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1C5D5" w14:textId="77777777" w:rsidR="00790A8E" w:rsidRPr="008B3D29" w:rsidRDefault="00790A8E" w:rsidP="00FE2C4A">
      <w:pPr>
        <w:pStyle w:val="identifica"/>
        <w:shd w:val="clear" w:color="auto" w:fill="FFFFFF"/>
        <w:spacing w:before="120" w:beforeAutospacing="0" w:after="120" w:afterAutospacing="0"/>
        <w:jc w:val="center"/>
        <w:rPr>
          <w:rFonts w:asciiTheme="minorHAnsi" w:hAnsiTheme="minorHAnsi" w:cs="Times New Roman"/>
          <w:b/>
          <w:bCs/>
          <w:caps/>
          <w:color w:val="162937"/>
          <w:sz w:val="32"/>
          <w:szCs w:val="32"/>
          <w:rPrChange w:id="0" w:author="Microsoft Office User" w:date="2022-01-18T16:46:00Z">
            <w:rPr>
              <w:rFonts w:asciiTheme="minorHAnsi" w:hAnsiTheme="minorHAnsi" w:cs="Times New Roman"/>
              <w:b/>
              <w:bCs/>
              <w:caps/>
              <w:color w:val="162937"/>
              <w:sz w:val="24"/>
              <w:szCs w:val="24"/>
            </w:rPr>
          </w:rPrChange>
        </w:rPr>
      </w:pPr>
      <w:bookmarkStart w:id="1" w:name="_Hlk73090261"/>
    </w:p>
    <w:p w14:paraId="785F5B81" w14:textId="11F8CB12" w:rsidR="008B3D29" w:rsidRPr="008B3D29" w:rsidRDefault="008B3D29" w:rsidP="00FE2C4A">
      <w:pPr>
        <w:pStyle w:val="identifica"/>
        <w:shd w:val="clear" w:color="auto" w:fill="FFFFFF"/>
        <w:spacing w:before="120" w:beforeAutospacing="0" w:after="120" w:afterAutospacing="0"/>
        <w:jc w:val="center"/>
        <w:rPr>
          <w:ins w:id="2" w:author="Microsoft Office User" w:date="2022-01-18T16:46:00Z"/>
          <w:rFonts w:asciiTheme="minorHAnsi" w:hAnsiTheme="minorHAnsi" w:cs="Times New Roman"/>
          <w:caps/>
          <w:color w:val="162937"/>
          <w:sz w:val="32"/>
          <w:szCs w:val="32"/>
          <w:rPrChange w:id="3" w:author="Microsoft Office User" w:date="2022-01-18T16:46:00Z">
            <w:rPr>
              <w:ins w:id="4" w:author="Microsoft Office User" w:date="2022-01-18T16:46:00Z"/>
              <w:rFonts w:asciiTheme="minorHAnsi" w:hAnsiTheme="minorHAnsi" w:cs="Times New Roman"/>
              <w:caps/>
              <w:color w:val="162937"/>
              <w:sz w:val="24"/>
              <w:szCs w:val="24"/>
            </w:rPr>
          </w:rPrChange>
        </w:rPr>
      </w:pPr>
      <w:ins w:id="5" w:author="Microsoft Office User" w:date="2022-01-18T16:45:00Z">
        <w:r w:rsidRPr="008B3D29">
          <w:rPr>
            <w:rFonts w:asciiTheme="minorHAnsi" w:hAnsiTheme="minorHAnsi" w:cs="Times New Roman"/>
            <w:caps/>
            <w:color w:val="162937"/>
            <w:sz w:val="32"/>
            <w:szCs w:val="32"/>
            <w:rPrChange w:id="6" w:author="Microsoft Office User" w:date="2022-01-18T16:46:00Z">
              <w:rPr>
                <w:rFonts w:asciiTheme="minorHAnsi" w:hAnsiTheme="minorHAnsi" w:cs="Times New Roman"/>
                <w:caps/>
                <w:color w:val="162937"/>
                <w:sz w:val="24"/>
                <w:szCs w:val="24"/>
              </w:rPr>
            </w:rPrChange>
          </w:rPr>
          <w:t xml:space="preserve">MINUTA </w:t>
        </w:r>
      </w:ins>
      <w:ins w:id="7" w:author="Microsoft Office User" w:date="2022-01-18T16:47:00Z">
        <w:r>
          <w:rPr>
            <w:rFonts w:asciiTheme="minorHAnsi" w:hAnsiTheme="minorHAnsi" w:cs="Times New Roman"/>
            <w:caps/>
            <w:color w:val="162937"/>
            <w:sz w:val="32"/>
            <w:szCs w:val="32"/>
          </w:rPr>
          <w:t xml:space="preserve">DE PORTARIA REVISADA APÓS ANÁLISE </w:t>
        </w:r>
      </w:ins>
      <w:ins w:id="8" w:author="Microsoft Office User" w:date="2022-01-18T18:21:00Z">
        <w:r w:rsidR="00AF6E0D">
          <w:rPr>
            <w:rFonts w:asciiTheme="minorHAnsi" w:hAnsiTheme="minorHAnsi" w:cs="Times New Roman"/>
            <w:caps/>
            <w:color w:val="162937"/>
            <w:sz w:val="32"/>
            <w:szCs w:val="32"/>
          </w:rPr>
          <w:t>PEL</w:t>
        </w:r>
      </w:ins>
      <w:ins w:id="9" w:author="Microsoft Office User" w:date="2022-01-18T16:47:00Z">
        <w:r>
          <w:rPr>
            <w:rFonts w:asciiTheme="minorHAnsi" w:hAnsiTheme="minorHAnsi" w:cs="Times New Roman"/>
            <w:caps/>
            <w:color w:val="162937"/>
            <w:sz w:val="32"/>
            <w:szCs w:val="32"/>
          </w:rPr>
          <w:t>A</w:t>
        </w:r>
      </w:ins>
      <w:ins w:id="10" w:author="Microsoft Office User" w:date="2022-01-18T16:45:00Z">
        <w:r w:rsidRPr="008B3D29">
          <w:rPr>
            <w:rFonts w:asciiTheme="minorHAnsi" w:hAnsiTheme="minorHAnsi" w:cs="Times New Roman"/>
            <w:caps/>
            <w:color w:val="162937"/>
            <w:sz w:val="32"/>
            <w:szCs w:val="32"/>
            <w:rPrChange w:id="11" w:author="Microsoft Office User" w:date="2022-01-18T16:46:00Z">
              <w:rPr>
                <w:rFonts w:asciiTheme="minorHAnsi" w:hAnsiTheme="minorHAnsi" w:cs="Times New Roman"/>
                <w:caps/>
                <w:color w:val="162937"/>
                <w:sz w:val="24"/>
                <w:szCs w:val="24"/>
              </w:rPr>
            </w:rPrChange>
          </w:rPr>
          <w:t xml:space="preserve"> PROCURADORIA JURíDICA </w:t>
        </w:r>
      </w:ins>
      <w:ins w:id="12" w:author="Microsoft Office User" w:date="2022-01-18T16:46:00Z">
        <w:r w:rsidRPr="008B3D29">
          <w:rPr>
            <w:rFonts w:asciiTheme="minorHAnsi" w:hAnsiTheme="minorHAnsi" w:cs="Times New Roman"/>
            <w:caps/>
            <w:color w:val="162937"/>
            <w:sz w:val="32"/>
            <w:szCs w:val="32"/>
            <w:rPrChange w:id="13" w:author="Microsoft Office User" w:date="2022-01-18T16:46:00Z">
              <w:rPr>
                <w:rFonts w:asciiTheme="minorHAnsi" w:hAnsiTheme="minorHAnsi" w:cs="Times New Roman"/>
                <w:caps/>
                <w:color w:val="162937"/>
                <w:sz w:val="24"/>
                <w:szCs w:val="24"/>
              </w:rPr>
            </w:rPrChange>
          </w:rPr>
          <w:t>DO RELATÓRIO DA CONSULTA PÚBLICA</w:t>
        </w:r>
      </w:ins>
    </w:p>
    <w:p w14:paraId="05F95F2C" w14:textId="77777777" w:rsidR="008B3D29" w:rsidRDefault="008B3D29" w:rsidP="00FE2C4A">
      <w:pPr>
        <w:pStyle w:val="identifica"/>
        <w:shd w:val="clear" w:color="auto" w:fill="FFFFFF"/>
        <w:spacing w:before="120" w:beforeAutospacing="0" w:after="120" w:afterAutospacing="0"/>
        <w:jc w:val="center"/>
        <w:rPr>
          <w:ins w:id="14" w:author="Microsoft Office User" w:date="2022-01-18T16:45:00Z"/>
          <w:rFonts w:asciiTheme="minorHAnsi" w:hAnsiTheme="minorHAnsi" w:cs="Times New Roman"/>
          <w:caps/>
          <w:color w:val="162937"/>
          <w:sz w:val="24"/>
          <w:szCs w:val="24"/>
        </w:rPr>
      </w:pPr>
    </w:p>
    <w:p w14:paraId="5C735733" w14:textId="493E5C15" w:rsidR="00FA1337" w:rsidRPr="00C87519" w:rsidRDefault="00BE4CFB" w:rsidP="00FE2C4A">
      <w:pPr>
        <w:pStyle w:val="identifica"/>
        <w:shd w:val="clear" w:color="auto" w:fill="FFFFFF"/>
        <w:spacing w:before="120" w:beforeAutospacing="0" w:after="120" w:afterAutospacing="0"/>
        <w:jc w:val="center"/>
        <w:rPr>
          <w:rFonts w:asciiTheme="minorHAnsi" w:hAnsiTheme="minorHAnsi" w:cs="Times New Roman"/>
          <w:caps/>
          <w:color w:val="162937"/>
          <w:sz w:val="24"/>
          <w:szCs w:val="24"/>
        </w:rPr>
      </w:pPr>
      <w:r>
        <w:rPr>
          <w:rFonts w:asciiTheme="minorHAnsi" w:hAnsiTheme="minorHAnsi" w:cs="Times New Roman"/>
          <w:caps/>
          <w:color w:val="162937"/>
          <w:sz w:val="24"/>
          <w:szCs w:val="24"/>
        </w:rPr>
        <w:t xml:space="preserve">PORTARIA IPHAN Nº XXX, DE XX DE XXXX DE XXXX </w:t>
      </w:r>
    </w:p>
    <w:p w14:paraId="1CEF3421" w14:textId="77777777" w:rsidR="00790A8E" w:rsidRPr="00C87519" w:rsidRDefault="00790A8E" w:rsidP="00FE2C4A">
      <w:pPr>
        <w:spacing w:before="120" w:after="120" w:line="240" w:lineRule="auto"/>
        <w:ind w:left="3540"/>
        <w:jc w:val="both"/>
        <w:rPr>
          <w:color w:val="000000" w:themeColor="text1"/>
          <w:sz w:val="24"/>
          <w:szCs w:val="24"/>
        </w:rPr>
      </w:pPr>
    </w:p>
    <w:p w14:paraId="2B3A7E21" w14:textId="627250BF" w:rsidR="00955F7C" w:rsidRPr="00442955" w:rsidRDefault="00955F7C" w:rsidP="00955F7C">
      <w:pPr>
        <w:spacing w:before="120" w:after="120" w:line="240" w:lineRule="auto"/>
        <w:ind w:left="4248"/>
        <w:jc w:val="both"/>
        <w:rPr>
          <w:rFonts w:cstheme="minorHAnsi"/>
          <w:color w:val="000000" w:themeColor="text1"/>
          <w:sz w:val="24"/>
          <w:szCs w:val="24"/>
        </w:rPr>
      </w:pPr>
      <w:r w:rsidRPr="00442955">
        <w:rPr>
          <w:rFonts w:cstheme="minorHAnsi"/>
          <w:color w:val="000000" w:themeColor="text1"/>
          <w:sz w:val="24"/>
          <w:szCs w:val="24"/>
        </w:rPr>
        <w:t xml:space="preserve">Dispõe sobre a definição de diretrizes de preservação e critérios de intervenção para as áreas </w:t>
      </w:r>
      <w:r w:rsidR="004E7B2B" w:rsidRPr="00442955">
        <w:rPr>
          <w:rFonts w:cstheme="minorHAnsi"/>
          <w:color w:val="000000" w:themeColor="text1"/>
          <w:sz w:val="24"/>
          <w:szCs w:val="24"/>
        </w:rPr>
        <w:t xml:space="preserve">de </w:t>
      </w:r>
      <w:r w:rsidRPr="00442955">
        <w:rPr>
          <w:rFonts w:cstheme="minorHAnsi"/>
          <w:color w:val="000000" w:themeColor="text1"/>
          <w:sz w:val="24"/>
          <w:szCs w:val="24"/>
        </w:rPr>
        <w:t xml:space="preserve">tombamento e de entorno do Conjunto Arquitetônico, Urbanístico e Paisagístico da Cidade de Cáceres, </w:t>
      </w:r>
      <w:r w:rsidR="00F71A6D" w:rsidRPr="00442955">
        <w:rPr>
          <w:rFonts w:cstheme="minorHAnsi"/>
          <w:color w:val="000000" w:themeColor="text1"/>
          <w:sz w:val="24"/>
          <w:szCs w:val="24"/>
        </w:rPr>
        <w:t xml:space="preserve">situado </w:t>
      </w:r>
      <w:r w:rsidRPr="00442955">
        <w:rPr>
          <w:rFonts w:cstheme="minorHAnsi"/>
          <w:color w:val="000000" w:themeColor="text1"/>
          <w:sz w:val="24"/>
          <w:szCs w:val="24"/>
        </w:rPr>
        <w:t>no estado do Mato Grosso (MT), bem objeto de tombamento federal pelo Instituto do Patrimônio Histórico e Artístico Nacional - IPHAN.</w:t>
      </w:r>
    </w:p>
    <w:p w14:paraId="6C3935D5" w14:textId="77777777" w:rsidR="00062E3A" w:rsidRPr="00C87519" w:rsidRDefault="00062E3A" w:rsidP="00FE2C4A">
      <w:pPr>
        <w:spacing w:before="120" w:after="120" w:line="240" w:lineRule="auto"/>
        <w:ind w:left="2124"/>
        <w:jc w:val="both"/>
        <w:rPr>
          <w:color w:val="000000" w:themeColor="text1"/>
          <w:sz w:val="24"/>
          <w:szCs w:val="24"/>
        </w:rPr>
      </w:pPr>
    </w:p>
    <w:p w14:paraId="004125E6" w14:textId="31DB1C6F" w:rsidR="00E24997" w:rsidRPr="00C87519" w:rsidRDefault="00E863BE" w:rsidP="00D93868">
      <w:pPr>
        <w:autoSpaceDE w:val="0"/>
        <w:autoSpaceDN w:val="0"/>
        <w:adjustRightInd w:val="0"/>
        <w:spacing w:before="120" w:after="120" w:line="240" w:lineRule="auto"/>
        <w:ind w:firstLine="708"/>
        <w:jc w:val="both"/>
        <w:rPr>
          <w:color w:val="000000"/>
          <w:sz w:val="24"/>
          <w:szCs w:val="24"/>
        </w:rPr>
      </w:pPr>
      <w:r w:rsidRPr="00C87519">
        <w:rPr>
          <w:color w:val="000000"/>
          <w:sz w:val="24"/>
          <w:szCs w:val="24"/>
        </w:rPr>
        <w:t>A PRESIDENT</w:t>
      </w:r>
      <w:r w:rsidR="00BE4CFB">
        <w:rPr>
          <w:color w:val="000000"/>
          <w:sz w:val="24"/>
          <w:szCs w:val="24"/>
        </w:rPr>
        <w:t>E</w:t>
      </w:r>
      <w:r w:rsidRPr="00C87519">
        <w:rPr>
          <w:color w:val="000000"/>
          <w:sz w:val="24"/>
          <w:szCs w:val="24"/>
        </w:rPr>
        <w:t xml:space="preserve"> DO INSTITUTO DO PATRIMÔNIO HISTÓRICO E ARTÍSTICO NACIONAL - IPHAN, no uso da atribuição que lhe é conferida pelo </w:t>
      </w:r>
      <w:r w:rsidR="00BE4CFB" w:rsidRPr="00BE4CFB">
        <w:rPr>
          <w:color w:val="000000"/>
          <w:sz w:val="24"/>
          <w:szCs w:val="24"/>
        </w:rPr>
        <w:t>art. 26, inciso V, do Anexo I do Decreto nº 9.238, de 15 de dezembro de 2017</w:t>
      </w:r>
      <w:r w:rsidR="00B500D5" w:rsidRPr="00C87519">
        <w:rPr>
          <w:color w:val="000000"/>
          <w:sz w:val="24"/>
          <w:szCs w:val="24"/>
        </w:rPr>
        <w:t>,</w:t>
      </w:r>
      <w:r w:rsidRPr="00C87519">
        <w:rPr>
          <w:color w:val="000000"/>
          <w:sz w:val="24"/>
          <w:szCs w:val="24"/>
        </w:rPr>
        <w:t xml:space="preserve"> tendo em vista o </w:t>
      </w:r>
      <w:r w:rsidR="00523FDE">
        <w:rPr>
          <w:color w:val="000000"/>
          <w:sz w:val="24"/>
          <w:szCs w:val="24"/>
        </w:rPr>
        <w:t>disposto no</w:t>
      </w:r>
      <w:r w:rsidR="006733ED">
        <w:rPr>
          <w:color w:val="000000"/>
          <w:sz w:val="24"/>
          <w:szCs w:val="24"/>
        </w:rPr>
        <w:t xml:space="preserve"> </w:t>
      </w:r>
      <w:r w:rsidRPr="00C87519">
        <w:rPr>
          <w:color w:val="000000"/>
          <w:sz w:val="24"/>
          <w:szCs w:val="24"/>
        </w:rPr>
        <w:t>Decreto-Lei nº 25, de 30 de novemb</w:t>
      </w:r>
      <w:r w:rsidR="00E24997" w:rsidRPr="00C87519">
        <w:rPr>
          <w:color w:val="000000"/>
          <w:sz w:val="24"/>
          <w:szCs w:val="24"/>
        </w:rPr>
        <w:t>ro de 1937,</w:t>
      </w:r>
      <w:r w:rsidR="004E7B2B">
        <w:rPr>
          <w:color w:val="000000"/>
          <w:sz w:val="24"/>
          <w:szCs w:val="24"/>
        </w:rPr>
        <w:t xml:space="preserve"> na Portaria IPHAN nº 375, de 19 de setembro de 2018,</w:t>
      </w:r>
      <w:r w:rsidR="004E7B2B">
        <w:rPr>
          <w:rFonts w:eastAsia="Times New Roman" w:cstheme="minorHAnsi"/>
          <w:sz w:val="24"/>
          <w:szCs w:val="24"/>
          <w:lang w:eastAsia="pt-BR"/>
        </w:rPr>
        <w:t xml:space="preserve"> </w:t>
      </w:r>
      <w:r w:rsidR="00202AA1">
        <w:rPr>
          <w:color w:val="000000"/>
          <w:sz w:val="24"/>
          <w:szCs w:val="24"/>
        </w:rPr>
        <w:t>n</w:t>
      </w:r>
      <w:r w:rsidR="00D93868" w:rsidRPr="00F60D99">
        <w:rPr>
          <w:color w:val="000000"/>
          <w:sz w:val="24"/>
          <w:szCs w:val="24"/>
        </w:rPr>
        <w:t>o</w:t>
      </w:r>
      <w:r w:rsidR="00E24997" w:rsidRPr="00F60D99">
        <w:rPr>
          <w:color w:val="000000"/>
          <w:sz w:val="24"/>
          <w:szCs w:val="24"/>
        </w:rPr>
        <w:t xml:space="preserve"> Processo de Tombamento</w:t>
      </w:r>
      <w:r w:rsidR="004E7B2B">
        <w:rPr>
          <w:color w:val="000000"/>
          <w:sz w:val="24"/>
          <w:szCs w:val="24"/>
        </w:rPr>
        <w:t xml:space="preserve"> nº </w:t>
      </w:r>
      <w:r w:rsidR="00E24997" w:rsidRPr="00F60D99">
        <w:rPr>
          <w:color w:val="000000"/>
          <w:sz w:val="24"/>
          <w:szCs w:val="24"/>
        </w:rPr>
        <w:t>1542-T-07</w:t>
      </w:r>
      <w:r w:rsidR="004E7B2B">
        <w:rPr>
          <w:color w:val="000000" w:themeColor="text1"/>
          <w:sz w:val="24"/>
          <w:szCs w:val="24"/>
        </w:rPr>
        <w:t xml:space="preserve">, </w:t>
      </w:r>
      <w:r w:rsidR="00E24997" w:rsidRPr="00F60D99">
        <w:rPr>
          <w:color w:val="000000"/>
          <w:sz w:val="24"/>
          <w:szCs w:val="24"/>
        </w:rPr>
        <w:t xml:space="preserve">e </w:t>
      </w:r>
      <w:r w:rsidR="00202AA1">
        <w:rPr>
          <w:color w:val="000000"/>
          <w:sz w:val="24"/>
          <w:szCs w:val="24"/>
        </w:rPr>
        <w:t>n</w:t>
      </w:r>
      <w:r w:rsidR="00E24997" w:rsidRPr="00F60D99">
        <w:rPr>
          <w:color w:val="000000"/>
          <w:sz w:val="24"/>
          <w:szCs w:val="24"/>
        </w:rPr>
        <w:t xml:space="preserve">o Processo Administrativo nº </w:t>
      </w:r>
      <w:r w:rsidR="00003302" w:rsidRPr="00F60D99">
        <w:rPr>
          <w:color w:val="000000" w:themeColor="text1"/>
          <w:sz w:val="24"/>
          <w:szCs w:val="24"/>
        </w:rPr>
        <w:t>01425.000210/2018-15</w:t>
      </w:r>
      <w:r w:rsidR="00370417">
        <w:rPr>
          <w:color w:val="000000"/>
          <w:sz w:val="24"/>
          <w:szCs w:val="24"/>
        </w:rPr>
        <w:t>, resolve:</w:t>
      </w:r>
    </w:p>
    <w:p w14:paraId="19EE6392" w14:textId="2DC40ACB" w:rsidR="00955F7C" w:rsidRPr="005D7661" w:rsidRDefault="008A31A5" w:rsidP="00955F7C">
      <w:pPr>
        <w:spacing w:before="120" w:after="120" w:line="240" w:lineRule="auto"/>
        <w:ind w:firstLine="708"/>
        <w:jc w:val="both"/>
        <w:rPr>
          <w:rFonts w:cstheme="minorHAnsi"/>
          <w:color w:val="000000" w:themeColor="text1"/>
          <w:sz w:val="24"/>
          <w:szCs w:val="24"/>
        </w:rPr>
      </w:pPr>
      <w:r w:rsidRPr="00C87519">
        <w:rPr>
          <w:color w:val="000000" w:themeColor="text1"/>
          <w:sz w:val="24"/>
          <w:szCs w:val="24"/>
        </w:rPr>
        <w:t>Art. 1</w:t>
      </w:r>
      <w:r w:rsidR="001567BF" w:rsidRPr="00C87519">
        <w:rPr>
          <w:color w:val="000000" w:themeColor="text1"/>
          <w:sz w:val="24"/>
          <w:szCs w:val="24"/>
        </w:rPr>
        <w:t>º</w:t>
      </w:r>
      <w:r w:rsidRPr="00C87519">
        <w:rPr>
          <w:color w:val="000000" w:themeColor="text1"/>
          <w:sz w:val="24"/>
          <w:szCs w:val="24"/>
        </w:rPr>
        <w:t xml:space="preserve"> </w:t>
      </w:r>
      <w:r w:rsidR="00955F7C" w:rsidRPr="005D7661">
        <w:rPr>
          <w:rFonts w:cstheme="minorHAnsi"/>
          <w:color w:val="000000" w:themeColor="text1"/>
          <w:sz w:val="24"/>
          <w:szCs w:val="24"/>
        </w:rPr>
        <w:t xml:space="preserve">Definir diretrizes de preservação e critérios de intervenção </w:t>
      </w:r>
      <w:r w:rsidR="00955F7C">
        <w:rPr>
          <w:rFonts w:cstheme="minorHAnsi"/>
          <w:color w:val="000000" w:themeColor="text1"/>
          <w:sz w:val="24"/>
          <w:szCs w:val="24"/>
        </w:rPr>
        <w:t>para as</w:t>
      </w:r>
      <w:r w:rsidR="00955F7C" w:rsidRPr="005D7661">
        <w:rPr>
          <w:rFonts w:cstheme="minorHAnsi"/>
          <w:color w:val="000000" w:themeColor="text1"/>
          <w:sz w:val="24"/>
          <w:szCs w:val="24"/>
        </w:rPr>
        <w:t xml:space="preserve"> áreas</w:t>
      </w:r>
      <w:r w:rsidR="00955F7C">
        <w:rPr>
          <w:rFonts w:cstheme="minorHAnsi"/>
          <w:color w:val="000000" w:themeColor="text1"/>
          <w:sz w:val="24"/>
          <w:szCs w:val="24"/>
        </w:rPr>
        <w:t xml:space="preserve"> </w:t>
      </w:r>
      <w:r w:rsidR="00955F7C" w:rsidRPr="005D7661">
        <w:rPr>
          <w:rFonts w:cstheme="minorHAnsi"/>
          <w:color w:val="000000" w:themeColor="text1"/>
          <w:sz w:val="24"/>
          <w:szCs w:val="24"/>
        </w:rPr>
        <w:t>de tombamento e de entorno do Conjunto Arquitetônico, Urbanístico e Paisagístico d</w:t>
      </w:r>
      <w:r w:rsidR="00955F7C">
        <w:rPr>
          <w:rFonts w:cstheme="minorHAnsi"/>
          <w:color w:val="000000" w:themeColor="text1"/>
          <w:sz w:val="24"/>
          <w:szCs w:val="24"/>
        </w:rPr>
        <w:t>a</w:t>
      </w:r>
      <w:r w:rsidR="00955F7C" w:rsidRPr="005D7661">
        <w:rPr>
          <w:rFonts w:cstheme="minorHAnsi"/>
          <w:color w:val="000000" w:themeColor="text1"/>
          <w:sz w:val="24"/>
          <w:szCs w:val="24"/>
        </w:rPr>
        <w:t xml:space="preserve"> </w:t>
      </w:r>
      <w:r w:rsidR="00955F7C">
        <w:rPr>
          <w:rFonts w:cstheme="minorHAnsi"/>
          <w:color w:val="000000" w:themeColor="text1"/>
          <w:sz w:val="24"/>
          <w:szCs w:val="24"/>
        </w:rPr>
        <w:t>Cidade</w:t>
      </w:r>
      <w:r w:rsidR="00955F7C" w:rsidRPr="005D7661">
        <w:rPr>
          <w:rFonts w:cstheme="minorHAnsi"/>
          <w:color w:val="000000" w:themeColor="text1"/>
          <w:sz w:val="24"/>
          <w:szCs w:val="24"/>
        </w:rPr>
        <w:t xml:space="preserve"> de Cáceres,</w:t>
      </w:r>
      <w:r w:rsidR="00955F7C">
        <w:rPr>
          <w:rFonts w:cstheme="minorHAnsi"/>
          <w:color w:val="000000" w:themeColor="text1"/>
          <w:sz w:val="24"/>
          <w:szCs w:val="24"/>
        </w:rPr>
        <w:t xml:space="preserve"> </w:t>
      </w:r>
      <w:r w:rsidR="00F71A6D">
        <w:rPr>
          <w:rFonts w:cstheme="minorHAnsi"/>
          <w:color w:val="000000" w:themeColor="text1"/>
          <w:sz w:val="24"/>
          <w:szCs w:val="24"/>
        </w:rPr>
        <w:t xml:space="preserve">situado no </w:t>
      </w:r>
      <w:r w:rsidR="00955F7C" w:rsidRPr="005D7661">
        <w:rPr>
          <w:rFonts w:cstheme="minorHAnsi"/>
          <w:color w:val="000000" w:themeColor="text1"/>
          <w:sz w:val="24"/>
          <w:szCs w:val="24"/>
        </w:rPr>
        <w:t>estado do Mato Grosso</w:t>
      </w:r>
      <w:r w:rsidR="002F1C26">
        <w:rPr>
          <w:rFonts w:cstheme="minorHAnsi"/>
          <w:color w:val="000000" w:themeColor="text1"/>
          <w:sz w:val="24"/>
          <w:szCs w:val="24"/>
        </w:rPr>
        <w:t xml:space="preserve"> (MT)</w:t>
      </w:r>
      <w:r w:rsidR="00955F7C" w:rsidRPr="005D7661">
        <w:rPr>
          <w:rFonts w:cstheme="minorHAnsi"/>
          <w:color w:val="000000" w:themeColor="text1"/>
          <w:sz w:val="24"/>
          <w:szCs w:val="24"/>
        </w:rPr>
        <w:t>,</w:t>
      </w:r>
      <w:r w:rsidR="002F1C26">
        <w:rPr>
          <w:rFonts w:cstheme="minorHAnsi"/>
          <w:color w:val="000000" w:themeColor="text1"/>
          <w:sz w:val="24"/>
          <w:szCs w:val="24"/>
        </w:rPr>
        <w:t xml:space="preserve"> bem tombado em âmbito federal,</w:t>
      </w:r>
      <w:r w:rsidR="0022388B">
        <w:rPr>
          <w:rFonts w:cstheme="minorHAnsi"/>
          <w:color w:val="000000" w:themeColor="text1"/>
          <w:sz w:val="24"/>
          <w:szCs w:val="24"/>
        </w:rPr>
        <w:t xml:space="preserve"> inscrito no Livro do Tombo Histórico e no Livro do Tombo Arqueológico, Etnográfico e Paisagístico</w:t>
      </w:r>
      <w:ins w:id="15" w:author="Felipe Monteiro dos Santos" w:date="2022-01-17T15:28:00Z">
        <w:r w:rsidR="00801F9A">
          <w:rPr>
            <w:rFonts w:cstheme="minorHAnsi"/>
            <w:color w:val="000000" w:themeColor="text1"/>
            <w:sz w:val="24"/>
            <w:szCs w:val="24"/>
          </w:rPr>
          <w:t>, em</w:t>
        </w:r>
      </w:ins>
      <w:ins w:id="16" w:author="Felipe Monteiro dos Santos" w:date="2022-01-17T15:34:00Z">
        <w:r w:rsidR="00136A7F">
          <w:rPr>
            <w:rFonts w:cstheme="minorHAnsi"/>
            <w:color w:val="000000" w:themeColor="text1"/>
            <w:sz w:val="24"/>
            <w:szCs w:val="24"/>
          </w:rPr>
          <w:t xml:space="preserve"> </w:t>
        </w:r>
      </w:ins>
      <w:ins w:id="17" w:author="Felipe Monteiro dos Santos" w:date="2022-01-17T16:15:00Z">
        <w:r w:rsidR="00773F7B">
          <w:rPr>
            <w:rFonts w:cstheme="minorHAnsi"/>
            <w:color w:val="000000" w:themeColor="text1"/>
            <w:sz w:val="24"/>
            <w:szCs w:val="24"/>
          </w:rPr>
          <w:t xml:space="preserve">28 de </w:t>
        </w:r>
      </w:ins>
      <w:ins w:id="18" w:author="Felipe Monteiro dos Santos" w:date="2022-01-17T15:34:00Z">
        <w:r w:rsidR="00136A7F">
          <w:rPr>
            <w:rFonts w:cstheme="minorHAnsi"/>
            <w:color w:val="000000" w:themeColor="text1"/>
            <w:sz w:val="24"/>
            <w:szCs w:val="24"/>
          </w:rPr>
          <w:t xml:space="preserve">fevereiro de 2013. </w:t>
        </w:r>
      </w:ins>
      <w:del w:id="19" w:author="Felipe Monteiro dos Santos" w:date="2022-01-17T15:28:00Z">
        <w:r w:rsidR="00955F7C" w:rsidRPr="005D7661" w:rsidDel="00801F9A">
          <w:rPr>
            <w:rFonts w:cstheme="minorHAnsi"/>
            <w:color w:val="000000" w:themeColor="text1"/>
            <w:sz w:val="24"/>
            <w:szCs w:val="24"/>
          </w:rPr>
          <w:delText>.</w:delText>
        </w:r>
      </w:del>
    </w:p>
    <w:p w14:paraId="0F732BF4" w14:textId="01786A5F" w:rsidR="002D48DE" w:rsidRDefault="002D48DE" w:rsidP="00491527">
      <w:pPr>
        <w:spacing w:before="120" w:after="120" w:line="240" w:lineRule="auto"/>
        <w:ind w:firstLine="708"/>
        <w:jc w:val="both"/>
        <w:rPr>
          <w:color w:val="000000" w:themeColor="text1"/>
          <w:sz w:val="24"/>
          <w:szCs w:val="24"/>
        </w:rPr>
      </w:pPr>
    </w:p>
    <w:p w14:paraId="42CE473B" w14:textId="7C245C4F" w:rsidR="0091765B" w:rsidRPr="00442955" w:rsidRDefault="00370417" w:rsidP="00DB189E">
      <w:pPr>
        <w:jc w:val="center"/>
        <w:rPr>
          <w:rFonts w:cstheme="minorHAnsi"/>
        </w:rPr>
      </w:pPr>
      <w:r w:rsidRPr="00442955">
        <w:rPr>
          <w:rFonts w:eastAsiaTheme="majorEastAsia" w:cstheme="minorHAnsi"/>
          <w:sz w:val="24"/>
        </w:rPr>
        <w:t>CAPÍTULO I</w:t>
      </w:r>
    </w:p>
    <w:p w14:paraId="29545A48" w14:textId="19F64574" w:rsidR="00370417" w:rsidRPr="00442955" w:rsidRDefault="00491527" w:rsidP="00DB189E">
      <w:pPr>
        <w:pStyle w:val="Ttulo3"/>
        <w:jc w:val="center"/>
        <w:rPr>
          <w:rFonts w:asciiTheme="minorHAnsi" w:hAnsiTheme="minorHAnsi" w:cstheme="minorHAnsi"/>
          <w:b w:val="0"/>
          <w:bCs w:val="0"/>
        </w:rPr>
      </w:pPr>
      <w:r w:rsidRPr="00442955">
        <w:rPr>
          <w:rFonts w:asciiTheme="minorHAnsi" w:hAnsiTheme="minorHAnsi" w:cstheme="minorHAnsi"/>
          <w:b w:val="0"/>
          <w:bCs w:val="0"/>
          <w:color w:val="auto"/>
          <w:sz w:val="24"/>
        </w:rPr>
        <w:t>DISPOSIÇÕES GERAIS</w:t>
      </w:r>
    </w:p>
    <w:p w14:paraId="2B5051CE" w14:textId="77777777" w:rsidR="00370417" w:rsidRPr="002328BA" w:rsidRDefault="00370417" w:rsidP="00370417">
      <w:pPr>
        <w:pStyle w:val="Ttulo4"/>
        <w:spacing w:before="120" w:after="120" w:line="240" w:lineRule="auto"/>
        <w:jc w:val="center"/>
        <w:rPr>
          <w:rFonts w:asciiTheme="minorHAnsi" w:hAnsiTheme="minorHAnsi"/>
          <w:i w:val="0"/>
          <w:color w:val="auto"/>
          <w:sz w:val="24"/>
          <w:szCs w:val="24"/>
        </w:rPr>
      </w:pPr>
      <w:r w:rsidRPr="002328BA">
        <w:rPr>
          <w:rFonts w:asciiTheme="minorHAnsi" w:hAnsiTheme="minorHAnsi"/>
          <w:i w:val="0"/>
          <w:color w:val="auto"/>
          <w:sz w:val="24"/>
          <w:szCs w:val="24"/>
        </w:rPr>
        <w:t xml:space="preserve">Seção I </w:t>
      </w:r>
    </w:p>
    <w:p w14:paraId="435F048F" w14:textId="3B96D2D7" w:rsidR="00370417" w:rsidRPr="002328BA" w:rsidRDefault="00370417" w:rsidP="00370417">
      <w:pPr>
        <w:pStyle w:val="Ttulo4"/>
        <w:spacing w:before="120" w:after="120" w:line="240" w:lineRule="auto"/>
        <w:jc w:val="center"/>
        <w:rPr>
          <w:rFonts w:asciiTheme="minorHAnsi" w:hAnsiTheme="minorHAnsi"/>
          <w:i w:val="0"/>
          <w:color w:val="auto"/>
          <w:sz w:val="24"/>
          <w:szCs w:val="24"/>
        </w:rPr>
      </w:pPr>
      <w:r>
        <w:rPr>
          <w:rFonts w:asciiTheme="minorHAnsi" w:hAnsiTheme="minorHAnsi"/>
          <w:i w:val="0"/>
          <w:color w:val="auto"/>
          <w:sz w:val="24"/>
          <w:szCs w:val="24"/>
        </w:rPr>
        <w:t>Das disposições preliminares</w:t>
      </w:r>
    </w:p>
    <w:p w14:paraId="7380B297" w14:textId="77777777" w:rsidR="00370417" w:rsidRDefault="00370417" w:rsidP="00A67FF0">
      <w:pPr>
        <w:spacing w:before="120" w:after="120" w:line="240" w:lineRule="auto"/>
        <w:ind w:firstLine="708"/>
        <w:jc w:val="both"/>
        <w:rPr>
          <w:color w:val="000000" w:themeColor="text1"/>
          <w:sz w:val="24"/>
          <w:szCs w:val="24"/>
        </w:rPr>
      </w:pPr>
    </w:p>
    <w:p w14:paraId="7BD2B870" w14:textId="524BFB75" w:rsidR="000813E5" w:rsidRPr="00C87519" w:rsidRDefault="008A31A5" w:rsidP="00A67FF0">
      <w:pPr>
        <w:spacing w:before="120" w:after="120" w:line="240" w:lineRule="auto"/>
        <w:ind w:firstLine="708"/>
        <w:jc w:val="both"/>
        <w:rPr>
          <w:color w:val="000000" w:themeColor="text1"/>
          <w:sz w:val="24"/>
          <w:szCs w:val="24"/>
        </w:rPr>
      </w:pPr>
      <w:r w:rsidRPr="00C87519">
        <w:rPr>
          <w:color w:val="000000" w:themeColor="text1"/>
          <w:sz w:val="24"/>
          <w:szCs w:val="24"/>
        </w:rPr>
        <w:t>Art. 2</w:t>
      </w:r>
      <w:r w:rsidR="001567BF" w:rsidRPr="00C87519">
        <w:rPr>
          <w:color w:val="000000" w:themeColor="text1"/>
          <w:sz w:val="24"/>
          <w:szCs w:val="24"/>
        </w:rPr>
        <w:t>º</w:t>
      </w:r>
      <w:r w:rsidR="00E651C9">
        <w:rPr>
          <w:color w:val="000000" w:themeColor="text1"/>
          <w:sz w:val="24"/>
          <w:szCs w:val="24"/>
        </w:rPr>
        <w:tab/>
      </w:r>
      <w:r w:rsidR="000813E5" w:rsidRPr="00C87519">
        <w:rPr>
          <w:color w:val="000000" w:themeColor="text1"/>
          <w:sz w:val="24"/>
          <w:szCs w:val="24"/>
        </w:rPr>
        <w:t xml:space="preserve">Esta Portaria tem </w:t>
      </w:r>
      <w:r w:rsidR="00F371F3" w:rsidRPr="00C87519">
        <w:rPr>
          <w:color w:val="000000" w:themeColor="text1"/>
          <w:sz w:val="24"/>
          <w:szCs w:val="24"/>
        </w:rPr>
        <w:t xml:space="preserve">por </w:t>
      </w:r>
      <w:r w:rsidR="00A35B3F" w:rsidRPr="00C87519">
        <w:rPr>
          <w:color w:val="000000" w:themeColor="text1"/>
          <w:sz w:val="24"/>
          <w:szCs w:val="24"/>
        </w:rPr>
        <w:t>finalidade:</w:t>
      </w:r>
    </w:p>
    <w:p w14:paraId="2F6B8D6F" w14:textId="4D12F1C0" w:rsidR="008C3051" w:rsidRDefault="00E651C9" w:rsidP="008C3051">
      <w:pPr>
        <w:spacing w:before="120" w:after="120" w:line="240" w:lineRule="auto"/>
        <w:ind w:firstLine="360"/>
        <w:jc w:val="both"/>
        <w:rPr>
          <w:color w:val="000000" w:themeColor="text1"/>
          <w:sz w:val="24"/>
          <w:szCs w:val="24"/>
        </w:rPr>
      </w:pPr>
      <w:r>
        <w:rPr>
          <w:color w:val="000000" w:themeColor="text1"/>
          <w:sz w:val="24"/>
          <w:szCs w:val="24"/>
        </w:rPr>
        <w:t>I - e</w:t>
      </w:r>
      <w:r w:rsidRPr="00C87519">
        <w:rPr>
          <w:color w:val="000000" w:themeColor="text1"/>
          <w:sz w:val="24"/>
          <w:szCs w:val="24"/>
        </w:rPr>
        <w:t xml:space="preserve">stabelecer </w:t>
      </w:r>
      <w:r w:rsidR="000813E5" w:rsidRPr="00C87519">
        <w:rPr>
          <w:color w:val="000000" w:themeColor="text1"/>
          <w:sz w:val="24"/>
          <w:szCs w:val="24"/>
        </w:rPr>
        <w:t>diretrizes que orientem as estratégias de preservação</w:t>
      </w:r>
      <w:r w:rsidR="00A87F57" w:rsidRPr="00C87519">
        <w:rPr>
          <w:color w:val="000000" w:themeColor="text1"/>
          <w:sz w:val="24"/>
          <w:szCs w:val="24"/>
        </w:rPr>
        <w:t xml:space="preserve"> para o bem tombado, </w:t>
      </w:r>
      <w:r w:rsidR="000813E5" w:rsidRPr="00C87519">
        <w:rPr>
          <w:color w:val="000000" w:themeColor="text1"/>
          <w:sz w:val="24"/>
          <w:szCs w:val="24"/>
        </w:rPr>
        <w:t xml:space="preserve">tendo como referência </w:t>
      </w:r>
      <w:r w:rsidR="00DB189E">
        <w:rPr>
          <w:color w:val="000000" w:themeColor="text1"/>
          <w:sz w:val="24"/>
          <w:szCs w:val="24"/>
        </w:rPr>
        <w:t xml:space="preserve">a </w:t>
      </w:r>
      <w:r w:rsidR="00DF662B">
        <w:rPr>
          <w:color w:val="000000" w:themeColor="text1"/>
          <w:sz w:val="24"/>
          <w:szCs w:val="24"/>
        </w:rPr>
        <w:t>sua</w:t>
      </w:r>
      <w:r w:rsidR="000813E5" w:rsidRPr="00C87519">
        <w:rPr>
          <w:color w:val="000000" w:themeColor="text1"/>
          <w:sz w:val="24"/>
          <w:szCs w:val="24"/>
        </w:rPr>
        <w:t xml:space="preserve"> situação </w:t>
      </w:r>
      <w:r w:rsidR="00A87F57" w:rsidRPr="00C87519">
        <w:rPr>
          <w:color w:val="000000" w:themeColor="text1"/>
          <w:sz w:val="24"/>
          <w:szCs w:val="24"/>
        </w:rPr>
        <w:t>atual</w:t>
      </w:r>
      <w:r w:rsidR="008C3051">
        <w:rPr>
          <w:color w:val="000000" w:themeColor="text1"/>
          <w:sz w:val="24"/>
          <w:szCs w:val="24"/>
        </w:rPr>
        <w:t>; e</w:t>
      </w:r>
    </w:p>
    <w:p w14:paraId="70C03612" w14:textId="3F3154CF" w:rsidR="000813E5" w:rsidRPr="00C87519" w:rsidRDefault="008C3051" w:rsidP="00C87519">
      <w:pPr>
        <w:spacing w:before="120" w:after="120" w:line="240" w:lineRule="auto"/>
        <w:ind w:firstLine="360"/>
        <w:jc w:val="both"/>
        <w:rPr>
          <w:color w:val="000000" w:themeColor="text1"/>
          <w:sz w:val="24"/>
          <w:szCs w:val="24"/>
        </w:rPr>
      </w:pPr>
      <w:r>
        <w:rPr>
          <w:color w:val="000000" w:themeColor="text1"/>
          <w:sz w:val="24"/>
          <w:szCs w:val="24"/>
        </w:rPr>
        <w:lastRenderedPageBreak/>
        <w:t>II - e</w:t>
      </w:r>
      <w:r w:rsidRPr="00C87519">
        <w:rPr>
          <w:color w:val="000000" w:themeColor="text1"/>
          <w:sz w:val="24"/>
          <w:szCs w:val="24"/>
        </w:rPr>
        <w:t xml:space="preserve">stabelecer </w:t>
      </w:r>
      <w:r w:rsidR="000813E5" w:rsidRPr="00C87519">
        <w:rPr>
          <w:color w:val="000000" w:themeColor="text1"/>
          <w:sz w:val="24"/>
          <w:szCs w:val="24"/>
        </w:rPr>
        <w:t>critérios que orien</w:t>
      </w:r>
      <w:r w:rsidR="00A35B3F" w:rsidRPr="00C87519">
        <w:rPr>
          <w:color w:val="000000" w:themeColor="text1"/>
          <w:sz w:val="24"/>
          <w:szCs w:val="24"/>
        </w:rPr>
        <w:t>tem a elaboração de propostas e</w:t>
      </w:r>
      <w:r w:rsidR="000813E5" w:rsidRPr="00C87519">
        <w:rPr>
          <w:color w:val="000000" w:themeColor="text1"/>
          <w:sz w:val="24"/>
          <w:szCs w:val="24"/>
        </w:rPr>
        <w:t xml:space="preserve"> </w:t>
      </w:r>
      <w:r w:rsidR="00A35B3F" w:rsidRPr="00C87519">
        <w:rPr>
          <w:color w:val="000000" w:themeColor="text1"/>
          <w:sz w:val="24"/>
          <w:szCs w:val="24"/>
        </w:rPr>
        <w:t xml:space="preserve">as </w:t>
      </w:r>
      <w:r w:rsidR="000813E5" w:rsidRPr="00C87519">
        <w:rPr>
          <w:color w:val="000000" w:themeColor="text1"/>
          <w:sz w:val="24"/>
          <w:szCs w:val="24"/>
        </w:rPr>
        <w:t>análises d</w:t>
      </w:r>
      <w:r w:rsidR="00A35B3F" w:rsidRPr="00C87519">
        <w:rPr>
          <w:color w:val="000000" w:themeColor="text1"/>
          <w:sz w:val="24"/>
          <w:szCs w:val="24"/>
        </w:rPr>
        <w:t>e</w:t>
      </w:r>
      <w:r w:rsidR="000813E5" w:rsidRPr="00C87519">
        <w:rPr>
          <w:color w:val="000000" w:themeColor="text1"/>
          <w:sz w:val="24"/>
          <w:szCs w:val="24"/>
        </w:rPr>
        <w:t xml:space="preserve"> intervenções na área</w:t>
      </w:r>
      <w:r w:rsidR="00A35B3F" w:rsidRPr="00C87519">
        <w:rPr>
          <w:color w:val="000000" w:themeColor="text1"/>
          <w:sz w:val="24"/>
          <w:szCs w:val="24"/>
        </w:rPr>
        <w:t xml:space="preserve"> tombada </w:t>
      </w:r>
      <w:r w:rsidR="000813E5" w:rsidRPr="00C87519">
        <w:rPr>
          <w:color w:val="000000" w:themeColor="text1"/>
          <w:sz w:val="24"/>
          <w:szCs w:val="24"/>
        </w:rPr>
        <w:t xml:space="preserve">e </w:t>
      </w:r>
      <w:r w:rsidR="00A87F57" w:rsidRPr="00C87519">
        <w:rPr>
          <w:color w:val="000000" w:themeColor="text1"/>
          <w:sz w:val="24"/>
          <w:szCs w:val="24"/>
        </w:rPr>
        <w:t>no</w:t>
      </w:r>
      <w:r w:rsidR="000813E5" w:rsidRPr="00C87519">
        <w:rPr>
          <w:color w:val="000000" w:themeColor="text1"/>
          <w:sz w:val="24"/>
          <w:szCs w:val="24"/>
        </w:rPr>
        <w:t xml:space="preserve"> </w:t>
      </w:r>
      <w:r>
        <w:rPr>
          <w:color w:val="000000" w:themeColor="text1"/>
          <w:sz w:val="24"/>
          <w:szCs w:val="24"/>
        </w:rPr>
        <w:t xml:space="preserve">seu </w:t>
      </w:r>
      <w:r w:rsidR="000813E5" w:rsidRPr="00C87519">
        <w:rPr>
          <w:color w:val="000000" w:themeColor="text1"/>
          <w:sz w:val="24"/>
          <w:szCs w:val="24"/>
        </w:rPr>
        <w:t>entorno, visando tornar eficazes os procedimentos de gestão da preservação do bem protegido.</w:t>
      </w:r>
    </w:p>
    <w:p w14:paraId="62352AC6" w14:textId="41CD267C" w:rsidR="00F60D99" w:rsidRPr="00F60D99" w:rsidRDefault="00F60D99" w:rsidP="00F60D99">
      <w:pPr>
        <w:pStyle w:val="dou-paragraph"/>
        <w:shd w:val="clear" w:color="auto" w:fill="FFFFFF"/>
        <w:spacing w:before="120" w:beforeAutospacing="0" w:after="120" w:afterAutospacing="0"/>
        <w:jc w:val="both"/>
        <w:rPr>
          <w:rStyle w:val="Hyperlink"/>
          <w:rFonts w:asciiTheme="minorHAnsi" w:hAnsiTheme="minorHAnsi"/>
          <w:sz w:val="24"/>
        </w:rPr>
      </w:pPr>
    </w:p>
    <w:p w14:paraId="6129F5E0" w14:textId="59AE3771" w:rsidR="00370417" w:rsidRPr="002328BA" w:rsidRDefault="00370417" w:rsidP="00370417">
      <w:pPr>
        <w:pStyle w:val="Ttulo4"/>
        <w:spacing w:before="120" w:after="120" w:line="240" w:lineRule="auto"/>
        <w:jc w:val="center"/>
        <w:rPr>
          <w:rFonts w:asciiTheme="minorHAnsi" w:hAnsiTheme="minorHAnsi"/>
          <w:i w:val="0"/>
          <w:color w:val="auto"/>
          <w:sz w:val="24"/>
          <w:szCs w:val="24"/>
        </w:rPr>
      </w:pPr>
      <w:r w:rsidRPr="002328BA">
        <w:rPr>
          <w:rFonts w:asciiTheme="minorHAnsi" w:hAnsiTheme="minorHAnsi"/>
          <w:i w:val="0"/>
          <w:color w:val="auto"/>
          <w:sz w:val="24"/>
          <w:szCs w:val="24"/>
        </w:rPr>
        <w:t>Seção I</w:t>
      </w:r>
      <w:r w:rsidR="005B12EB">
        <w:rPr>
          <w:rFonts w:asciiTheme="minorHAnsi" w:hAnsiTheme="minorHAnsi"/>
          <w:i w:val="0"/>
          <w:color w:val="auto"/>
          <w:sz w:val="24"/>
          <w:szCs w:val="24"/>
        </w:rPr>
        <w:t>I</w:t>
      </w:r>
      <w:r w:rsidRPr="002328BA">
        <w:rPr>
          <w:rFonts w:asciiTheme="minorHAnsi" w:hAnsiTheme="minorHAnsi"/>
          <w:i w:val="0"/>
          <w:color w:val="auto"/>
          <w:sz w:val="24"/>
          <w:szCs w:val="24"/>
        </w:rPr>
        <w:t xml:space="preserve"> </w:t>
      </w:r>
    </w:p>
    <w:p w14:paraId="31020DB7" w14:textId="2C9331FA" w:rsidR="00C87519" w:rsidRPr="00D70F6B" w:rsidRDefault="00370417" w:rsidP="00D70F6B">
      <w:pPr>
        <w:pStyle w:val="Ttulo4"/>
        <w:spacing w:before="120" w:after="120" w:line="240" w:lineRule="auto"/>
        <w:jc w:val="center"/>
        <w:rPr>
          <w:rFonts w:asciiTheme="minorHAnsi" w:hAnsiTheme="minorHAnsi"/>
          <w:i w:val="0"/>
          <w:color w:val="auto"/>
          <w:sz w:val="24"/>
          <w:szCs w:val="24"/>
        </w:rPr>
      </w:pPr>
      <w:r>
        <w:rPr>
          <w:rFonts w:asciiTheme="minorHAnsi" w:hAnsiTheme="minorHAnsi"/>
          <w:i w:val="0"/>
          <w:color w:val="auto"/>
          <w:sz w:val="24"/>
          <w:szCs w:val="24"/>
        </w:rPr>
        <w:t>Do objeto</w:t>
      </w:r>
    </w:p>
    <w:p w14:paraId="639C6F1A" w14:textId="26EB72B3" w:rsidR="00491527" w:rsidDel="0062731D" w:rsidRDefault="00370417" w:rsidP="0062731D">
      <w:pPr>
        <w:pStyle w:val="Ttulo5"/>
        <w:spacing w:line="240" w:lineRule="auto"/>
        <w:jc w:val="center"/>
        <w:rPr>
          <w:del w:id="20" w:author="Felipe Monteiro dos Santos" w:date="2022-01-17T16:19:00Z"/>
          <w:rFonts w:asciiTheme="minorHAnsi" w:hAnsiTheme="minorHAnsi"/>
          <w:b/>
          <w:color w:val="auto"/>
          <w:sz w:val="24"/>
        </w:rPr>
      </w:pPr>
      <w:r w:rsidRPr="00DB189E">
        <w:rPr>
          <w:rFonts w:asciiTheme="minorHAnsi" w:hAnsiTheme="minorHAnsi"/>
          <w:b/>
          <w:color w:val="auto"/>
          <w:sz w:val="24"/>
        </w:rPr>
        <w:t>Subseção I</w:t>
      </w:r>
    </w:p>
    <w:p w14:paraId="319C0EA0" w14:textId="77777777" w:rsidR="0062731D" w:rsidRPr="0062731D" w:rsidRDefault="0062731D">
      <w:pPr>
        <w:jc w:val="center"/>
        <w:rPr>
          <w:ins w:id="21" w:author="Felipe Monteiro dos Santos" w:date="2022-01-17T16:19:00Z"/>
          <w:rPrChange w:id="22" w:author="Felipe Monteiro dos Santos" w:date="2022-01-17T16:19:00Z">
            <w:rPr>
              <w:ins w:id="23" w:author="Felipe Monteiro dos Santos" w:date="2022-01-17T16:19:00Z"/>
              <w:rFonts w:asciiTheme="minorHAnsi" w:hAnsiTheme="minorHAnsi"/>
              <w:b/>
              <w:bCs/>
              <w:color w:val="auto"/>
              <w:sz w:val="24"/>
            </w:rPr>
          </w:rPrChange>
        </w:rPr>
        <w:pPrChange w:id="24" w:author="Felipe Monteiro dos Santos" w:date="2022-01-17T16:19:00Z">
          <w:pPr>
            <w:pStyle w:val="Ttulo5"/>
            <w:jc w:val="center"/>
          </w:pPr>
        </w:pPrChange>
      </w:pPr>
    </w:p>
    <w:p w14:paraId="7156BC9E" w14:textId="6B4AEAA6" w:rsidR="008A31A5" w:rsidRPr="00DB189E" w:rsidRDefault="00370417">
      <w:pPr>
        <w:pStyle w:val="Ttulo5"/>
        <w:spacing w:line="240" w:lineRule="auto"/>
        <w:jc w:val="center"/>
        <w:rPr>
          <w:rFonts w:asciiTheme="minorHAnsi" w:hAnsiTheme="minorHAnsi"/>
          <w:b/>
          <w:bCs/>
          <w:color w:val="auto"/>
          <w:sz w:val="24"/>
        </w:rPr>
        <w:pPrChange w:id="25" w:author="Felipe Monteiro dos Santos" w:date="2022-01-17T16:19:00Z">
          <w:pPr>
            <w:pStyle w:val="Ttulo5"/>
            <w:jc w:val="center"/>
          </w:pPr>
        </w:pPrChange>
      </w:pPr>
      <w:r w:rsidRPr="00DB189E">
        <w:rPr>
          <w:rFonts w:asciiTheme="minorHAnsi" w:hAnsiTheme="minorHAnsi"/>
          <w:b/>
          <w:color w:val="auto"/>
          <w:sz w:val="24"/>
        </w:rPr>
        <w:t>Dos valores</w:t>
      </w:r>
      <w:r w:rsidR="009D02EE" w:rsidRPr="00DB189E">
        <w:rPr>
          <w:rFonts w:asciiTheme="minorHAnsi" w:hAnsiTheme="minorHAnsi"/>
          <w:b/>
          <w:color w:val="auto"/>
          <w:sz w:val="24"/>
        </w:rPr>
        <w:t xml:space="preserve"> reconhecidos</w:t>
      </w:r>
      <w:r w:rsidRPr="00DB189E">
        <w:rPr>
          <w:rFonts w:asciiTheme="minorHAnsi" w:hAnsiTheme="minorHAnsi"/>
          <w:b/>
          <w:color w:val="auto"/>
          <w:sz w:val="24"/>
        </w:rPr>
        <w:t xml:space="preserve"> </w:t>
      </w:r>
    </w:p>
    <w:p w14:paraId="278EF242" w14:textId="77777777" w:rsidR="008A31A5" w:rsidRPr="00C87519" w:rsidRDefault="008A31A5" w:rsidP="00FE2C4A">
      <w:pPr>
        <w:spacing w:before="120" w:after="120" w:line="240" w:lineRule="auto"/>
        <w:rPr>
          <w:sz w:val="24"/>
          <w:szCs w:val="24"/>
        </w:rPr>
      </w:pPr>
    </w:p>
    <w:p w14:paraId="27B40665" w14:textId="0ADB0844" w:rsidR="005E1CE9" w:rsidRPr="00C87519" w:rsidRDefault="008A31A5" w:rsidP="00C87519">
      <w:pPr>
        <w:spacing w:before="120" w:after="120" w:line="240" w:lineRule="auto"/>
        <w:ind w:firstLine="708"/>
        <w:jc w:val="both"/>
        <w:rPr>
          <w:color w:val="000000" w:themeColor="text1"/>
          <w:sz w:val="24"/>
          <w:szCs w:val="24"/>
        </w:rPr>
      </w:pPr>
      <w:r w:rsidRPr="00C87519">
        <w:rPr>
          <w:color w:val="000000" w:themeColor="text1"/>
          <w:sz w:val="24"/>
          <w:szCs w:val="24"/>
        </w:rPr>
        <w:t xml:space="preserve">Art. </w:t>
      </w:r>
      <w:r w:rsidR="00247A28">
        <w:rPr>
          <w:color w:val="000000" w:themeColor="text1"/>
          <w:sz w:val="24"/>
          <w:szCs w:val="24"/>
        </w:rPr>
        <w:t>3</w:t>
      </w:r>
      <w:r w:rsidR="00247A28" w:rsidRPr="00C87519">
        <w:rPr>
          <w:color w:val="000000" w:themeColor="text1"/>
          <w:sz w:val="24"/>
          <w:szCs w:val="24"/>
        </w:rPr>
        <w:t xml:space="preserve">º </w:t>
      </w:r>
      <w:r w:rsidRPr="00C87519">
        <w:rPr>
          <w:color w:val="000000" w:themeColor="text1"/>
          <w:sz w:val="24"/>
          <w:szCs w:val="24"/>
        </w:rPr>
        <w:t>O</w:t>
      </w:r>
      <w:r w:rsidR="005E1CE9" w:rsidRPr="00C87519">
        <w:rPr>
          <w:color w:val="000000" w:themeColor="text1"/>
          <w:sz w:val="24"/>
          <w:szCs w:val="24"/>
        </w:rPr>
        <w:t xml:space="preserve"> valor histórico do Conjunto Arquitetônico, Urbanístico e Paisagístico de Cáceres</w:t>
      </w:r>
      <w:ins w:id="26" w:author="Felipe Monteiro dos Santos" w:date="2022-01-17T16:21:00Z">
        <w:r w:rsidR="008C322D">
          <w:rPr>
            <w:color w:val="000000" w:themeColor="text1"/>
            <w:sz w:val="24"/>
            <w:szCs w:val="24"/>
          </w:rPr>
          <w:t>,</w:t>
        </w:r>
      </w:ins>
      <w:del w:id="27" w:author="Felipe Monteiro dos Santos" w:date="2022-01-17T16:20:00Z">
        <w:r w:rsidR="00715838" w:rsidDel="008C322D">
          <w:rPr>
            <w:color w:val="000000" w:themeColor="text1"/>
            <w:sz w:val="24"/>
            <w:szCs w:val="24"/>
          </w:rPr>
          <w:delText>,</w:delText>
        </w:r>
      </w:del>
      <w:r w:rsidR="000504B8" w:rsidRPr="00C87519">
        <w:rPr>
          <w:color w:val="000000" w:themeColor="text1"/>
          <w:sz w:val="24"/>
          <w:szCs w:val="24"/>
        </w:rPr>
        <w:t xml:space="preserve"> </w:t>
      </w:r>
      <w:ins w:id="28" w:author="Microsoft Office User" w:date="2021-12-07T10:38:00Z">
        <w:del w:id="29" w:author="Felipe Monteiro dos Santos" w:date="2022-01-17T16:16:00Z">
          <w:r w:rsidR="00473256" w:rsidRPr="00473256" w:rsidDel="00773F7B">
            <w:rPr>
              <w:color w:val="000000" w:themeColor="text1"/>
              <w:sz w:val="24"/>
              <w:szCs w:val="24"/>
            </w:rPr>
            <w:delText>expresso</w:delText>
          </w:r>
        </w:del>
      </w:ins>
      <w:ins w:id="30" w:author="Felipe Monteiro dos Santos" w:date="2022-01-17T17:31:00Z">
        <w:r w:rsidR="00EA5EEA">
          <w:rPr>
            <w:color w:val="000000" w:themeColor="text1"/>
            <w:sz w:val="24"/>
            <w:szCs w:val="24"/>
          </w:rPr>
          <w:t>reconhecido</w:t>
        </w:r>
      </w:ins>
      <w:ins w:id="31" w:author="Microsoft Office User" w:date="2021-12-07T10:38:00Z">
        <w:r w:rsidR="00473256" w:rsidRPr="00473256">
          <w:rPr>
            <w:color w:val="000000" w:themeColor="text1"/>
            <w:sz w:val="24"/>
            <w:szCs w:val="24"/>
          </w:rPr>
          <w:t xml:space="preserve"> no </w:t>
        </w:r>
      </w:ins>
      <w:ins w:id="32" w:author="Felipe Monteiro dos Santos" w:date="2022-01-17T16:15:00Z">
        <w:r w:rsidR="00773F7B">
          <w:rPr>
            <w:color w:val="000000" w:themeColor="text1"/>
            <w:sz w:val="24"/>
            <w:szCs w:val="24"/>
          </w:rPr>
          <w:t>P</w:t>
        </w:r>
      </w:ins>
      <w:ins w:id="33" w:author="Microsoft Office User" w:date="2021-12-29T16:49:00Z">
        <w:del w:id="34" w:author="Felipe Monteiro dos Santos" w:date="2022-01-17T16:15:00Z">
          <w:r w:rsidR="00A04A9B" w:rsidDel="00773F7B">
            <w:rPr>
              <w:color w:val="000000" w:themeColor="text1"/>
              <w:sz w:val="24"/>
              <w:szCs w:val="24"/>
            </w:rPr>
            <w:delText>p</w:delText>
          </w:r>
        </w:del>
      </w:ins>
      <w:ins w:id="35" w:author="Microsoft Office User" w:date="2021-12-07T10:38:00Z">
        <w:r w:rsidR="00473256" w:rsidRPr="00473256">
          <w:rPr>
            <w:color w:val="000000" w:themeColor="text1"/>
            <w:sz w:val="24"/>
            <w:szCs w:val="24"/>
          </w:rPr>
          <w:t xml:space="preserve">rocesso de </w:t>
        </w:r>
      </w:ins>
      <w:ins w:id="36" w:author="Microsoft Office User" w:date="2021-12-29T16:49:00Z">
        <w:del w:id="37" w:author="Felipe Monteiro dos Santos" w:date="2022-01-17T16:15:00Z">
          <w:r w:rsidR="00A04A9B" w:rsidDel="00773F7B">
            <w:rPr>
              <w:color w:val="000000" w:themeColor="text1"/>
              <w:sz w:val="24"/>
              <w:szCs w:val="24"/>
            </w:rPr>
            <w:delText>t</w:delText>
          </w:r>
        </w:del>
      </w:ins>
      <w:ins w:id="38" w:author="Felipe Monteiro dos Santos" w:date="2022-01-17T16:15:00Z">
        <w:r w:rsidR="00773F7B">
          <w:rPr>
            <w:color w:val="000000" w:themeColor="text1"/>
            <w:sz w:val="24"/>
            <w:szCs w:val="24"/>
          </w:rPr>
          <w:t>T</w:t>
        </w:r>
      </w:ins>
      <w:ins w:id="39" w:author="Microsoft Office User" w:date="2021-12-07T10:38:00Z">
        <w:r w:rsidR="00473256" w:rsidRPr="00473256">
          <w:rPr>
            <w:color w:val="000000" w:themeColor="text1"/>
            <w:sz w:val="24"/>
            <w:szCs w:val="24"/>
          </w:rPr>
          <w:t xml:space="preserve">ombamento </w:t>
        </w:r>
        <w:del w:id="40" w:author="Felipe Monteiro dos Santos" w:date="2022-01-17T16:16:00Z">
          <w:r w:rsidR="00473256" w:rsidRPr="00473256" w:rsidDel="00773F7B">
            <w:rPr>
              <w:color w:val="000000" w:themeColor="text1"/>
              <w:sz w:val="24"/>
              <w:szCs w:val="24"/>
            </w:rPr>
            <w:delText xml:space="preserve">federal  </w:delText>
          </w:r>
        </w:del>
        <w:r w:rsidR="00473256" w:rsidRPr="00473256">
          <w:rPr>
            <w:color w:val="000000" w:themeColor="text1"/>
            <w:sz w:val="24"/>
            <w:szCs w:val="24"/>
          </w:rPr>
          <w:t>n</w:t>
        </w:r>
      </w:ins>
      <w:ins w:id="41" w:author="Felipe Monteiro dos Santos" w:date="2022-01-17T16:16:00Z">
        <w:r w:rsidR="00773F7B">
          <w:rPr>
            <w:color w:val="000000" w:themeColor="text1"/>
            <w:sz w:val="24"/>
            <w:szCs w:val="24"/>
          </w:rPr>
          <w:t xml:space="preserve">º </w:t>
        </w:r>
      </w:ins>
      <w:ins w:id="42" w:author="Microsoft Office User" w:date="2021-12-07T10:38:00Z">
        <w:del w:id="43" w:author="Felipe Monteiro dos Santos" w:date="2022-01-17T16:16:00Z">
          <w:r w:rsidR="00473256" w:rsidRPr="00473256" w:rsidDel="00773F7B">
            <w:rPr>
              <w:color w:val="000000" w:themeColor="text1"/>
              <w:sz w:val="24"/>
              <w:szCs w:val="24"/>
            </w:rPr>
            <w:delText xml:space="preserve">. </w:delText>
          </w:r>
        </w:del>
        <w:r w:rsidR="00473256" w:rsidRPr="00473256">
          <w:rPr>
            <w:color w:val="000000" w:themeColor="text1"/>
            <w:sz w:val="24"/>
            <w:szCs w:val="24"/>
          </w:rPr>
          <w:t>1542-T-07</w:t>
        </w:r>
      </w:ins>
      <w:ins w:id="44" w:author="Felipe Monteiro dos Santos" w:date="2022-01-17T16:21:00Z">
        <w:r w:rsidR="008C322D">
          <w:rPr>
            <w:color w:val="000000" w:themeColor="text1"/>
            <w:sz w:val="24"/>
            <w:szCs w:val="24"/>
          </w:rPr>
          <w:t>,</w:t>
        </w:r>
      </w:ins>
      <w:del w:id="45" w:author="Microsoft Office User" w:date="2021-12-07T10:38:00Z">
        <w:r w:rsidR="000504B8" w:rsidRPr="00C87519" w:rsidDel="00473256">
          <w:rPr>
            <w:color w:val="000000" w:themeColor="text1"/>
            <w:sz w:val="24"/>
            <w:szCs w:val="24"/>
          </w:rPr>
          <w:delText>reconhecido por força do tombamento federal</w:delText>
        </w:r>
      </w:del>
      <w:del w:id="46" w:author="Felipe Monteiro dos Santos" w:date="2022-01-17T16:20:00Z">
        <w:r w:rsidR="00715838" w:rsidDel="008C322D">
          <w:rPr>
            <w:color w:val="000000" w:themeColor="text1"/>
            <w:sz w:val="24"/>
            <w:szCs w:val="24"/>
          </w:rPr>
          <w:delText>,</w:delText>
        </w:r>
      </w:del>
      <w:r w:rsidR="000504B8" w:rsidRPr="00C87519">
        <w:rPr>
          <w:color w:val="000000" w:themeColor="text1"/>
          <w:sz w:val="24"/>
          <w:szCs w:val="24"/>
        </w:rPr>
        <w:t xml:space="preserve"> </w:t>
      </w:r>
      <w:del w:id="47" w:author="Felipe Monteiro dos Santos" w:date="2022-01-17T16:21:00Z">
        <w:r w:rsidR="000504B8" w:rsidRPr="00C87519" w:rsidDel="008C322D">
          <w:rPr>
            <w:color w:val="000000" w:themeColor="text1"/>
            <w:sz w:val="24"/>
            <w:szCs w:val="24"/>
          </w:rPr>
          <w:delText xml:space="preserve">se </w:delText>
        </w:r>
      </w:del>
      <w:r w:rsidR="000504B8" w:rsidRPr="00C87519">
        <w:rPr>
          <w:color w:val="000000" w:themeColor="text1"/>
          <w:sz w:val="24"/>
          <w:szCs w:val="24"/>
        </w:rPr>
        <w:t>expressa</w:t>
      </w:r>
      <w:ins w:id="48" w:author="Felipe Monteiro dos Santos" w:date="2022-01-17T16:21:00Z">
        <w:r w:rsidR="008C322D">
          <w:rPr>
            <w:color w:val="000000" w:themeColor="text1"/>
            <w:sz w:val="24"/>
            <w:szCs w:val="24"/>
          </w:rPr>
          <w:t>-se</w:t>
        </w:r>
      </w:ins>
      <w:r w:rsidR="000504B8" w:rsidRPr="00C87519">
        <w:rPr>
          <w:color w:val="000000" w:themeColor="text1"/>
          <w:sz w:val="24"/>
          <w:szCs w:val="24"/>
        </w:rPr>
        <w:t xml:space="preserve"> </w:t>
      </w:r>
      <w:del w:id="49" w:author="Felipe Monteiro dos Santos" w:date="2022-01-17T16:16:00Z">
        <w:r w:rsidR="000504B8" w:rsidRPr="00C87519" w:rsidDel="00773F7B">
          <w:rPr>
            <w:color w:val="000000" w:themeColor="text1"/>
            <w:sz w:val="24"/>
            <w:szCs w:val="24"/>
          </w:rPr>
          <w:delText xml:space="preserve">nos </w:delText>
        </w:r>
      </w:del>
      <w:ins w:id="50" w:author="Felipe Monteiro dos Santos" w:date="2022-01-17T16:16:00Z">
        <w:r w:rsidR="00773F7B">
          <w:rPr>
            <w:color w:val="000000" w:themeColor="text1"/>
            <w:sz w:val="24"/>
            <w:szCs w:val="24"/>
          </w:rPr>
          <w:t>por meio dos</w:t>
        </w:r>
        <w:r w:rsidR="00773F7B" w:rsidRPr="00C87519">
          <w:rPr>
            <w:color w:val="000000" w:themeColor="text1"/>
            <w:sz w:val="24"/>
            <w:szCs w:val="24"/>
          </w:rPr>
          <w:t xml:space="preserve"> </w:t>
        </w:r>
      </w:ins>
      <w:r w:rsidR="000504B8" w:rsidRPr="00C87519">
        <w:rPr>
          <w:color w:val="000000" w:themeColor="text1"/>
          <w:sz w:val="24"/>
          <w:szCs w:val="24"/>
        </w:rPr>
        <w:t>seguintes fatos</w:t>
      </w:r>
      <w:r w:rsidR="005E1CE9" w:rsidRPr="00C87519">
        <w:rPr>
          <w:color w:val="000000" w:themeColor="text1"/>
          <w:sz w:val="24"/>
          <w:szCs w:val="24"/>
        </w:rPr>
        <w:t>:</w:t>
      </w:r>
    </w:p>
    <w:p w14:paraId="60B690F7" w14:textId="3AA38B83" w:rsidR="00C21D62" w:rsidRPr="00C87519" w:rsidRDefault="000504B8" w:rsidP="00C87519">
      <w:pPr>
        <w:spacing w:before="120" w:after="120" w:line="240" w:lineRule="auto"/>
        <w:ind w:firstLine="708"/>
        <w:jc w:val="both"/>
        <w:rPr>
          <w:color w:val="000000" w:themeColor="text1"/>
          <w:sz w:val="24"/>
          <w:szCs w:val="24"/>
        </w:rPr>
      </w:pPr>
      <w:r w:rsidRPr="00C87519">
        <w:rPr>
          <w:color w:val="000000" w:themeColor="text1"/>
          <w:sz w:val="24"/>
          <w:szCs w:val="24"/>
        </w:rPr>
        <w:t xml:space="preserve">I - </w:t>
      </w:r>
      <w:r w:rsidR="003B1682">
        <w:rPr>
          <w:color w:val="000000" w:themeColor="text1"/>
          <w:sz w:val="24"/>
          <w:szCs w:val="24"/>
        </w:rPr>
        <w:t>i</w:t>
      </w:r>
      <w:r w:rsidR="005E1CE9" w:rsidRPr="00C87519">
        <w:rPr>
          <w:color w:val="000000" w:themeColor="text1"/>
          <w:sz w:val="24"/>
          <w:szCs w:val="24"/>
        </w:rPr>
        <w:t>mplantação da Vila Maria do Paraguai como marco de delimitação das fronteiras brasileiras com base no Tratado de Madri</w:t>
      </w:r>
      <w:r w:rsidR="003B1682">
        <w:rPr>
          <w:color w:val="000000" w:themeColor="text1"/>
          <w:sz w:val="24"/>
          <w:szCs w:val="24"/>
        </w:rPr>
        <w:t>,</w:t>
      </w:r>
      <w:r w:rsidR="005E1CE9" w:rsidRPr="00C87519">
        <w:rPr>
          <w:color w:val="000000" w:themeColor="text1"/>
          <w:sz w:val="24"/>
          <w:szCs w:val="24"/>
        </w:rPr>
        <w:t xml:space="preserve"> de 1750, para ocupação do território a</w:t>
      </w:r>
      <w:r w:rsidR="003B1682">
        <w:rPr>
          <w:color w:val="000000" w:themeColor="text1"/>
          <w:sz w:val="24"/>
          <w:szCs w:val="24"/>
        </w:rPr>
        <w:t>o</w:t>
      </w:r>
      <w:r w:rsidR="005E1CE9" w:rsidRPr="00C87519">
        <w:rPr>
          <w:color w:val="000000" w:themeColor="text1"/>
          <w:sz w:val="24"/>
          <w:szCs w:val="24"/>
        </w:rPr>
        <w:t xml:space="preserve"> oeste, servindo de entreposto entre a Vila Bela da Santíssima Trindade e a Vila Real do Bom Jesus de Cuiabá</w:t>
      </w:r>
      <w:r w:rsidR="003B1682">
        <w:rPr>
          <w:color w:val="000000" w:themeColor="text1"/>
          <w:sz w:val="24"/>
          <w:szCs w:val="24"/>
        </w:rPr>
        <w:t>; e</w:t>
      </w:r>
    </w:p>
    <w:p w14:paraId="52E74DC4" w14:textId="5FC9AF25" w:rsidR="005E1CE9" w:rsidRPr="00C87519" w:rsidRDefault="000504B8" w:rsidP="00C87519">
      <w:pPr>
        <w:spacing w:before="120" w:after="120" w:line="240" w:lineRule="auto"/>
        <w:ind w:firstLine="708"/>
        <w:jc w:val="both"/>
        <w:rPr>
          <w:color w:val="000000" w:themeColor="text1"/>
          <w:sz w:val="24"/>
          <w:szCs w:val="24"/>
        </w:rPr>
      </w:pPr>
      <w:r w:rsidRPr="00C87519">
        <w:rPr>
          <w:color w:val="000000" w:themeColor="text1"/>
          <w:sz w:val="24"/>
          <w:szCs w:val="24"/>
        </w:rPr>
        <w:t>II -</w:t>
      </w:r>
      <w:r w:rsidR="005E1CE9" w:rsidRPr="00C87519">
        <w:rPr>
          <w:color w:val="000000" w:themeColor="text1"/>
          <w:sz w:val="24"/>
          <w:szCs w:val="24"/>
        </w:rPr>
        <w:t xml:space="preserve"> </w:t>
      </w:r>
      <w:r w:rsidR="003B1682">
        <w:rPr>
          <w:color w:val="000000" w:themeColor="text1"/>
          <w:sz w:val="24"/>
          <w:szCs w:val="24"/>
        </w:rPr>
        <w:t>a</w:t>
      </w:r>
      <w:r w:rsidR="00C15EDF" w:rsidRPr="00C87519">
        <w:rPr>
          <w:color w:val="000000" w:themeColor="text1"/>
          <w:sz w:val="24"/>
          <w:szCs w:val="24"/>
        </w:rPr>
        <w:t>rquitetura resultante da ocupação inicial e do</w:t>
      </w:r>
      <w:r w:rsidR="005E1CE9" w:rsidRPr="00C87519">
        <w:rPr>
          <w:color w:val="000000" w:themeColor="text1"/>
          <w:sz w:val="24"/>
          <w:szCs w:val="24"/>
        </w:rPr>
        <w:t xml:space="preserve"> processo migratório e de intercâmbio cultural decorrente da abertura de casas comerciais para exportação de produtos das fazendas cacerenses e importação de mercadorias nos séculos XIX e XX, cuja expressão maior é a diversidade de </w:t>
      </w:r>
      <w:r w:rsidR="005E1CE9" w:rsidRPr="00C87519">
        <w:rPr>
          <w:bCs/>
          <w:color w:val="000000" w:themeColor="text1"/>
          <w:sz w:val="24"/>
          <w:szCs w:val="24"/>
        </w:rPr>
        <w:t>tipologias arquitetônicas</w:t>
      </w:r>
      <w:r w:rsidR="005E1CE9" w:rsidRPr="00C87519">
        <w:rPr>
          <w:b/>
          <w:bCs/>
          <w:color w:val="000000" w:themeColor="text1"/>
          <w:sz w:val="24"/>
          <w:szCs w:val="24"/>
        </w:rPr>
        <w:t xml:space="preserve"> </w:t>
      </w:r>
      <w:r w:rsidR="005E1CE9" w:rsidRPr="00C87519">
        <w:rPr>
          <w:color w:val="000000" w:themeColor="text1"/>
          <w:sz w:val="24"/>
          <w:szCs w:val="24"/>
        </w:rPr>
        <w:t>remanescentes representativas dos diferentes períodos (</w:t>
      </w:r>
      <w:r w:rsidR="006733ED">
        <w:rPr>
          <w:color w:val="000000" w:themeColor="text1"/>
          <w:sz w:val="24"/>
          <w:szCs w:val="24"/>
        </w:rPr>
        <w:t>c</w:t>
      </w:r>
      <w:r w:rsidR="005E1CE9" w:rsidRPr="00C87519">
        <w:rPr>
          <w:color w:val="000000" w:themeColor="text1"/>
          <w:sz w:val="24"/>
          <w:szCs w:val="24"/>
        </w:rPr>
        <w:t xml:space="preserve">olonial, </w:t>
      </w:r>
      <w:r w:rsidR="006733ED">
        <w:rPr>
          <w:color w:val="000000" w:themeColor="text1"/>
          <w:sz w:val="24"/>
          <w:szCs w:val="24"/>
        </w:rPr>
        <w:t>e</w:t>
      </w:r>
      <w:r w:rsidR="005E1CE9" w:rsidRPr="00C87519">
        <w:rPr>
          <w:color w:val="000000" w:themeColor="text1"/>
          <w:sz w:val="24"/>
          <w:szCs w:val="24"/>
        </w:rPr>
        <w:t>clético</w:t>
      </w:r>
      <w:r w:rsidRPr="00C87519">
        <w:rPr>
          <w:color w:val="000000" w:themeColor="text1"/>
          <w:sz w:val="24"/>
          <w:szCs w:val="24"/>
        </w:rPr>
        <w:t xml:space="preserve">, </w:t>
      </w:r>
      <w:r w:rsidR="006733ED">
        <w:rPr>
          <w:color w:val="000000" w:themeColor="text1"/>
          <w:sz w:val="24"/>
          <w:szCs w:val="24"/>
        </w:rPr>
        <w:t>n</w:t>
      </w:r>
      <w:r w:rsidRPr="00C87519">
        <w:rPr>
          <w:color w:val="000000" w:themeColor="text1"/>
          <w:sz w:val="24"/>
          <w:szCs w:val="24"/>
        </w:rPr>
        <w:t>eoclássico</w:t>
      </w:r>
      <w:r w:rsidR="005E1CE9" w:rsidRPr="00C87519">
        <w:rPr>
          <w:color w:val="000000" w:themeColor="text1"/>
          <w:sz w:val="24"/>
          <w:szCs w:val="24"/>
        </w:rPr>
        <w:t xml:space="preserve"> e </w:t>
      </w:r>
      <w:proofErr w:type="spellStart"/>
      <w:r w:rsidR="006733ED">
        <w:rPr>
          <w:b/>
          <w:bCs/>
          <w:iCs/>
          <w:color w:val="000000" w:themeColor="text1"/>
          <w:sz w:val="24"/>
          <w:szCs w:val="24"/>
        </w:rPr>
        <w:t>a</w:t>
      </w:r>
      <w:r w:rsidR="00485549" w:rsidRPr="00C87519">
        <w:rPr>
          <w:b/>
          <w:bCs/>
          <w:iCs/>
          <w:color w:val="000000" w:themeColor="text1"/>
          <w:sz w:val="24"/>
          <w:szCs w:val="24"/>
        </w:rPr>
        <w:t>rt</w:t>
      </w:r>
      <w:proofErr w:type="spellEnd"/>
      <w:r w:rsidR="00485549" w:rsidRPr="00C87519">
        <w:rPr>
          <w:b/>
          <w:bCs/>
          <w:iCs/>
          <w:color w:val="000000" w:themeColor="text1"/>
          <w:sz w:val="24"/>
          <w:szCs w:val="24"/>
        </w:rPr>
        <w:t xml:space="preserve"> </w:t>
      </w:r>
      <w:r w:rsidR="006733ED">
        <w:rPr>
          <w:b/>
          <w:bCs/>
          <w:iCs/>
          <w:color w:val="000000" w:themeColor="text1"/>
          <w:sz w:val="24"/>
          <w:szCs w:val="24"/>
        </w:rPr>
        <w:t>d</w:t>
      </w:r>
      <w:r w:rsidR="005E1CE9" w:rsidRPr="00C87519">
        <w:rPr>
          <w:b/>
          <w:bCs/>
          <w:iCs/>
          <w:color w:val="000000" w:themeColor="text1"/>
          <w:sz w:val="24"/>
          <w:szCs w:val="24"/>
        </w:rPr>
        <w:t>éco</w:t>
      </w:r>
      <w:r w:rsidR="005E1CE9" w:rsidRPr="00C87519">
        <w:rPr>
          <w:color w:val="000000" w:themeColor="text1"/>
          <w:sz w:val="24"/>
          <w:szCs w:val="24"/>
        </w:rPr>
        <w:t>)</w:t>
      </w:r>
      <w:r w:rsidR="003B1682">
        <w:rPr>
          <w:color w:val="000000" w:themeColor="text1"/>
          <w:sz w:val="24"/>
          <w:szCs w:val="24"/>
        </w:rPr>
        <w:t>.</w:t>
      </w:r>
    </w:p>
    <w:p w14:paraId="62BB24B9" w14:textId="310F8A75" w:rsidR="000504B8" w:rsidRPr="00C87519" w:rsidRDefault="000504B8" w:rsidP="00C87519">
      <w:pPr>
        <w:spacing w:before="120" w:after="120" w:line="240" w:lineRule="auto"/>
        <w:ind w:firstLine="708"/>
        <w:jc w:val="both"/>
        <w:rPr>
          <w:color w:val="000000" w:themeColor="text1"/>
          <w:sz w:val="24"/>
          <w:szCs w:val="24"/>
        </w:rPr>
      </w:pPr>
      <w:r w:rsidRPr="00C87519">
        <w:rPr>
          <w:color w:val="000000" w:themeColor="text1"/>
          <w:sz w:val="24"/>
          <w:szCs w:val="24"/>
        </w:rPr>
        <w:t xml:space="preserve">Art. </w:t>
      </w:r>
      <w:r w:rsidR="00247A28">
        <w:rPr>
          <w:color w:val="000000" w:themeColor="text1"/>
          <w:sz w:val="24"/>
          <w:szCs w:val="24"/>
        </w:rPr>
        <w:t>4</w:t>
      </w:r>
      <w:r w:rsidR="001567BF" w:rsidRPr="00C87519">
        <w:rPr>
          <w:color w:val="000000" w:themeColor="text1"/>
          <w:sz w:val="24"/>
          <w:szCs w:val="24"/>
        </w:rPr>
        <w:t>º</w:t>
      </w:r>
      <w:r w:rsidRPr="00C87519">
        <w:rPr>
          <w:color w:val="000000" w:themeColor="text1"/>
          <w:sz w:val="24"/>
          <w:szCs w:val="24"/>
        </w:rPr>
        <w:t xml:space="preserve"> O valor paisagístico do Conjunto Arquitetônico, Urbanístico e Paisagístico de Cáceres</w:t>
      </w:r>
      <w:ins w:id="51" w:author="Felipe Monteiro dos Santos" w:date="2022-01-17T16:21:00Z">
        <w:r w:rsidR="008C322D">
          <w:rPr>
            <w:color w:val="000000" w:themeColor="text1"/>
            <w:sz w:val="24"/>
            <w:szCs w:val="24"/>
          </w:rPr>
          <w:t>,</w:t>
        </w:r>
      </w:ins>
      <w:del w:id="52" w:author="Felipe Monteiro dos Santos" w:date="2022-01-17T16:20:00Z">
        <w:r w:rsidR="00715838" w:rsidDel="008C322D">
          <w:rPr>
            <w:color w:val="000000" w:themeColor="text1"/>
            <w:sz w:val="24"/>
            <w:szCs w:val="24"/>
          </w:rPr>
          <w:delText>,</w:delText>
        </w:r>
      </w:del>
      <w:del w:id="53" w:author="Felipe Monteiro dos Santos" w:date="2022-01-17T16:21:00Z">
        <w:r w:rsidRPr="00C87519" w:rsidDel="008C322D">
          <w:rPr>
            <w:color w:val="000000" w:themeColor="text1"/>
            <w:sz w:val="24"/>
            <w:szCs w:val="24"/>
          </w:rPr>
          <w:delText xml:space="preserve"> </w:delText>
        </w:r>
      </w:del>
      <w:del w:id="54" w:author="Microsoft Office User" w:date="2021-12-07T10:38:00Z">
        <w:r w:rsidRPr="00C87519" w:rsidDel="00473256">
          <w:rPr>
            <w:color w:val="000000" w:themeColor="text1"/>
            <w:sz w:val="24"/>
            <w:szCs w:val="24"/>
          </w:rPr>
          <w:delText>r</w:delText>
        </w:r>
      </w:del>
      <w:ins w:id="55" w:author="Felipe Monteiro dos Santos" w:date="2022-01-17T16:20:00Z">
        <w:r w:rsidR="008C322D" w:rsidRPr="008C322D">
          <w:rPr>
            <w:color w:val="000000" w:themeColor="text1"/>
            <w:sz w:val="24"/>
            <w:szCs w:val="24"/>
          </w:rPr>
          <w:t xml:space="preserve"> </w:t>
        </w:r>
      </w:ins>
      <w:ins w:id="56" w:author="Felipe Monteiro dos Santos" w:date="2022-01-17T17:31:00Z">
        <w:r w:rsidR="00EA5EEA">
          <w:rPr>
            <w:color w:val="000000" w:themeColor="text1"/>
            <w:sz w:val="24"/>
            <w:szCs w:val="24"/>
          </w:rPr>
          <w:t>reconhecido</w:t>
        </w:r>
      </w:ins>
      <w:ins w:id="57" w:author="Felipe Monteiro dos Santos" w:date="2022-01-17T16:20:00Z">
        <w:r w:rsidR="008C322D" w:rsidRPr="00473256">
          <w:rPr>
            <w:color w:val="000000" w:themeColor="text1"/>
            <w:sz w:val="24"/>
            <w:szCs w:val="24"/>
          </w:rPr>
          <w:t xml:space="preserve"> no </w:t>
        </w:r>
        <w:r w:rsidR="008C322D">
          <w:rPr>
            <w:color w:val="000000" w:themeColor="text1"/>
            <w:sz w:val="24"/>
            <w:szCs w:val="24"/>
          </w:rPr>
          <w:t>P</w:t>
        </w:r>
        <w:r w:rsidR="008C322D" w:rsidRPr="00473256">
          <w:rPr>
            <w:color w:val="000000" w:themeColor="text1"/>
            <w:sz w:val="24"/>
            <w:szCs w:val="24"/>
          </w:rPr>
          <w:t xml:space="preserve">rocesso de </w:t>
        </w:r>
        <w:r w:rsidR="008C322D">
          <w:rPr>
            <w:color w:val="000000" w:themeColor="text1"/>
            <w:sz w:val="24"/>
            <w:szCs w:val="24"/>
          </w:rPr>
          <w:t>T</w:t>
        </w:r>
        <w:r w:rsidR="008C322D" w:rsidRPr="00473256">
          <w:rPr>
            <w:color w:val="000000" w:themeColor="text1"/>
            <w:sz w:val="24"/>
            <w:szCs w:val="24"/>
          </w:rPr>
          <w:t>ombamento n</w:t>
        </w:r>
        <w:r w:rsidR="008C322D">
          <w:rPr>
            <w:color w:val="000000" w:themeColor="text1"/>
            <w:sz w:val="24"/>
            <w:szCs w:val="24"/>
          </w:rPr>
          <w:t xml:space="preserve">º </w:t>
        </w:r>
        <w:r w:rsidR="008C322D" w:rsidRPr="00473256">
          <w:rPr>
            <w:color w:val="000000" w:themeColor="text1"/>
            <w:sz w:val="24"/>
            <w:szCs w:val="24"/>
          </w:rPr>
          <w:t>1542-T-07</w:t>
        </w:r>
      </w:ins>
      <w:ins w:id="58" w:author="Microsoft Office User" w:date="2021-12-07T10:38:00Z">
        <w:del w:id="59" w:author="Felipe Monteiro dos Santos" w:date="2022-01-17T16:20:00Z">
          <w:r w:rsidR="00473256" w:rsidRPr="00473256" w:rsidDel="008C322D">
            <w:rPr>
              <w:color w:val="000000" w:themeColor="text1"/>
              <w:sz w:val="24"/>
              <w:szCs w:val="24"/>
            </w:rPr>
            <w:delText xml:space="preserve">expresso no </w:delText>
          </w:r>
        </w:del>
      </w:ins>
      <w:ins w:id="60" w:author="Microsoft Office User" w:date="2021-12-29T16:49:00Z">
        <w:del w:id="61" w:author="Felipe Monteiro dos Santos" w:date="2022-01-17T16:20:00Z">
          <w:r w:rsidR="002A0DEF" w:rsidDel="008C322D">
            <w:rPr>
              <w:color w:val="000000" w:themeColor="text1"/>
              <w:sz w:val="24"/>
              <w:szCs w:val="24"/>
            </w:rPr>
            <w:delText>p</w:delText>
          </w:r>
        </w:del>
      </w:ins>
      <w:ins w:id="62" w:author="Microsoft Office User" w:date="2021-12-07T10:38:00Z">
        <w:del w:id="63" w:author="Felipe Monteiro dos Santos" w:date="2022-01-17T16:20:00Z">
          <w:r w:rsidR="00473256" w:rsidRPr="00473256" w:rsidDel="008C322D">
            <w:rPr>
              <w:color w:val="000000" w:themeColor="text1"/>
              <w:sz w:val="24"/>
              <w:szCs w:val="24"/>
            </w:rPr>
            <w:delText xml:space="preserve">rocesso de </w:delText>
          </w:r>
        </w:del>
      </w:ins>
      <w:ins w:id="64" w:author="Microsoft Office User" w:date="2021-12-29T16:49:00Z">
        <w:del w:id="65" w:author="Felipe Monteiro dos Santos" w:date="2022-01-17T16:20:00Z">
          <w:r w:rsidR="002A0DEF" w:rsidDel="008C322D">
            <w:rPr>
              <w:color w:val="000000" w:themeColor="text1"/>
              <w:sz w:val="24"/>
              <w:szCs w:val="24"/>
            </w:rPr>
            <w:delText>t</w:delText>
          </w:r>
        </w:del>
      </w:ins>
      <w:ins w:id="66" w:author="Microsoft Office User" w:date="2021-12-07T10:38:00Z">
        <w:del w:id="67" w:author="Felipe Monteiro dos Santos" w:date="2022-01-17T16:20:00Z">
          <w:r w:rsidR="00473256" w:rsidRPr="00473256" w:rsidDel="008C322D">
            <w:rPr>
              <w:color w:val="000000" w:themeColor="text1"/>
              <w:sz w:val="24"/>
              <w:szCs w:val="24"/>
            </w:rPr>
            <w:delText>ombamento federal  n. 1542-T-07</w:delText>
          </w:r>
        </w:del>
      </w:ins>
      <w:del w:id="68" w:author="Microsoft Office User" w:date="2021-12-07T10:38:00Z">
        <w:r w:rsidRPr="00C87519" w:rsidDel="00473256">
          <w:rPr>
            <w:color w:val="000000" w:themeColor="text1"/>
            <w:sz w:val="24"/>
            <w:szCs w:val="24"/>
          </w:rPr>
          <w:delText>econhecido por força do tombamento federal</w:delText>
        </w:r>
      </w:del>
      <w:r w:rsidR="00715838">
        <w:rPr>
          <w:color w:val="000000" w:themeColor="text1"/>
          <w:sz w:val="24"/>
          <w:szCs w:val="24"/>
        </w:rPr>
        <w:t>,</w:t>
      </w:r>
      <w:ins w:id="69" w:author="Felipe Monteiro dos Santos" w:date="2022-01-17T16:21:00Z">
        <w:r w:rsidR="008C322D">
          <w:rPr>
            <w:color w:val="000000" w:themeColor="text1"/>
            <w:sz w:val="24"/>
            <w:szCs w:val="24"/>
          </w:rPr>
          <w:t xml:space="preserve"> </w:t>
        </w:r>
      </w:ins>
      <w:del w:id="70" w:author="Felipe Monteiro dos Santos" w:date="2022-01-17T16:21:00Z">
        <w:r w:rsidRPr="00C87519" w:rsidDel="008C322D">
          <w:rPr>
            <w:color w:val="000000" w:themeColor="text1"/>
            <w:sz w:val="24"/>
            <w:szCs w:val="24"/>
          </w:rPr>
          <w:delText xml:space="preserve"> se </w:delText>
        </w:r>
      </w:del>
      <w:r w:rsidRPr="00C87519">
        <w:rPr>
          <w:color w:val="000000" w:themeColor="text1"/>
          <w:sz w:val="24"/>
          <w:szCs w:val="24"/>
        </w:rPr>
        <w:t>expressa</w:t>
      </w:r>
      <w:ins w:id="71" w:author="Felipe Monteiro dos Santos" w:date="2022-01-17T16:21:00Z">
        <w:r w:rsidR="008C322D">
          <w:rPr>
            <w:color w:val="000000" w:themeColor="text1"/>
            <w:sz w:val="24"/>
            <w:szCs w:val="24"/>
          </w:rPr>
          <w:t>-se</w:t>
        </w:r>
      </w:ins>
      <w:r w:rsidRPr="00C87519">
        <w:rPr>
          <w:color w:val="000000" w:themeColor="text1"/>
          <w:sz w:val="24"/>
          <w:szCs w:val="24"/>
        </w:rPr>
        <w:t xml:space="preserve"> </w:t>
      </w:r>
      <w:del w:id="72" w:author="Felipe Monteiro dos Santos" w:date="2022-01-17T16:20:00Z">
        <w:r w:rsidRPr="00C87519" w:rsidDel="008C322D">
          <w:rPr>
            <w:color w:val="000000" w:themeColor="text1"/>
            <w:sz w:val="24"/>
            <w:szCs w:val="24"/>
          </w:rPr>
          <w:delText xml:space="preserve">no </w:delText>
        </w:r>
      </w:del>
      <w:ins w:id="73" w:author="Felipe Monteiro dos Santos" w:date="2022-01-17T16:20:00Z">
        <w:r w:rsidR="008C322D">
          <w:rPr>
            <w:color w:val="000000" w:themeColor="text1"/>
            <w:sz w:val="24"/>
            <w:szCs w:val="24"/>
          </w:rPr>
          <w:t>por meio do</w:t>
        </w:r>
        <w:r w:rsidR="008C322D" w:rsidRPr="00C87519">
          <w:rPr>
            <w:color w:val="000000" w:themeColor="text1"/>
            <w:sz w:val="24"/>
            <w:szCs w:val="24"/>
          </w:rPr>
          <w:t xml:space="preserve"> </w:t>
        </w:r>
      </w:ins>
      <w:r w:rsidRPr="00C87519">
        <w:rPr>
          <w:color w:val="000000" w:themeColor="text1"/>
          <w:sz w:val="24"/>
          <w:szCs w:val="24"/>
        </w:rPr>
        <w:t>fato d</w:t>
      </w:r>
      <w:r w:rsidR="00715838">
        <w:rPr>
          <w:color w:val="000000" w:themeColor="text1"/>
          <w:sz w:val="24"/>
          <w:szCs w:val="24"/>
        </w:rPr>
        <w:t>e o</w:t>
      </w:r>
      <w:r w:rsidRPr="00C87519">
        <w:rPr>
          <w:color w:val="000000" w:themeColor="text1"/>
          <w:sz w:val="24"/>
          <w:szCs w:val="24"/>
        </w:rPr>
        <w:t xml:space="preserve"> Rio Paraguai ser</w:t>
      </w:r>
      <w:r w:rsidR="00B76D29" w:rsidRPr="00C87519">
        <w:rPr>
          <w:color w:val="000000" w:themeColor="text1"/>
          <w:sz w:val="24"/>
          <w:szCs w:val="24"/>
        </w:rPr>
        <w:t xml:space="preserve"> estruturante </w:t>
      </w:r>
      <w:del w:id="74" w:author="Felipe Monteiro dos Santos" w:date="2022-01-17T16:22:00Z">
        <w:r w:rsidR="00B76D29" w:rsidRPr="00C87519" w:rsidDel="008C322D">
          <w:rPr>
            <w:color w:val="000000" w:themeColor="text1"/>
            <w:sz w:val="24"/>
            <w:szCs w:val="24"/>
          </w:rPr>
          <w:delText xml:space="preserve">da </w:delText>
        </w:r>
      </w:del>
      <w:ins w:id="75" w:author="Felipe Monteiro dos Santos" w:date="2022-01-17T16:22:00Z">
        <w:r w:rsidR="008C322D">
          <w:rPr>
            <w:color w:val="000000" w:themeColor="text1"/>
            <w:sz w:val="24"/>
            <w:szCs w:val="24"/>
          </w:rPr>
          <w:t>para a</w:t>
        </w:r>
        <w:r w:rsidR="008C322D" w:rsidRPr="00C87519">
          <w:rPr>
            <w:color w:val="000000" w:themeColor="text1"/>
            <w:sz w:val="24"/>
            <w:szCs w:val="24"/>
          </w:rPr>
          <w:t xml:space="preserve"> </w:t>
        </w:r>
      </w:ins>
      <w:r w:rsidR="00B76D29" w:rsidRPr="00C87519">
        <w:rPr>
          <w:color w:val="000000" w:themeColor="text1"/>
          <w:sz w:val="24"/>
          <w:szCs w:val="24"/>
        </w:rPr>
        <w:t>implantação e</w:t>
      </w:r>
      <w:r w:rsidRPr="00C87519">
        <w:rPr>
          <w:color w:val="000000" w:themeColor="text1"/>
          <w:sz w:val="24"/>
          <w:szCs w:val="24"/>
        </w:rPr>
        <w:t xml:space="preserve"> </w:t>
      </w:r>
      <w:ins w:id="76" w:author="Felipe Monteiro dos Santos" w:date="2022-01-17T16:22:00Z">
        <w:r w:rsidR="008C322D">
          <w:rPr>
            <w:color w:val="000000" w:themeColor="text1"/>
            <w:sz w:val="24"/>
            <w:szCs w:val="24"/>
          </w:rPr>
          <w:t xml:space="preserve">a </w:t>
        </w:r>
      </w:ins>
      <w:r w:rsidRPr="00C87519">
        <w:rPr>
          <w:color w:val="000000" w:themeColor="text1"/>
          <w:sz w:val="24"/>
          <w:szCs w:val="24"/>
        </w:rPr>
        <w:t xml:space="preserve">sobrevivência econômica da cidade, em situação pouco usual </w:t>
      </w:r>
      <w:r w:rsidR="00B76D29" w:rsidRPr="00C87519">
        <w:rPr>
          <w:color w:val="000000" w:themeColor="text1"/>
          <w:sz w:val="24"/>
          <w:szCs w:val="24"/>
        </w:rPr>
        <w:t>nas cidades brasileiras, com o marco z</w:t>
      </w:r>
      <w:r w:rsidRPr="00C87519">
        <w:rPr>
          <w:color w:val="000000" w:themeColor="text1"/>
          <w:sz w:val="24"/>
          <w:szCs w:val="24"/>
        </w:rPr>
        <w:t>ero disposto à sua margem esquerda, fazendo frente para o Rio Paraguai, na planície conformada entre ele e o riacho Manga (atual Sangradouro).</w:t>
      </w:r>
    </w:p>
    <w:p w14:paraId="2DC80B17" w14:textId="77777777" w:rsidR="00F705CC" w:rsidRPr="00C87519" w:rsidRDefault="00F705CC" w:rsidP="00FE2C4A">
      <w:pPr>
        <w:spacing w:before="120" w:after="120" w:line="240" w:lineRule="auto"/>
        <w:jc w:val="both"/>
        <w:rPr>
          <w:color w:val="000000" w:themeColor="text1"/>
          <w:sz w:val="24"/>
          <w:szCs w:val="24"/>
        </w:rPr>
      </w:pPr>
    </w:p>
    <w:p w14:paraId="4281C706" w14:textId="1506AEE1" w:rsidR="009D02EE" w:rsidRPr="00F73EF4" w:rsidRDefault="009D02EE" w:rsidP="009D02EE">
      <w:pPr>
        <w:pStyle w:val="Ttulo5"/>
        <w:jc w:val="center"/>
        <w:rPr>
          <w:rFonts w:asciiTheme="minorHAnsi" w:hAnsiTheme="minorHAnsi"/>
          <w:b/>
          <w:color w:val="auto"/>
          <w:sz w:val="24"/>
        </w:rPr>
      </w:pPr>
      <w:r w:rsidRPr="00F73EF4">
        <w:rPr>
          <w:rFonts w:asciiTheme="minorHAnsi" w:hAnsiTheme="minorHAnsi"/>
          <w:b/>
          <w:color w:val="auto"/>
          <w:sz w:val="24"/>
        </w:rPr>
        <w:t>Subseção I</w:t>
      </w:r>
      <w:r w:rsidR="00A5163F">
        <w:rPr>
          <w:rFonts w:asciiTheme="minorHAnsi" w:hAnsiTheme="minorHAnsi"/>
          <w:b/>
          <w:color w:val="auto"/>
          <w:sz w:val="24"/>
        </w:rPr>
        <w:t>I</w:t>
      </w:r>
    </w:p>
    <w:p w14:paraId="07BD0A0C" w14:textId="448E48DF" w:rsidR="009D02EE" w:rsidRPr="00F73EF4" w:rsidRDefault="009D02EE" w:rsidP="009D02EE">
      <w:pPr>
        <w:pStyle w:val="Ttulo5"/>
        <w:jc w:val="center"/>
        <w:rPr>
          <w:rFonts w:asciiTheme="minorHAnsi" w:hAnsiTheme="minorHAnsi"/>
          <w:b/>
          <w:color w:val="auto"/>
          <w:sz w:val="24"/>
        </w:rPr>
      </w:pPr>
      <w:r>
        <w:rPr>
          <w:rFonts w:asciiTheme="minorHAnsi" w:hAnsiTheme="minorHAnsi"/>
          <w:b/>
          <w:color w:val="auto"/>
          <w:sz w:val="24"/>
        </w:rPr>
        <w:t>Das características a serem preservadas</w:t>
      </w:r>
    </w:p>
    <w:p w14:paraId="7A37322B" w14:textId="77777777" w:rsidR="009D02EE" w:rsidRDefault="009D02EE" w:rsidP="00C87519">
      <w:pPr>
        <w:spacing w:before="120" w:after="120" w:line="240" w:lineRule="auto"/>
        <w:ind w:firstLine="360"/>
        <w:jc w:val="both"/>
        <w:rPr>
          <w:b/>
          <w:bCs/>
          <w:sz w:val="24"/>
          <w:szCs w:val="24"/>
        </w:rPr>
      </w:pPr>
    </w:p>
    <w:p w14:paraId="25F4D8C1" w14:textId="6D1CEEC8" w:rsidR="00062DEA" w:rsidRPr="00C87519" w:rsidRDefault="000504B8" w:rsidP="00C87519">
      <w:pPr>
        <w:spacing w:before="120" w:after="120" w:line="240" w:lineRule="auto"/>
        <w:ind w:firstLine="360"/>
        <w:jc w:val="both"/>
        <w:rPr>
          <w:color w:val="000000" w:themeColor="text1"/>
          <w:sz w:val="24"/>
          <w:szCs w:val="24"/>
        </w:rPr>
      </w:pPr>
      <w:r w:rsidRPr="00C87519">
        <w:rPr>
          <w:color w:val="000000" w:themeColor="text1"/>
          <w:sz w:val="24"/>
          <w:szCs w:val="24"/>
        </w:rPr>
        <w:t xml:space="preserve">Art. </w:t>
      </w:r>
      <w:r w:rsidR="00247A28">
        <w:rPr>
          <w:color w:val="000000" w:themeColor="text1"/>
          <w:sz w:val="24"/>
          <w:szCs w:val="24"/>
        </w:rPr>
        <w:t>5</w:t>
      </w:r>
      <w:r w:rsidR="00247A28" w:rsidRPr="00C87519">
        <w:rPr>
          <w:color w:val="000000" w:themeColor="text1"/>
          <w:sz w:val="24"/>
          <w:szCs w:val="24"/>
        </w:rPr>
        <w:t xml:space="preserve">º </w:t>
      </w:r>
      <w:r w:rsidRPr="00C87519">
        <w:rPr>
          <w:color w:val="000000" w:themeColor="text1"/>
          <w:sz w:val="24"/>
          <w:szCs w:val="24"/>
        </w:rPr>
        <w:t>São atributos do valor histórico</w:t>
      </w:r>
      <w:r w:rsidR="00062DEA" w:rsidRPr="00C87519">
        <w:rPr>
          <w:color w:val="000000" w:themeColor="text1"/>
          <w:sz w:val="24"/>
          <w:szCs w:val="24"/>
        </w:rPr>
        <w:t>:</w:t>
      </w:r>
    </w:p>
    <w:p w14:paraId="3A56D0BA" w14:textId="6754C204" w:rsidR="00062DEA" w:rsidRPr="00C87519" w:rsidRDefault="00ED1E55" w:rsidP="00C87519">
      <w:pPr>
        <w:spacing w:before="120" w:after="120" w:line="240" w:lineRule="auto"/>
        <w:ind w:firstLine="360"/>
        <w:jc w:val="both"/>
        <w:rPr>
          <w:color w:val="000000" w:themeColor="text1"/>
          <w:sz w:val="24"/>
          <w:szCs w:val="24"/>
        </w:rPr>
      </w:pPr>
      <w:r>
        <w:rPr>
          <w:color w:val="000000" w:themeColor="text1"/>
          <w:sz w:val="24"/>
          <w:szCs w:val="24"/>
        </w:rPr>
        <w:t>I - t</w:t>
      </w:r>
      <w:r w:rsidR="008A31A5" w:rsidRPr="00C87519">
        <w:rPr>
          <w:color w:val="000000" w:themeColor="text1"/>
          <w:sz w:val="24"/>
          <w:szCs w:val="24"/>
        </w:rPr>
        <w:t>raçado pombalino</w:t>
      </w:r>
      <w:r w:rsidR="00062DEA" w:rsidRPr="00C87519">
        <w:rPr>
          <w:color w:val="000000" w:themeColor="text1"/>
          <w:sz w:val="24"/>
          <w:szCs w:val="24"/>
        </w:rPr>
        <w:t xml:space="preserve"> regular</w:t>
      </w:r>
      <w:r w:rsidR="008A31A5" w:rsidRPr="00C87519">
        <w:rPr>
          <w:color w:val="000000" w:themeColor="text1"/>
          <w:sz w:val="24"/>
          <w:szCs w:val="24"/>
        </w:rPr>
        <w:t xml:space="preserve"> elaborado pelo Capitão General da Capitania de Mato Grosso, Luís de Albuquerque de Mello Pereira, definido </w:t>
      </w:r>
      <w:r w:rsidR="00062DEA" w:rsidRPr="00C87519">
        <w:rPr>
          <w:color w:val="000000" w:themeColor="text1"/>
          <w:sz w:val="24"/>
          <w:szCs w:val="24"/>
        </w:rPr>
        <w:t>pelas principais</w:t>
      </w:r>
      <w:r w:rsidR="008A31A5" w:rsidRPr="00C87519">
        <w:rPr>
          <w:bCs/>
          <w:color w:val="000000" w:themeColor="text1"/>
          <w:sz w:val="24"/>
          <w:szCs w:val="24"/>
        </w:rPr>
        <w:t xml:space="preserve"> </w:t>
      </w:r>
      <w:r w:rsidR="00062DEA" w:rsidRPr="00C87519">
        <w:rPr>
          <w:bCs/>
          <w:color w:val="000000" w:themeColor="text1"/>
          <w:sz w:val="24"/>
          <w:szCs w:val="24"/>
        </w:rPr>
        <w:t xml:space="preserve">ruas e travessas </w:t>
      </w:r>
      <w:r w:rsidR="008A31A5" w:rsidRPr="00C87519">
        <w:rPr>
          <w:color w:val="000000" w:themeColor="text1"/>
          <w:sz w:val="24"/>
          <w:szCs w:val="24"/>
        </w:rPr>
        <w:t>do núcleo original de Vila Maria</w:t>
      </w:r>
      <w:r>
        <w:rPr>
          <w:color w:val="000000" w:themeColor="text1"/>
          <w:sz w:val="24"/>
          <w:szCs w:val="24"/>
        </w:rPr>
        <w:t>,</w:t>
      </w:r>
      <w:r w:rsidR="008A31A5" w:rsidRPr="00C87519">
        <w:rPr>
          <w:color w:val="000000" w:themeColor="text1"/>
          <w:sz w:val="24"/>
          <w:szCs w:val="24"/>
        </w:rPr>
        <w:t xml:space="preserve"> e </w:t>
      </w:r>
      <w:r w:rsidR="008A31A5" w:rsidRPr="00C87519">
        <w:rPr>
          <w:bCs/>
          <w:color w:val="000000" w:themeColor="text1"/>
          <w:sz w:val="24"/>
          <w:szCs w:val="24"/>
        </w:rPr>
        <w:t>acréscimos</w:t>
      </w:r>
      <w:r w:rsidR="008A31A5" w:rsidRPr="00C87519">
        <w:rPr>
          <w:color w:val="000000" w:themeColor="text1"/>
          <w:sz w:val="24"/>
          <w:szCs w:val="24"/>
        </w:rPr>
        <w:t xml:space="preserve"> </w:t>
      </w:r>
      <w:r w:rsidR="00062DEA" w:rsidRPr="00C87519">
        <w:rPr>
          <w:color w:val="000000" w:themeColor="text1"/>
          <w:sz w:val="24"/>
          <w:szCs w:val="24"/>
        </w:rPr>
        <w:t xml:space="preserve">em relação de continuidade </w:t>
      </w:r>
      <w:r w:rsidR="008A31A5" w:rsidRPr="00C87519">
        <w:rPr>
          <w:color w:val="000000" w:themeColor="text1"/>
          <w:sz w:val="24"/>
          <w:szCs w:val="24"/>
        </w:rPr>
        <w:t>realiza</w:t>
      </w:r>
      <w:r w:rsidR="00062DEA" w:rsidRPr="00C87519">
        <w:rPr>
          <w:color w:val="000000" w:themeColor="text1"/>
          <w:sz w:val="24"/>
          <w:szCs w:val="24"/>
        </w:rPr>
        <w:t>dos entre os séculos XVIII e XX</w:t>
      </w:r>
      <w:r>
        <w:rPr>
          <w:color w:val="000000" w:themeColor="text1"/>
          <w:sz w:val="24"/>
          <w:szCs w:val="24"/>
        </w:rPr>
        <w:t>;</w:t>
      </w:r>
    </w:p>
    <w:p w14:paraId="71615ED9" w14:textId="0F4B747C" w:rsidR="00ED1E55" w:rsidRPr="00C87519" w:rsidRDefault="00ED1E55" w:rsidP="00C87519">
      <w:pPr>
        <w:spacing w:before="120" w:after="120" w:line="240" w:lineRule="auto"/>
        <w:ind w:firstLine="360"/>
        <w:jc w:val="both"/>
        <w:rPr>
          <w:color w:val="000000" w:themeColor="text1"/>
          <w:sz w:val="24"/>
          <w:szCs w:val="24"/>
        </w:rPr>
      </w:pPr>
      <w:r>
        <w:rPr>
          <w:color w:val="000000" w:themeColor="text1"/>
          <w:sz w:val="24"/>
          <w:szCs w:val="24"/>
        </w:rPr>
        <w:t>II - a</w:t>
      </w:r>
      <w:r w:rsidR="00DA78E8" w:rsidRPr="00C87519">
        <w:rPr>
          <w:color w:val="000000" w:themeColor="text1"/>
          <w:sz w:val="24"/>
          <w:szCs w:val="24"/>
        </w:rPr>
        <w:t xml:space="preserve"> </w:t>
      </w:r>
      <w:r w:rsidR="00062DEA" w:rsidRPr="00C87519">
        <w:rPr>
          <w:color w:val="000000" w:themeColor="text1"/>
          <w:sz w:val="24"/>
          <w:szCs w:val="24"/>
        </w:rPr>
        <w:t>Praça Barão de Rio Branco</w:t>
      </w:r>
      <w:r w:rsidR="00DA78E8" w:rsidRPr="00C87519">
        <w:rPr>
          <w:color w:val="000000" w:themeColor="text1"/>
          <w:sz w:val="24"/>
          <w:szCs w:val="24"/>
        </w:rPr>
        <w:t xml:space="preserve"> margeando o Rio Paraguai, enquanto marco zero da cidade, com o Marco de Jauru </w:t>
      </w:r>
      <w:r w:rsidR="00B76D29" w:rsidRPr="00C87519">
        <w:rPr>
          <w:color w:val="000000" w:themeColor="text1"/>
          <w:sz w:val="24"/>
          <w:szCs w:val="24"/>
        </w:rPr>
        <w:t>ao centro e o destaque para a</w:t>
      </w:r>
      <w:r w:rsidR="00DA78E8" w:rsidRPr="00C87519">
        <w:rPr>
          <w:color w:val="000000" w:themeColor="text1"/>
          <w:sz w:val="24"/>
          <w:szCs w:val="24"/>
        </w:rPr>
        <w:t xml:space="preserve"> Catedral São Luís de Cáceres a</w:t>
      </w:r>
      <w:r>
        <w:rPr>
          <w:color w:val="000000" w:themeColor="text1"/>
          <w:sz w:val="24"/>
          <w:szCs w:val="24"/>
        </w:rPr>
        <w:t>o</w:t>
      </w:r>
      <w:r w:rsidR="00DA78E8" w:rsidRPr="00C87519">
        <w:rPr>
          <w:color w:val="000000" w:themeColor="text1"/>
          <w:sz w:val="24"/>
          <w:szCs w:val="24"/>
        </w:rPr>
        <w:t xml:space="preserve"> </w:t>
      </w:r>
      <w:r>
        <w:rPr>
          <w:color w:val="000000" w:themeColor="text1"/>
          <w:sz w:val="24"/>
          <w:szCs w:val="24"/>
        </w:rPr>
        <w:t>s</w:t>
      </w:r>
      <w:r w:rsidRPr="00C87519">
        <w:rPr>
          <w:color w:val="000000" w:themeColor="text1"/>
          <w:sz w:val="24"/>
          <w:szCs w:val="24"/>
        </w:rPr>
        <w:t>udeste</w:t>
      </w:r>
      <w:r>
        <w:rPr>
          <w:color w:val="000000" w:themeColor="text1"/>
          <w:sz w:val="24"/>
          <w:szCs w:val="24"/>
        </w:rPr>
        <w:t>;</w:t>
      </w:r>
    </w:p>
    <w:p w14:paraId="5B04FF70" w14:textId="5C46EB67" w:rsidR="00062DEA" w:rsidRPr="00C87519" w:rsidRDefault="00ED1E55" w:rsidP="00C87519">
      <w:pPr>
        <w:spacing w:before="120" w:after="120" w:line="240" w:lineRule="auto"/>
        <w:ind w:firstLine="360"/>
        <w:jc w:val="both"/>
        <w:rPr>
          <w:color w:val="000000" w:themeColor="text1"/>
          <w:sz w:val="24"/>
          <w:szCs w:val="24"/>
        </w:rPr>
      </w:pPr>
      <w:r>
        <w:rPr>
          <w:color w:val="000000" w:themeColor="text1"/>
          <w:sz w:val="24"/>
          <w:szCs w:val="24"/>
        </w:rPr>
        <w:lastRenderedPageBreak/>
        <w:t>III - a</w:t>
      </w:r>
      <w:r w:rsidRPr="00C87519">
        <w:rPr>
          <w:color w:val="000000" w:themeColor="text1"/>
          <w:sz w:val="24"/>
          <w:szCs w:val="24"/>
        </w:rPr>
        <w:t xml:space="preserve"> </w:t>
      </w:r>
      <w:r w:rsidR="00062DEA" w:rsidRPr="00C87519">
        <w:rPr>
          <w:color w:val="000000" w:themeColor="text1"/>
          <w:sz w:val="24"/>
          <w:szCs w:val="24"/>
        </w:rPr>
        <w:t>Praça Major João Carlos</w:t>
      </w:r>
      <w:r w:rsidR="00485549" w:rsidRPr="00C87519">
        <w:rPr>
          <w:color w:val="000000" w:themeColor="text1"/>
          <w:sz w:val="24"/>
          <w:szCs w:val="24"/>
        </w:rPr>
        <w:t>, onde se encontra</w:t>
      </w:r>
      <w:r w:rsidR="00DA78E8" w:rsidRPr="00C87519">
        <w:rPr>
          <w:color w:val="000000" w:themeColor="text1"/>
          <w:sz w:val="24"/>
          <w:szCs w:val="24"/>
        </w:rPr>
        <w:t xml:space="preserve"> o </w:t>
      </w:r>
      <w:r w:rsidR="00485549" w:rsidRPr="00C87519">
        <w:rPr>
          <w:color w:val="000000" w:themeColor="text1"/>
          <w:sz w:val="24"/>
          <w:szCs w:val="24"/>
        </w:rPr>
        <w:t xml:space="preserve">antigo </w:t>
      </w:r>
      <w:r w:rsidR="00DA78E8" w:rsidRPr="00C87519">
        <w:rPr>
          <w:color w:val="000000" w:themeColor="text1"/>
          <w:sz w:val="24"/>
          <w:szCs w:val="24"/>
        </w:rPr>
        <w:t>M</w:t>
      </w:r>
      <w:r w:rsidR="00485549" w:rsidRPr="00C87519">
        <w:rPr>
          <w:color w:val="000000" w:themeColor="text1"/>
          <w:sz w:val="24"/>
          <w:szCs w:val="24"/>
        </w:rPr>
        <w:t>e</w:t>
      </w:r>
      <w:r w:rsidR="00DA78E8" w:rsidRPr="00C87519">
        <w:rPr>
          <w:color w:val="000000" w:themeColor="text1"/>
          <w:sz w:val="24"/>
          <w:szCs w:val="24"/>
        </w:rPr>
        <w:t>rcado Municipal</w:t>
      </w:r>
      <w:r>
        <w:rPr>
          <w:color w:val="000000" w:themeColor="text1"/>
          <w:sz w:val="24"/>
          <w:szCs w:val="24"/>
        </w:rPr>
        <w:t>;</w:t>
      </w:r>
    </w:p>
    <w:p w14:paraId="47FB6490" w14:textId="4E4C1C06" w:rsidR="005E1CE9" w:rsidRPr="00C87519" w:rsidRDefault="00ED1E55" w:rsidP="00C87519">
      <w:pPr>
        <w:spacing w:before="120" w:after="120" w:line="240" w:lineRule="auto"/>
        <w:ind w:firstLine="360"/>
        <w:jc w:val="both"/>
        <w:rPr>
          <w:color w:val="000000" w:themeColor="text1"/>
          <w:sz w:val="24"/>
          <w:szCs w:val="24"/>
        </w:rPr>
      </w:pPr>
      <w:r>
        <w:rPr>
          <w:color w:val="000000" w:themeColor="text1"/>
          <w:sz w:val="24"/>
          <w:szCs w:val="24"/>
        </w:rPr>
        <w:t>IV - a</w:t>
      </w:r>
      <w:r w:rsidR="008319B4" w:rsidRPr="00C87519">
        <w:rPr>
          <w:color w:val="000000" w:themeColor="text1"/>
          <w:sz w:val="24"/>
          <w:szCs w:val="24"/>
        </w:rPr>
        <w:t xml:space="preserve"> P</w:t>
      </w:r>
      <w:r w:rsidR="00062DEA" w:rsidRPr="00C87519">
        <w:rPr>
          <w:color w:val="000000" w:themeColor="text1"/>
          <w:sz w:val="24"/>
          <w:szCs w:val="24"/>
        </w:rPr>
        <w:t>raça Duque de Caxias</w:t>
      </w:r>
      <w:r w:rsidR="00DA78E8" w:rsidRPr="00C87519">
        <w:rPr>
          <w:color w:val="000000" w:themeColor="text1"/>
          <w:sz w:val="24"/>
          <w:szCs w:val="24"/>
        </w:rPr>
        <w:t>, onde se localiza o Grupo Escolar Espiridião Marques</w:t>
      </w:r>
      <w:r>
        <w:rPr>
          <w:color w:val="000000" w:themeColor="text1"/>
          <w:sz w:val="24"/>
          <w:szCs w:val="24"/>
        </w:rPr>
        <w:t>;</w:t>
      </w:r>
    </w:p>
    <w:p w14:paraId="3069DBEF" w14:textId="03CA2ACC" w:rsidR="00ED1E55" w:rsidRPr="00C87519" w:rsidRDefault="00ED1E55" w:rsidP="00C87519">
      <w:pPr>
        <w:spacing w:before="120" w:after="120" w:line="240" w:lineRule="auto"/>
        <w:ind w:firstLine="360"/>
        <w:jc w:val="both"/>
        <w:rPr>
          <w:color w:val="000000" w:themeColor="text1"/>
          <w:sz w:val="24"/>
          <w:szCs w:val="24"/>
        </w:rPr>
      </w:pPr>
      <w:r>
        <w:rPr>
          <w:bCs/>
          <w:sz w:val="24"/>
          <w:szCs w:val="24"/>
        </w:rPr>
        <w:t xml:space="preserve">V - </w:t>
      </w:r>
      <w:proofErr w:type="gramStart"/>
      <w:r>
        <w:rPr>
          <w:bCs/>
          <w:sz w:val="24"/>
          <w:szCs w:val="24"/>
        </w:rPr>
        <w:t>m</w:t>
      </w:r>
      <w:r w:rsidRPr="00C87519">
        <w:rPr>
          <w:bCs/>
          <w:sz w:val="24"/>
          <w:szCs w:val="24"/>
        </w:rPr>
        <w:t>arcos</w:t>
      </w:r>
      <w:proofErr w:type="gramEnd"/>
      <w:r w:rsidRPr="00C87519">
        <w:rPr>
          <w:bCs/>
          <w:sz w:val="24"/>
          <w:szCs w:val="24"/>
        </w:rPr>
        <w:t xml:space="preserve"> </w:t>
      </w:r>
      <w:r w:rsidR="00B76D29" w:rsidRPr="00C87519">
        <w:rPr>
          <w:bCs/>
          <w:sz w:val="24"/>
          <w:szCs w:val="24"/>
        </w:rPr>
        <w:t xml:space="preserve">arquitetônicos estruturantes do uso histórico do território e detentores de um protagonismo </w:t>
      </w:r>
      <w:proofErr w:type="spellStart"/>
      <w:r w:rsidR="00B76D29" w:rsidRPr="00C87519">
        <w:rPr>
          <w:bCs/>
          <w:sz w:val="24"/>
          <w:szCs w:val="24"/>
        </w:rPr>
        <w:t>identitário</w:t>
      </w:r>
      <w:proofErr w:type="spellEnd"/>
      <w:r w:rsidR="00B76D29" w:rsidRPr="00C87519">
        <w:rPr>
          <w:bCs/>
          <w:sz w:val="24"/>
          <w:szCs w:val="24"/>
        </w:rPr>
        <w:t xml:space="preserve">, preservados em sua integridade e estilo: </w:t>
      </w:r>
      <w:ins w:id="77" w:author="Felipe Monteiro dos Santos" w:date="2022-01-17T16:23:00Z">
        <w:r w:rsidR="00207174">
          <w:rPr>
            <w:bCs/>
            <w:sz w:val="24"/>
            <w:szCs w:val="24"/>
          </w:rPr>
          <w:t xml:space="preserve">a </w:t>
        </w:r>
      </w:ins>
      <w:r w:rsidR="00B76D29" w:rsidRPr="00C87519">
        <w:rPr>
          <w:bCs/>
          <w:sz w:val="24"/>
          <w:szCs w:val="24"/>
        </w:rPr>
        <w:t>Catedral, a antiga Prefeitura, a Câmara Municipal, a Escola Estadual Espiridião Marques, o antigo Mercado Público e o Clube Humaitá</w:t>
      </w:r>
      <w:r>
        <w:rPr>
          <w:bCs/>
          <w:sz w:val="24"/>
          <w:szCs w:val="24"/>
        </w:rPr>
        <w:t>;</w:t>
      </w:r>
    </w:p>
    <w:p w14:paraId="2D55CFE2" w14:textId="7A86F5E5" w:rsidR="00ED1E55" w:rsidRPr="00C87519" w:rsidRDefault="00ED1E55" w:rsidP="00C87519">
      <w:pPr>
        <w:spacing w:before="120" w:after="120" w:line="240" w:lineRule="auto"/>
        <w:ind w:firstLine="360"/>
        <w:jc w:val="both"/>
        <w:rPr>
          <w:color w:val="000000" w:themeColor="text1"/>
          <w:sz w:val="24"/>
          <w:szCs w:val="24"/>
        </w:rPr>
      </w:pPr>
      <w:r>
        <w:rPr>
          <w:color w:val="000000" w:themeColor="text1"/>
          <w:sz w:val="24"/>
          <w:szCs w:val="24"/>
        </w:rPr>
        <w:t>VI - c</w:t>
      </w:r>
      <w:r w:rsidRPr="00C87519">
        <w:rPr>
          <w:color w:val="000000" w:themeColor="text1"/>
          <w:sz w:val="24"/>
          <w:szCs w:val="24"/>
        </w:rPr>
        <w:t xml:space="preserve">onjunto </w:t>
      </w:r>
      <w:r w:rsidR="00062DEA" w:rsidRPr="00C87519">
        <w:rPr>
          <w:color w:val="000000" w:themeColor="text1"/>
          <w:sz w:val="24"/>
          <w:szCs w:val="24"/>
        </w:rPr>
        <w:t>de edificações representativas</w:t>
      </w:r>
      <w:r w:rsidR="000504B8" w:rsidRPr="00C87519">
        <w:rPr>
          <w:color w:val="000000" w:themeColor="text1"/>
          <w:sz w:val="24"/>
          <w:szCs w:val="24"/>
        </w:rPr>
        <w:t xml:space="preserve"> </w:t>
      </w:r>
      <w:r w:rsidR="00062DEA" w:rsidRPr="00C87519">
        <w:rPr>
          <w:color w:val="000000" w:themeColor="text1"/>
          <w:sz w:val="24"/>
          <w:szCs w:val="24"/>
        </w:rPr>
        <w:t>da diversidade de linguagens arquitetônicas dos</w:t>
      </w:r>
      <w:r w:rsidR="00B76D29" w:rsidRPr="00C87519">
        <w:rPr>
          <w:color w:val="000000" w:themeColor="text1"/>
          <w:sz w:val="24"/>
          <w:szCs w:val="24"/>
        </w:rPr>
        <w:t xml:space="preserve"> diferentes períodos históricos, em particular </w:t>
      </w:r>
      <w:r w:rsidR="006733ED">
        <w:rPr>
          <w:color w:val="000000" w:themeColor="text1"/>
          <w:sz w:val="24"/>
          <w:szCs w:val="24"/>
        </w:rPr>
        <w:t>c</w:t>
      </w:r>
      <w:r w:rsidR="00B76D29" w:rsidRPr="00C87519">
        <w:rPr>
          <w:color w:val="000000" w:themeColor="text1"/>
          <w:sz w:val="24"/>
          <w:szCs w:val="24"/>
        </w:rPr>
        <w:t xml:space="preserve">olonial, </w:t>
      </w:r>
      <w:r w:rsidR="006733ED">
        <w:rPr>
          <w:color w:val="000000" w:themeColor="text1"/>
          <w:sz w:val="24"/>
          <w:szCs w:val="24"/>
        </w:rPr>
        <w:t>e</w:t>
      </w:r>
      <w:r w:rsidR="00B76D29" w:rsidRPr="00C87519">
        <w:rPr>
          <w:color w:val="000000" w:themeColor="text1"/>
          <w:sz w:val="24"/>
          <w:szCs w:val="24"/>
        </w:rPr>
        <w:t xml:space="preserve">clética, </w:t>
      </w:r>
      <w:r w:rsidR="006733ED">
        <w:rPr>
          <w:color w:val="000000" w:themeColor="text1"/>
          <w:sz w:val="24"/>
          <w:szCs w:val="24"/>
        </w:rPr>
        <w:t>n</w:t>
      </w:r>
      <w:r w:rsidR="00B76D29" w:rsidRPr="00C87519">
        <w:rPr>
          <w:color w:val="000000" w:themeColor="text1"/>
          <w:sz w:val="24"/>
          <w:szCs w:val="24"/>
        </w:rPr>
        <w:t xml:space="preserve">eoclássica e </w:t>
      </w:r>
      <w:proofErr w:type="spellStart"/>
      <w:r w:rsidR="006733ED" w:rsidRPr="001567BF">
        <w:rPr>
          <w:b/>
          <w:bCs/>
          <w:iCs/>
          <w:color w:val="000000" w:themeColor="text1"/>
          <w:sz w:val="24"/>
          <w:szCs w:val="24"/>
        </w:rPr>
        <w:t>a</w:t>
      </w:r>
      <w:r w:rsidR="001567BF">
        <w:rPr>
          <w:b/>
          <w:bCs/>
          <w:iCs/>
          <w:color w:val="000000" w:themeColor="text1"/>
          <w:sz w:val="24"/>
          <w:szCs w:val="24"/>
        </w:rPr>
        <w:t>rt</w:t>
      </w:r>
      <w:proofErr w:type="spellEnd"/>
      <w:r w:rsidR="001567BF">
        <w:rPr>
          <w:b/>
          <w:bCs/>
          <w:iCs/>
          <w:color w:val="000000" w:themeColor="text1"/>
          <w:sz w:val="24"/>
          <w:szCs w:val="24"/>
        </w:rPr>
        <w:t xml:space="preserve"> </w:t>
      </w:r>
      <w:r w:rsidR="006733ED" w:rsidRPr="001567BF">
        <w:rPr>
          <w:b/>
          <w:bCs/>
          <w:iCs/>
          <w:color w:val="000000" w:themeColor="text1"/>
          <w:sz w:val="24"/>
          <w:szCs w:val="24"/>
        </w:rPr>
        <w:t>d</w:t>
      </w:r>
      <w:r w:rsidR="00B76D29" w:rsidRPr="001567BF">
        <w:rPr>
          <w:b/>
          <w:bCs/>
          <w:iCs/>
          <w:color w:val="000000" w:themeColor="text1"/>
          <w:sz w:val="24"/>
          <w:szCs w:val="24"/>
        </w:rPr>
        <w:t>éco</w:t>
      </w:r>
      <w:r>
        <w:rPr>
          <w:color w:val="000000" w:themeColor="text1"/>
          <w:sz w:val="24"/>
          <w:szCs w:val="24"/>
        </w:rPr>
        <w:t>; e</w:t>
      </w:r>
    </w:p>
    <w:p w14:paraId="09FCB00F" w14:textId="66790697" w:rsidR="00062DEA" w:rsidRPr="00C87519" w:rsidRDefault="00ED1E55" w:rsidP="00C87519">
      <w:pPr>
        <w:spacing w:before="120" w:after="120" w:line="240" w:lineRule="auto"/>
        <w:ind w:firstLine="360"/>
        <w:jc w:val="both"/>
        <w:rPr>
          <w:color w:val="000000" w:themeColor="text1"/>
          <w:sz w:val="24"/>
          <w:szCs w:val="24"/>
        </w:rPr>
      </w:pPr>
      <w:r>
        <w:rPr>
          <w:color w:val="000000" w:themeColor="text1"/>
          <w:sz w:val="24"/>
          <w:szCs w:val="24"/>
        </w:rPr>
        <w:t>VII - v</w:t>
      </w:r>
      <w:r w:rsidRPr="00C87519">
        <w:rPr>
          <w:color w:val="000000" w:themeColor="text1"/>
          <w:sz w:val="24"/>
          <w:szCs w:val="24"/>
        </w:rPr>
        <w:t xml:space="preserve">olumetria </w:t>
      </w:r>
      <w:r w:rsidR="00062DEA" w:rsidRPr="00C87519">
        <w:rPr>
          <w:color w:val="000000" w:themeColor="text1"/>
          <w:sz w:val="24"/>
          <w:szCs w:val="24"/>
        </w:rPr>
        <w:t>predominantemente térrea e alinhamento das edificações na</w:t>
      </w:r>
      <w:r w:rsidR="00DA78E8" w:rsidRPr="00C87519">
        <w:rPr>
          <w:color w:val="000000" w:themeColor="text1"/>
          <w:sz w:val="24"/>
          <w:szCs w:val="24"/>
        </w:rPr>
        <w:t>(s)</w:t>
      </w:r>
      <w:r w:rsidR="00062DEA" w:rsidRPr="00C87519">
        <w:rPr>
          <w:color w:val="000000" w:themeColor="text1"/>
          <w:sz w:val="24"/>
          <w:szCs w:val="24"/>
        </w:rPr>
        <w:t xml:space="preserve"> testada</w:t>
      </w:r>
      <w:r w:rsidR="00DA78E8" w:rsidRPr="00C87519">
        <w:rPr>
          <w:color w:val="000000" w:themeColor="text1"/>
          <w:sz w:val="24"/>
          <w:szCs w:val="24"/>
        </w:rPr>
        <w:t>(s)</w:t>
      </w:r>
      <w:r w:rsidR="00062DEA" w:rsidRPr="00C87519">
        <w:rPr>
          <w:color w:val="000000" w:themeColor="text1"/>
          <w:sz w:val="24"/>
          <w:szCs w:val="24"/>
        </w:rPr>
        <w:t xml:space="preserve"> voltada</w:t>
      </w:r>
      <w:r w:rsidR="00DA78E8" w:rsidRPr="00C87519">
        <w:rPr>
          <w:color w:val="000000" w:themeColor="text1"/>
          <w:sz w:val="24"/>
          <w:szCs w:val="24"/>
        </w:rPr>
        <w:t>(s)</w:t>
      </w:r>
      <w:r w:rsidR="00B76D29" w:rsidRPr="00C87519">
        <w:rPr>
          <w:color w:val="000000" w:themeColor="text1"/>
          <w:sz w:val="24"/>
          <w:szCs w:val="24"/>
        </w:rPr>
        <w:t xml:space="preserve"> para o</w:t>
      </w:r>
      <w:r w:rsidR="00062DEA" w:rsidRPr="00C87519">
        <w:rPr>
          <w:color w:val="000000" w:themeColor="text1"/>
          <w:sz w:val="24"/>
          <w:szCs w:val="24"/>
        </w:rPr>
        <w:t xml:space="preserve">(s) </w:t>
      </w:r>
      <w:r w:rsidR="00B76D29" w:rsidRPr="00C87519">
        <w:rPr>
          <w:color w:val="000000" w:themeColor="text1"/>
          <w:sz w:val="24"/>
          <w:szCs w:val="24"/>
        </w:rPr>
        <w:t>logradouro</w:t>
      </w:r>
      <w:r w:rsidR="00062DEA" w:rsidRPr="00C87519">
        <w:rPr>
          <w:color w:val="000000" w:themeColor="text1"/>
          <w:sz w:val="24"/>
          <w:szCs w:val="24"/>
        </w:rPr>
        <w:t>(s).</w:t>
      </w:r>
    </w:p>
    <w:p w14:paraId="54716B90" w14:textId="24739DAB" w:rsidR="00F22246" w:rsidRPr="00C87519" w:rsidRDefault="008A31A5" w:rsidP="00C87519">
      <w:pPr>
        <w:spacing w:before="120" w:after="120" w:line="240" w:lineRule="auto"/>
        <w:ind w:firstLine="360"/>
        <w:jc w:val="both"/>
        <w:rPr>
          <w:color w:val="000000" w:themeColor="text1"/>
          <w:sz w:val="24"/>
          <w:szCs w:val="24"/>
        </w:rPr>
      </w:pPr>
      <w:r w:rsidRPr="00C87519">
        <w:rPr>
          <w:color w:val="000000" w:themeColor="text1"/>
          <w:sz w:val="24"/>
          <w:szCs w:val="24"/>
        </w:rPr>
        <w:t xml:space="preserve">Art. </w:t>
      </w:r>
      <w:r w:rsidR="00247A28">
        <w:rPr>
          <w:color w:val="000000" w:themeColor="text1"/>
          <w:sz w:val="24"/>
          <w:szCs w:val="24"/>
        </w:rPr>
        <w:t>6</w:t>
      </w:r>
      <w:r w:rsidR="00247A28" w:rsidRPr="00C87519">
        <w:rPr>
          <w:color w:val="000000" w:themeColor="text1"/>
          <w:sz w:val="24"/>
          <w:szCs w:val="24"/>
        </w:rPr>
        <w:t xml:space="preserve">º </w:t>
      </w:r>
      <w:r w:rsidR="00062DEA" w:rsidRPr="00C87519">
        <w:rPr>
          <w:color w:val="000000" w:themeColor="text1"/>
          <w:sz w:val="24"/>
          <w:szCs w:val="24"/>
        </w:rPr>
        <w:t>São atributos do valor paisagístico:</w:t>
      </w:r>
    </w:p>
    <w:p w14:paraId="2EF7F0C9" w14:textId="0BC4FC62" w:rsidR="00C930E2" w:rsidRPr="00C87519" w:rsidRDefault="00F22246" w:rsidP="00C87519">
      <w:pPr>
        <w:spacing w:before="120" w:after="120" w:line="240" w:lineRule="auto"/>
        <w:ind w:firstLine="360"/>
        <w:jc w:val="both"/>
        <w:rPr>
          <w:color w:val="000000" w:themeColor="text1"/>
          <w:sz w:val="24"/>
          <w:szCs w:val="24"/>
        </w:rPr>
      </w:pPr>
      <w:r>
        <w:rPr>
          <w:color w:val="000000" w:themeColor="text1"/>
          <w:sz w:val="24"/>
          <w:szCs w:val="24"/>
        </w:rPr>
        <w:t>I - e</w:t>
      </w:r>
      <w:r w:rsidRPr="00C87519">
        <w:rPr>
          <w:color w:val="000000" w:themeColor="text1"/>
          <w:sz w:val="24"/>
          <w:szCs w:val="24"/>
        </w:rPr>
        <w:t xml:space="preserve">spelho </w:t>
      </w:r>
      <w:r w:rsidR="00DA78E8" w:rsidRPr="00C87519">
        <w:rPr>
          <w:color w:val="000000" w:themeColor="text1"/>
          <w:sz w:val="24"/>
          <w:szCs w:val="24"/>
        </w:rPr>
        <w:t xml:space="preserve">d’água </w:t>
      </w:r>
      <w:r w:rsidR="00C930E2" w:rsidRPr="00C87519">
        <w:rPr>
          <w:color w:val="000000" w:themeColor="text1"/>
          <w:sz w:val="24"/>
          <w:szCs w:val="24"/>
        </w:rPr>
        <w:t>e margens do Rio Paraguai na porção urbana tombada</w:t>
      </w:r>
      <w:r>
        <w:rPr>
          <w:color w:val="000000" w:themeColor="text1"/>
          <w:sz w:val="24"/>
          <w:szCs w:val="24"/>
        </w:rPr>
        <w:t>;</w:t>
      </w:r>
    </w:p>
    <w:p w14:paraId="5AF3EC70" w14:textId="367B8C24" w:rsidR="00C930E2" w:rsidRPr="00C87519" w:rsidRDefault="00F22246" w:rsidP="00C87519">
      <w:pPr>
        <w:spacing w:before="120" w:after="120" w:line="240" w:lineRule="auto"/>
        <w:ind w:firstLine="360"/>
        <w:jc w:val="both"/>
        <w:rPr>
          <w:color w:val="000000" w:themeColor="text1"/>
          <w:sz w:val="24"/>
          <w:szCs w:val="24"/>
        </w:rPr>
      </w:pPr>
      <w:r>
        <w:rPr>
          <w:color w:val="000000" w:themeColor="text1"/>
          <w:sz w:val="24"/>
          <w:szCs w:val="24"/>
        </w:rPr>
        <w:t xml:space="preserve">II - </w:t>
      </w:r>
      <w:r w:rsidR="0073210D">
        <w:rPr>
          <w:color w:val="000000" w:themeColor="text1"/>
          <w:sz w:val="24"/>
          <w:szCs w:val="24"/>
        </w:rPr>
        <w:t>r</w:t>
      </w:r>
      <w:r w:rsidRPr="00C87519">
        <w:rPr>
          <w:color w:val="000000" w:themeColor="text1"/>
          <w:sz w:val="24"/>
          <w:szCs w:val="24"/>
        </w:rPr>
        <w:t xml:space="preserve">elações </w:t>
      </w:r>
      <w:r w:rsidR="00DA78E8" w:rsidRPr="00C87519">
        <w:rPr>
          <w:color w:val="000000" w:themeColor="text1"/>
          <w:sz w:val="24"/>
          <w:szCs w:val="24"/>
        </w:rPr>
        <w:t xml:space="preserve">espaciais e de visibilidade </w:t>
      </w:r>
      <w:r w:rsidR="00C930E2" w:rsidRPr="00C87519">
        <w:rPr>
          <w:color w:val="000000" w:themeColor="text1"/>
          <w:sz w:val="24"/>
          <w:szCs w:val="24"/>
        </w:rPr>
        <w:t xml:space="preserve">entre o Rio Paraguai e </w:t>
      </w:r>
      <w:r w:rsidR="00DA78E8" w:rsidRPr="00C87519">
        <w:rPr>
          <w:color w:val="000000" w:themeColor="text1"/>
          <w:sz w:val="24"/>
          <w:szCs w:val="24"/>
        </w:rPr>
        <w:t>o núcleo urbano, especialmente na Praça Barão de Rio Branco, marco zero da cidade</w:t>
      </w:r>
      <w:r>
        <w:rPr>
          <w:color w:val="000000" w:themeColor="text1"/>
          <w:sz w:val="24"/>
          <w:szCs w:val="24"/>
        </w:rPr>
        <w:t>; e</w:t>
      </w:r>
    </w:p>
    <w:p w14:paraId="712A21BB" w14:textId="3CBC2376" w:rsidR="00DA78E8" w:rsidRPr="00C87519" w:rsidRDefault="00F22246" w:rsidP="00C87519">
      <w:pPr>
        <w:spacing w:before="120" w:after="120" w:line="240" w:lineRule="auto"/>
        <w:ind w:firstLine="360"/>
        <w:jc w:val="both"/>
        <w:rPr>
          <w:color w:val="000000" w:themeColor="text1"/>
          <w:sz w:val="24"/>
          <w:szCs w:val="24"/>
        </w:rPr>
      </w:pPr>
      <w:r>
        <w:rPr>
          <w:color w:val="000000" w:themeColor="text1"/>
          <w:sz w:val="24"/>
          <w:szCs w:val="24"/>
        </w:rPr>
        <w:t>III - p</w:t>
      </w:r>
      <w:r w:rsidRPr="00C87519">
        <w:rPr>
          <w:color w:val="000000" w:themeColor="text1"/>
          <w:sz w:val="24"/>
          <w:szCs w:val="24"/>
        </w:rPr>
        <w:t xml:space="preserve">lanície </w:t>
      </w:r>
      <w:r w:rsidR="00DA78E8" w:rsidRPr="00C87519">
        <w:rPr>
          <w:color w:val="000000" w:themeColor="text1"/>
          <w:sz w:val="24"/>
          <w:szCs w:val="24"/>
        </w:rPr>
        <w:t>onde se implantou a cidade, entre o Rio Paraguai e a várzea do Riacho da Manga, atual Sangradouro.</w:t>
      </w:r>
    </w:p>
    <w:p w14:paraId="0C303B10" w14:textId="77777777" w:rsidR="008A31A5" w:rsidRPr="00C87519" w:rsidRDefault="008A31A5" w:rsidP="00FE2C4A">
      <w:pPr>
        <w:spacing w:before="120" w:after="120" w:line="240" w:lineRule="auto"/>
        <w:rPr>
          <w:sz w:val="24"/>
          <w:szCs w:val="24"/>
        </w:rPr>
      </w:pPr>
    </w:p>
    <w:p w14:paraId="56CDE362" w14:textId="1D28B64F" w:rsidR="006F239E" w:rsidRPr="002328BA" w:rsidRDefault="006F239E" w:rsidP="006F239E">
      <w:pPr>
        <w:pStyle w:val="Ttulo4"/>
        <w:spacing w:before="120" w:after="120" w:line="240" w:lineRule="auto"/>
        <w:jc w:val="center"/>
        <w:rPr>
          <w:rFonts w:asciiTheme="minorHAnsi" w:hAnsiTheme="minorHAnsi"/>
          <w:i w:val="0"/>
          <w:color w:val="auto"/>
          <w:sz w:val="24"/>
          <w:szCs w:val="24"/>
        </w:rPr>
      </w:pPr>
      <w:r w:rsidRPr="002328BA">
        <w:rPr>
          <w:rFonts w:asciiTheme="minorHAnsi" w:hAnsiTheme="minorHAnsi"/>
          <w:i w:val="0"/>
          <w:color w:val="auto"/>
          <w:sz w:val="24"/>
          <w:szCs w:val="24"/>
        </w:rPr>
        <w:t>Seção I</w:t>
      </w:r>
      <w:r w:rsidR="00183125">
        <w:rPr>
          <w:rFonts w:asciiTheme="minorHAnsi" w:hAnsiTheme="minorHAnsi"/>
          <w:i w:val="0"/>
          <w:color w:val="auto"/>
          <w:sz w:val="24"/>
          <w:szCs w:val="24"/>
        </w:rPr>
        <w:t>II</w:t>
      </w:r>
      <w:r w:rsidRPr="002328BA">
        <w:rPr>
          <w:rFonts w:asciiTheme="minorHAnsi" w:hAnsiTheme="minorHAnsi"/>
          <w:i w:val="0"/>
          <w:color w:val="auto"/>
          <w:sz w:val="24"/>
          <w:szCs w:val="24"/>
        </w:rPr>
        <w:t xml:space="preserve"> </w:t>
      </w:r>
    </w:p>
    <w:p w14:paraId="33990802" w14:textId="3B4F4EE9" w:rsidR="006F239E" w:rsidRPr="002328BA" w:rsidRDefault="006F239E" w:rsidP="006F239E">
      <w:pPr>
        <w:pStyle w:val="Ttulo4"/>
        <w:spacing w:before="120" w:after="120" w:line="240" w:lineRule="auto"/>
        <w:jc w:val="center"/>
        <w:rPr>
          <w:rFonts w:asciiTheme="minorHAnsi" w:hAnsiTheme="minorHAnsi"/>
          <w:i w:val="0"/>
          <w:color w:val="auto"/>
          <w:sz w:val="24"/>
          <w:szCs w:val="24"/>
        </w:rPr>
      </w:pPr>
      <w:r>
        <w:rPr>
          <w:rFonts w:asciiTheme="minorHAnsi" w:hAnsiTheme="minorHAnsi"/>
          <w:i w:val="0"/>
          <w:color w:val="auto"/>
          <w:sz w:val="24"/>
          <w:szCs w:val="24"/>
        </w:rPr>
        <w:t>Dos objetivos de preservação</w:t>
      </w:r>
    </w:p>
    <w:p w14:paraId="4329D9E1" w14:textId="02746BE3" w:rsidR="006F239E" w:rsidRPr="00F73EF4" w:rsidRDefault="006F239E" w:rsidP="006F239E">
      <w:pPr>
        <w:pStyle w:val="Ttulo5"/>
        <w:jc w:val="center"/>
        <w:rPr>
          <w:rFonts w:asciiTheme="minorHAnsi" w:hAnsiTheme="minorHAnsi"/>
          <w:b/>
          <w:color w:val="auto"/>
          <w:sz w:val="24"/>
        </w:rPr>
      </w:pPr>
      <w:r w:rsidRPr="00F73EF4">
        <w:rPr>
          <w:rFonts w:asciiTheme="minorHAnsi" w:hAnsiTheme="minorHAnsi"/>
          <w:b/>
          <w:color w:val="auto"/>
          <w:sz w:val="24"/>
        </w:rPr>
        <w:t>Subseção I</w:t>
      </w:r>
    </w:p>
    <w:p w14:paraId="37986B99" w14:textId="475B90DF" w:rsidR="006F239E" w:rsidRPr="00F73EF4" w:rsidRDefault="006F239E" w:rsidP="006F239E">
      <w:pPr>
        <w:pStyle w:val="Ttulo5"/>
        <w:jc w:val="center"/>
        <w:rPr>
          <w:rFonts w:asciiTheme="minorHAnsi" w:hAnsiTheme="minorHAnsi"/>
          <w:b/>
          <w:color w:val="auto"/>
          <w:sz w:val="24"/>
        </w:rPr>
      </w:pPr>
      <w:r>
        <w:rPr>
          <w:rFonts w:asciiTheme="minorHAnsi" w:hAnsiTheme="minorHAnsi"/>
          <w:b/>
          <w:color w:val="auto"/>
          <w:sz w:val="24"/>
        </w:rPr>
        <w:t xml:space="preserve">Dos objetivos de preservação da área </w:t>
      </w:r>
      <w:r w:rsidR="00183E8B">
        <w:rPr>
          <w:rFonts w:asciiTheme="minorHAnsi" w:hAnsiTheme="minorHAnsi"/>
          <w:b/>
          <w:color w:val="auto"/>
          <w:sz w:val="24"/>
        </w:rPr>
        <w:t>de tombamento</w:t>
      </w:r>
    </w:p>
    <w:p w14:paraId="2F7D4933" w14:textId="77777777" w:rsidR="006F239E" w:rsidRDefault="006F239E" w:rsidP="00C87519">
      <w:pPr>
        <w:spacing w:before="120" w:after="120" w:line="240" w:lineRule="auto"/>
        <w:ind w:firstLine="360"/>
        <w:jc w:val="both"/>
        <w:rPr>
          <w:b/>
          <w:bCs/>
          <w:sz w:val="24"/>
          <w:szCs w:val="24"/>
        </w:rPr>
      </w:pPr>
    </w:p>
    <w:p w14:paraId="5378D31F" w14:textId="1C1FF958" w:rsidR="00B24669" w:rsidRPr="00C87519" w:rsidRDefault="00B24669" w:rsidP="00C87519">
      <w:pPr>
        <w:spacing w:before="120" w:after="120" w:line="240" w:lineRule="auto"/>
        <w:ind w:firstLine="360"/>
        <w:jc w:val="both"/>
        <w:rPr>
          <w:color w:val="000000" w:themeColor="text1"/>
          <w:sz w:val="24"/>
          <w:szCs w:val="24"/>
        </w:rPr>
      </w:pPr>
      <w:r w:rsidRPr="00C87519">
        <w:rPr>
          <w:color w:val="000000" w:themeColor="text1"/>
          <w:sz w:val="24"/>
          <w:szCs w:val="24"/>
        </w:rPr>
        <w:t xml:space="preserve">Art. </w:t>
      </w:r>
      <w:r w:rsidR="00247A28">
        <w:rPr>
          <w:color w:val="000000" w:themeColor="text1"/>
          <w:sz w:val="24"/>
          <w:szCs w:val="24"/>
        </w:rPr>
        <w:t>7</w:t>
      </w:r>
      <w:r w:rsidR="00247A28" w:rsidRPr="00C87519">
        <w:rPr>
          <w:color w:val="000000" w:themeColor="text1"/>
          <w:sz w:val="24"/>
          <w:szCs w:val="24"/>
        </w:rPr>
        <w:t>º</w:t>
      </w:r>
      <w:r w:rsidR="00247A28">
        <w:rPr>
          <w:color w:val="000000" w:themeColor="text1"/>
          <w:sz w:val="24"/>
          <w:szCs w:val="24"/>
        </w:rPr>
        <w:t xml:space="preserve"> </w:t>
      </w:r>
      <w:r w:rsidR="00863BA0" w:rsidRPr="00C87519">
        <w:rPr>
          <w:color w:val="000000" w:themeColor="text1"/>
          <w:sz w:val="24"/>
          <w:szCs w:val="24"/>
        </w:rPr>
        <w:t>A</w:t>
      </w:r>
      <w:r w:rsidRPr="00C87519">
        <w:rPr>
          <w:color w:val="000000" w:themeColor="text1"/>
          <w:sz w:val="24"/>
          <w:szCs w:val="24"/>
        </w:rPr>
        <w:t xml:space="preserve">s intervenções na </w:t>
      </w:r>
      <w:r w:rsidR="005470E7" w:rsidRPr="00C87519">
        <w:rPr>
          <w:color w:val="000000" w:themeColor="text1"/>
          <w:sz w:val="24"/>
          <w:szCs w:val="24"/>
        </w:rPr>
        <w:t xml:space="preserve">área </w:t>
      </w:r>
      <w:r w:rsidR="00183E8B">
        <w:rPr>
          <w:color w:val="000000" w:themeColor="text1"/>
          <w:sz w:val="24"/>
          <w:szCs w:val="24"/>
        </w:rPr>
        <w:t>de tombamento</w:t>
      </w:r>
      <w:r w:rsidR="00183E8B" w:rsidRPr="00C87519">
        <w:rPr>
          <w:color w:val="000000" w:themeColor="text1"/>
          <w:sz w:val="24"/>
          <w:szCs w:val="24"/>
        </w:rPr>
        <w:t xml:space="preserve"> </w:t>
      </w:r>
      <w:r w:rsidR="005470E7" w:rsidRPr="00C87519">
        <w:rPr>
          <w:color w:val="000000" w:themeColor="text1"/>
          <w:sz w:val="24"/>
          <w:szCs w:val="24"/>
        </w:rPr>
        <w:t>deverão obedecer ao</w:t>
      </w:r>
      <w:r w:rsidRPr="00C87519">
        <w:rPr>
          <w:color w:val="000000" w:themeColor="text1"/>
          <w:sz w:val="24"/>
          <w:szCs w:val="24"/>
        </w:rPr>
        <w:t xml:space="preserve">s seguintes </w:t>
      </w:r>
      <w:r w:rsidR="005470E7" w:rsidRPr="00C87519">
        <w:rPr>
          <w:color w:val="000000" w:themeColor="text1"/>
          <w:sz w:val="24"/>
          <w:szCs w:val="24"/>
        </w:rPr>
        <w:t xml:space="preserve">objetivos </w:t>
      </w:r>
      <w:r w:rsidRPr="00C87519">
        <w:rPr>
          <w:color w:val="000000" w:themeColor="text1"/>
          <w:sz w:val="24"/>
          <w:szCs w:val="24"/>
        </w:rPr>
        <w:t>de preservação:</w:t>
      </w:r>
    </w:p>
    <w:p w14:paraId="5D483BFA" w14:textId="6EEC2B19" w:rsidR="00B24669" w:rsidRPr="00C87519" w:rsidRDefault="00F22246" w:rsidP="00C87519">
      <w:pPr>
        <w:spacing w:before="120" w:after="120" w:line="240" w:lineRule="auto"/>
        <w:ind w:firstLine="360"/>
        <w:jc w:val="both"/>
        <w:rPr>
          <w:color w:val="000000" w:themeColor="text1"/>
          <w:sz w:val="24"/>
          <w:szCs w:val="24"/>
        </w:rPr>
      </w:pPr>
      <w:r>
        <w:rPr>
          <w:color w:val="000000" w:themeColor="text1"/>
          <w:sz w:val="24"/>
          <w:szCs w:val="24"/>
        </w:rPr>
        <w:t>I - a</w:t>
      </w:r>
      <w:r w:rsidRPr="00C87519">
        <w:rPr>
          <w:color w:val="000000" w:themeColor="text1"/>
          <w:sz w:val="24"/>
          <w:szCs w:val="24"/>
        </w:rPr>
        <w:t xml:space="preserve">ssegurar </w:t>
      </w:r>
      <w:r w:rsidR="00396F52" w:rsidRPr="00C87519">
        <w:rPr>
          <w:color w:val="000000" w:themeColor="text1"/>
          <w:sz w:val="24"/>
          <w:szCs w:val="24"/>
        </w:rPr>
        <w:t>a percepção do conjunto</w:t>
      </w:r>
      <w:r w:rsidR="00B24669" w:rsidRPr="00C87519">
        <w:rPr>
          <w:color w:val="000000" w:themeColor="text1"/>
          <w:sz w:val="24"/>
          <w:szCs w:val="24"/>
        </w:rPr>
        <w:t xml:space="preserve"> como resultado do </w:t>
      </w:r>
      <w:r w:rsidR="00396F52" w:rsidRPr="00C87519">
        <w:rPr>
          <w:color w:val="000000" w:themeColor="text1"/>
          <w:sz w:val="24"/>
          <w:szCs w:val="24"/>
        </w:rPr>
        <w:t xml:space="preserve">seu processo histórico de </w:t>
      </w:r>
      <w:r w:rsidR="00B24669" w:rsidRPr="00C87519">
        <w:rPr>
          <w:color w:val="000000" w:themeColor="text1"/>
          <w:sz w:val="24"/>
          <w:szCs w:val="24"/>
        </w:rPr>
        <w:t>formação, evolução e transformação;</w:t>
      </w:r>
    </w:p>
    <w:p w14:paraId="3731DF5B" w14:textId="722D2570" w:rsidR="00B24669" w:rsidRPr="00C87519" w:rsidRDefault="00F22246" w:rsidP="00C87519">
      <w:pPr>
        <w:spacing w:before="120" w:after="120" w:line="240" w:lineRule="auto"/>
        <w:ind w:firstLine="360"/>
        <w:jc w:val="both"/>
        <w:rPr>
          <w:color w:val="000000" w:themeColor="text1"/>
          <w:sz w:val="24"/>
          <w:szCs w:val="24"/>
        </w:rPr>
      </w:pPr>
      <w:r>
        <w:rPr>
          <w:color w:val="000000" w:themeColor="text1"/>
          <w:sz w:val="24"/>
          <w:szCs w:val="24"/>
        </w:rPr>
        <w:t>II - a</w:t>
      </w:r>
      <w:r w:rsidRPr="00C87519">
        <w:rPr>
          <w:color w:val="000000" w:themeColor="text1"/>
          <w:sz w:val="24"/>
          <w:szCs w:val="24"/>
        </w:rPr>
        <w:t xml:space="preserve">ssegurar </w:t>
      </w:r>
      <w:r w:rsidR="00396F52" w:rsidRPr="00C87519">
        <w:rPr>
          <w:color w:val="000000" w:themeColor="text1"/>
          <w:sz w:val="24"/>
          <w:szCs w:val="24"/>
        </w:rPr>
        <w:t>a percepção e compreensão das diversa</w:t>
      </w:r>
      <w:r w:rsidR="00B24669" w:rsidRPr="00C87519">
        <w:rPr>
          <w:color w:val="000000" w:themeColor="text1"/>
          <w:sz w:val="24"/>
          <w:szCs w:val="24"/>
        </w:rPr>
        <w:t xml:space="preserve">s formas </w:t>
      </w:r>
      <w:r w:rsidR="00396F52" w:rsidRPr="00C87519">
        <w:rPr>
          <w:color w:val="000000" w:themeColor="text1"/>
          <w:sz w:val="24"/>
          <w:szCs w:val="24"/>
        </w:rPr>
        <w:t xml:space="preserve">históricas </w:t>
      </w:r>
      <w:r w:rsidR="00B24669" w:rsidRPr="00C87519">
        <w:rPr>
          <w:color w:val="000000" w:themeColor="text1"/>
          <w:sz w:val="24"/>
          <w:szCs w:val="24"/>
        </w:rPr>
        <w:t>de ocupação e configuração da identida</w:t>
      </w:r>
      <w:r w:rsidR="00396F52" w:rsidRPr="00C87519">
        <w:rPr>
          <w:color w:val="000000" w:themeColor="text1"/>
          <w:sz w:val="24"/>
          <w:szCs w:val="24"/>
        </w:rPr>
        <w:t>de do conjunto</w:t>
      </w:r>
      <w:r w:rsidR="00B24669" w:rsidRPr="00C87519">
        <w:rPr>
          <w:color w:val="000000" w:themeColor="text1"/>
          <w:sz w:val="24"/>
          <w:szCs w:val="24"/>
        </w:rPr>
        <w:t xml:space="preserve"> pela preservação dos seus atributos e características </w:t>
      </w:r>
      <w:r w:rsidR="00915874" w:rsidRPr="00C87519">
        <w:rPr>
          <w:color w:val="000000" w:themeColor="text1"/>
          <w:sz w:val="24"/>
          <w:szCs w:val="24"/>
        </w:rPr>
        <w:t xml:space="preserve">morfológicas </w:t>
      </w:r>
      <w:r w:rsidR="00396F52" w:rsidRPr="00C87519">
        <w:rPr>
          <w:color w:val="000000" w:themeColor="text1"/>
          <w:sz w:val="24"/>
          <w:szCs w:val="24"/>
        </w:rPr>
        <w:t>e, onde for o caso,</w:t>
      </w:r>
      <w:r w:rsidR="00B24669" w:rsidRPr="00C87519">
        <w:rPr>
          <w:color w:val="000000" w:themeColor="text1"/>
          <w:sz w:val="24"/>
          <w:szCs w:val="24"/>
        </w:rPr>
        <w:t xml:space="preserve"> tipológicas, no sentido de asseg</w:t>
      </w:r>
      <w:r w:rsidR="00396F52" w:rsidRPr="00C87519">
        <w:rPr>
          <w:color w:val="000000" w:themeColor="text1"/>
          <w:sz w:val="24"/>
          <w:szCs w:val="24"/>
        </w:rPr>
        <w:t>urar as qualidades espaciais e</w:t>
      </w:r>
      <w:r w:rsidR="00B24669" w:rsidRPr="00C87519">
        <w:rPr>
          <w:color w:val="000000" w:themeColor="text1"/>
          <w:sz w:val="24"/>
          <w:szCs w:val="24"/>
        </w:rPr>
        <w:t xml:space="preserve"> vivências urbanas reconhecidas nos valores do tombamento;</w:t>
      </w:r>
    </w:p>
    <w:p w14:paraId="0F52715D" w14:textId="43D28087" w:rsidR="00B24669" w:rsidRPr="00C87519" w:rsidRDefault="00F22246" w:rsidP="00C87519">
      <w:pPr>
        <w:spacing w:before="120" w:after="120" w:line="240" w:lineRule="auto"/>
        <w:ind w:firstLine="360"/>
        <w:jc w:val="both"/>
        <w:rPr>
          <w:color w:val="000000" w:themeColor="text1"/>
          <w:sz w:val="24"/>
          <w:szCs w:val="24"/>
        </w:rPr>
      </w:pPr>
      <w:r>
        <w:rPr>
          <w:color w:val="000000" w:themeColor="text1"/>
          <w:sz w:val="24"/>
          <w:szCs w:val="24"/>
        </w:rPr>
        <w:t>III - a</w:t>
      </w:r>
      <w:r w:rsidRPr="00C87519">
        <w:rPr>
          <w:color w:val="000000" w:themeColor="text1"/>
          <w:sz w:val="24"/>
          <w:szCs w:val="24"/>
        </w:rPr>
        <w:t xml:space="preserve">ssegurar </w:t>
      </w:r>
      <w:r w:rsidR="00B24669" w:rsidRPr="00C87519">
        <w:rPr>
          <w:color w:val="000000" w:themeColor="text1"/>
          <w:sz w:val="24"/>
          <w:szCs w:val="24"/>
        </w:rPr>
        <w:t>a preservação do conjunto de imóveis que guardam níveis de integridade tipológica determinantes para a percepção da identidade do lugar e compreensão do seu processo histórico de formação;</w:t>
      </w:r>
      <w:r>
        <w:rPr>
          <w:color w:val="000000" w:themeColor="text1"/>
          <w:sz w:val="24"/>
          <w:szCs w:val="24"/>
        </w:rPr>
        <w:t xml:space="preserve"> e</w:t>
      </w:r>
    </w:p>
    <w:p w14:paraId="5AF704E4" w14:textId="04DC25FE" w:rsidR="00B24669" w:rsidRDefault="00F22246" w:rsidP="00C87519">
      <w:pPr>
        <w:spacing w:before="120" w:after="120" w:line="240" w:lineRule="auto"/>
        <w:ind w:firstLine="360"/>
        <w:jc w:val="both"/>
        <w:rPr>
          <w:color w:val="000000" w:themeColor="text1"/>
          <w:sz w:val="24"/>
          <w:szCs w:val="24"/>
        </w:rPr>
      </w:pPr>
      <w:r>
        <w:rPr>
          <w:color w:val="000000" w:themeColor="text1"/>
          <w:sz w:val="24"/>
          <w:szCs w:val="24"/>
        </w:rPr>
        <w:t xml:space="preserve">IV </w:t>
      </w:r>
      <w:r w:rsidR="00DE0923">
        <w:rPr>
          <w:color w:val="000000" w:themeColor="text1"/>
          <w:sz w:val="24"/>
          <w:szCs w:val="24"/>
        </w:rPr>
        <w:t>-</w:t>
      </w:r>
      <w:r>
        <w:rPr>
          <w:color w:val="000000" w:themeColor="text1"/>
          <w:sz w:val="24"/>
          <w:szCs w:val="24"/>
        </w:rPr>
        <w:t xml:space="preserve"> q</w:t>
      </w:r>
      <w:r w:rsidRPr="00C87519">
        <w:rPr>
          <w:color w:val="000000" w:themeColor="text1"/>
          <w:sz w:val="24"/>
          <w:szCs w:val="24"/>
        </w:rPr>
        <w:t xml:space="preserve">ualificar </w:t>
      </w:r>
      <w:r w:rsidR="00B24669" w:rsidRPr="00C87519">
        <w:rPr>
          <w:color w:val="000000" w:themeColor="text1"/>
          <w:sz w:val="24"/>
          <w:szCs w:val="24"/>
        </w:rPr>
        <w:t xml:space="preserve">as intervenções </w:t>
      </w:r>
      <w:r w:rsidR="00DF662B">
        <w:rPr>
          <w:color w:val="000000" w:themeColor="text1"/>
          <w:sz w:val="24"/>
          <w:szCs w:val="24"/>
        </w:rPr>
        <w:t>nas</w:t>
      </w:r>
      <w:r w:rsidR="00DF662B" w:rsidRPr="00C87519">
        <w:rPr>
          <w:color w:val="000000" w:themeColor="text1"/>
          <w:sz w:val="24"/>
          <w:szCs w:val="24"/>
        </w:rPr>
        <w:t xml:space="preserve"> </w:t>
      </w:r>
      <w:r w:rsidR="00B24669" w:rsidRPr="00C87519">
        <w:rPr>
          <w:color w:val="000000" w:themeColor="text1"/>
          <w:sz w:val="24"/>
          <w:szCs w:val="24"/>
        </w:rPr>
        <w:t>edificações</w:t>
      </w:r>
      <w:r w:rsidR="00DF662B">
        <w:rPr>
          <w:color w:val="000000" w:themeColor="text1"/>
          <w:sz w:val="24"/>
          <w:szCs w:val="24"/>
        </w:rPr>
        <w:t xml:space="preserve"> e nos espaços públicos</w:t>
      </w:r>
      <w:r w:rsidR="00B24669" w:rsidRPr="00C87519">
        <w:rPr>
          <w:color w:val="000000" w:themeColor="text1"/>
          <w:sz w:val="24"/>
          <w:szCs w:val="24"/>
        </w:rPr>
        <w:t>, tendo como referência os atributos, característ</w:t>
      </w:r>
      <w:r w:rsidR="00CC629A" w:rsidRPr="00C87519">
        <w:rPr>
          <w:color w:val="000000" w:themeColor="text1"/>
          <w:sz w:val="24"/>
          <w:szCs w:val="24"/>
        </w:rPr>
        <w:t xml:space="preserve">icas e qualidades espaciais </w:t>
      </w:r>
      <w:r w:rsidR="00B24669" w:rsidRPr="00C87519">
        <w:rPr>
          <w:color w:val="000000" w:themeColor="text1"/>
          <w:sz w:val="24"/>
          <w:szCs w:val="24"/>
        </w:rPr>
        <w:t>reconhe</w:t>
      </w:r>
      <w:r w:rsidR="00396F52" w:rsidRPr="00C87519">
        <w:rPr>
          <w:color w:val="000000" w:themeColor="text1"/>
          <w:sz w:val="24"/>
          <w:szCs w:val="24"/>
        </w:rPr>
        <w:t>cidas nos valores do tombamento.</w:t>
      </w:r>
    </w:p>
    <w:p w14:paraId="17E204DB" w14:textId="77777777" w:rsidR="00C87519" w:rsidRPr="00C87519" w:rsidRDefault="00C87519" w:rsidP="00C87519">
      <w:pPr>
        <w:spacing w:before="120" w:after="120" w:line="240" w:lineRule="auto"/>
        <w:ind w:firstLine="360"/>
        <w:jc w:val="both"/>
        <w:rPr>
          <w:color w:val="000000" w:themeColor="text1"/>
          <w:sz w:val="24"/>
          <w:szCs w:val="24"/>
        </w:rPr>
      </w:pPr>
    </w:p>
    <w:p w14:paraId="6F367C68" w14:textId="77777777" w:rsidR="006F239E" w:rsidRPr="00F73EF4" w:rsidRDefault="006F239E" w:rsidP="006F239E">
      <w:pPr>
        <w:pStyle w:val="Ttulo5"/>
        <w:jc w:val="center"/>
        <w:rPr>
          <w:rFonts w:asciiTheme="minorHAnsi" w:hAnsiTheme="minorHAnsi"/>
          <w:b/>
          <w:color w:val="auto"/>
          <w:sz w:val="24"/>
        </w:rPr>
      </w:pPr>
      <w:r w:rsidRPr="00F73EF4">
        <w:rPr>
          <w:rFonts w:asciiTheme="minorHAnsi" w:hAnsiTheme="minorHAnsi"/>
          <w:b/>
          <w:color w:val="auto"/>
          <w:sz w:val="24"/>
        </w:rPr>
        <w:lastRenderedPageBreak/>
        <w:t>Subseção I</w:t>
      </w:r>
      <w:r>
        <w:rPr>
          <w:rFonts w:asciiTheme="minorHAnsi" w:hAnsiTheme="minorHAnsi"/>
          <w:b/>
          <w:color w:val="auto"/>
          <w:sz w:val="24"/>
        </w:rPr>
        <w:t>I</w:t>
      </w:r>
    </w:p>
    <w:p w14:paraId="184F940D" w14:textId="5ECFB7F0" w:rsidR="006F239E" w:rsidRPr="00F73EF4" w:rsidRDefault="006F239E" w:rsidP="006F239E">
      <w:pPr>
        <w:pStyle w:val="Ttulo5"/>
        <w:jc w:val="center"/>
        <w:rPr>
          <w:rFonts w:asciiTheme="minorHAnsi" w:hAnsiTheme="minorHAnsi"/>
          <w:b/>
          <w:color w:val="auto"/>
          <w:sz w:val="24"/>
        </w:rPr>
      </w:pPr>
      <w:r>
        <w:rPr>
          <w:rFonts w:asciiTheme="minorHAnsi" w:hAnsiTheme="minorHAnsi"/>
          <w:b/>
          <w:color w:val="auto"/>
          <w:sz w:val="24"/>
        </w:rPr>
        <w:t>Dos objetivos de preservação da área de entorno</w:t>
      </w:r>
    </w:p>
    <w:p w14:paraId="564B9AE5" w14:textId="77777777" w:rsidR="00077BA1" w:rsidRDefault="00077BA1" w:rsidP="004E3483">
      <w:pPr>
        <w:spacing w:before="120" w:after="120" w:line="240" w:lineRule="auto"/>
        <w:jc w:val="both"/>
        <w:rPr>
          <w:color w:val="000000" w:themeColor="text1"/>
          <w:sz w:val="24"/>
          <w:szCs w:val="24"/>
        </w:rPr>
      </w:pPr>
    </w:p>
    <w:p w14:paraId="002F8F62" w14:textId="015641DD" w:rsidR="004E3483" w:rsidRPr="00C87519" w:rsidRDefault="0055166A" w:rsidP="00C87519">
      <w:pPr>
        <w:ind w:firstLine="360"/>
        <w:rPr>
          <w:color w:val="000000" w:themeColor="text1"/>
          <w:sz w:val="24"/>
          <w:szCs w:val="24"/>
        </w:rPr>
      </w:pPr>
      <w:r w:rsidRPr="00C87519">
        <w:rPr>
          <w:color w:val="000000" w:themeColor="text1"/>
          <w:sz w:val="24"/>
          <w:szCs w:val="24"/>
        </w:rPr>
        <w:t xml:space="preserve">Art. </w:t>
      </w:r>
      <w:r w:rsidR="00247A28">
        <w:rPr>
          <w:color w:val="000000" w:themeColor="text1"/>
          <w:sz w:val="24"/>
          <w:szCs w:val="24"/>
        </w:rPr>
        <w:t>8</w:t>
      </w:r>
      <w:r w:rsidR="00247A28" w:rsidRPr="00C87519">
        <w:rPr>
          <w:color w:val="000000" w:themeColor="text1"/>
          <w:sz w:val="24"/>
          <w:szCs w:val="24"/>
        </w:rPr>
        <w:t xml:space="preserve">º </w:t>
      </w:r>
      <w:r w:rsidR="00863BA0" w:rsidRPr="00C87519">
        <w:rPr>
          <w:color w:val="000000" w:themeColor="text1"/>
          <w:sz w:val="24"/>
          <w:szCs w:val="24"/>
        </w:rPr>
        <w:t>A</w:t>
      </w:r>
      <w:r w:rsidRPr="00C87519">
        <w:rPr>
          <w:color w:val="000000" w:themeColor="text1"/>
          <w:sz w:val="24"/>
          <w:szCs w:val="24"/>
        </w:rPr>
        <w:t xml:space="preserve">s intervenções na poligonal de entorno deverão </w:t>
      </w:r>
      <w:r w:rsidR="006F3DCE" w:rsidRPr="00C87519">
        <w:rPr>
          <w:color w:val="000000" w:themeColor="text1"/>
          <w:sz w:val="24"/>
          <w:szCs w:val="24"/>
        </w:rPr>
        <w:t>ga</w:t>
      </w:r>
      <w:r w:rsidR="00925942" w:rsidRPr="00C87519">
        <w:rPr>
          <w:color w:val="000000" w:themeColor="text1"/>
          <w:sz w:val="24"/>
          <w:szCs w:val="24"/>
        </w:rPr>
        <w:t xml:space="preserve">rantir a </w:t>
      </w:r>
      <w:r w:rsidR="00DD1E9F">
        <w:rPr>
          <w:color w:val="000000" w:themeColor="text1"/>
          <w:sz w:val="24"/>
          <w:szCs w:val="24"/>
        </w:rPr>
        <w:t xml:space="preserve">visibilidade e a </w:t>
      </w:r>
      <w:r w:rsidR="00925942" w:rsidRPr="00C87519">
        <w:rPr>
          <w:color w:val="000000" w:themeColor="text1"/>
          <w:sz w:val="24"/>
          <w:szCs w:val="24"/>
        </w:rPr>
        <w:t xml:space="preserve">ambiência </w:t>
      </w:r>
      <w:r w:rsidR="00983327" w:rsidRPr="00C87519">
        <w:rPr>
          <w:color w:val="000000" w:themeColor="text1"/>
          <w:sz w:val="24"/>
          <w:szCs w:val="24"/>
        </w:rPr>
        <w:t xml:space="preserve">da </w:t>
      </w:r>
      <w:r w:rsidR="0041355B">
        <w:rPr>
          <w:color w:val="000000" w:themeColor="text1"/>
          <w:sz w:val="24"/>
          <w:szCs w:val="24"/>
        </w:rPr>
        <w:t>área t</w:t>
      </w:r>
      <w:r w:rsidR="00983327" w:rsidRPr="00C87519">
        <w:rPr>
          <w:color w:val="000000" w:themeColor="text1"/>
          <w:sz w:val="24"/>
          <w:szCs w:val="24"/>
        </w:rPr>
        <w:t>ombada</w:t>
      </w:r>
      <w:r w:rsidR="006733ED">
        <w:rPr>
          <w:color w:val="000000" w:themeColor="text1"/>
          <w:sz w:val="24"/>
          <w:szCs w:val="24"/>
        </w:rPr>
        <w:t>,</w:t>
      </w:r>
      <w:r w:rsidR="004E3483" w:rsidRPr="00C87519">
        <w:rPr>
          <w:color w:val="000000" w:themeColor="text1"/>
          <w:sz w:val="24"/>
          <w:szCs w:val="24"/>
        </w:rPr>
        <w:t xml:space="preserve"> caracterizada por relações:</w:t>
      </w:r>
    </w:p>
    <w:p w14:paraId="7EC09FC9" w14:textId="01F3256A" w:rsidR="00077BA1" w:rsidRPr="00C87519" w:rsidRDefault="00077BA1" w:rsidP="00C87519">
      <w:pPr>
        <w:spacing w:before="120" w:after="120" w:line="240" w:lineRule="auto"/>
        <w:ind w:firstLine="360"/>
        <w:jc w:val="both"/>
        <w:rPr>
          <w:color w:val="000000" w:themeColor="text1"/>
          <w:sz w:val="24"/>
          <w:szCs w:val="24"/>
        </w:rPr>
      </w:pPr>
      <w:r>
        <w:rPr>
          <w:color w:val="000000" w:themeColor="text1"/>
          <w:sz w:val="24"/>
          <w:szCs w:val="24"/>
        </w:rPr>
        <w:t>I - p</w:t>
      </w:r>
      <w:r w:rsidRPr="00C87519">
        <w:rPr>
          <w:color w:val="000000" w:themeColor="text1"/>
          <w:sz w:val="24"/>
          <w:szCs w:val="24"/>
        </w:rPr>
        <w:t xml:space="preserve">aisagísticas </w:t>
      </w:r>
      <w:r w:rsidR="005A1AC6" w:rsidRPr="00C87519">
        <w:rPr>
          <w:color w:val="000000" w:themeColor="text1"/>
          <w:sz w:val="24"/>
          <w:szCs w:val="24"/>
        </w:rPr>
        <w:t>com o Rio Paraguai, onde sobressaem as visuais entre o rio e a cidade, especialmente na</w:t>
      </w:r>
      <w:r w:rsidR="0022388B">
        <w:rPr>
          <w:color w:val="000000" w:themeColor="text1"/>
          <w:sz w:val="24"/>
          <w:szCs w:val="24"/>
        </w:rPr>
        <w:t>s</w:t>
      </w:r>
      <w:r w:rsidR="005A1AC6" w:rsidRPr="00C87519">
        <w:rPr>
          <w:color w:val="000000" w:themeColor="text1"/>
          <w:sz w:val="24"/>
          <w:szCs w:val="24"/>
        </w:rPr>
        <w:t xml:space="preserve"> suas margens e na praça do marco zero, atual Barão de Rio Branco;</w:t>
      </w:r>
    </w:p>
    <w:p w14:paraId="5D8D55EF" w14:textId="7AA6B416" w:rsidR="004E3483" w:rsidRPr="00C87519" w:rsidRDefault="00077BA1" w:rsidP="00C87519">
      <w:pPr>
        <w:spacing w:before="120" w:after="120" w:line="240" w:lineRule="auto"/>
        <w:ind w:firstLine="360"/>
        <w:jc w:val="both"/>
        <w:rPr>
          <w:color w:val="000000" w:themeColor="text1"/>
          <w:sz w:val="24"/>
          <w:szCs w:val="24"/>
        </w:rPr>
      </w:pPr>
      <w:r>
        <w:rPr>
          <w:color w:val="000000" w:themeColor="text1"/>
          <w:sz w:val="24"/>
          <w:szCs w:val="24"/>
        </w:rPr>
        <w:t>II - d</w:t>
      </w:r>
      <w:r w:rsidRPr="00C87519">
        <w:rPr>
          <w:color w:val="000000" w:themeColor="text1"/>
          <w:sz w:val="24"/>
          <w:szCs w:val="24"/>
        </w:rPr>
        <w:t xml:space="preserve">e </w:t>
      </w:r>
      <w:r w:rsidR="00396F52" w:rsidRPr="00C87519">
        <w:rPr>
          <w:color w:val="000000" w:themeColor="text1"/>
          <w:sz w:val="24"/>
          <w:szCs w:val="24"/>
        </w:rPr>
        <w:t>visibilidade</w:t>
      </w:r>
      <w:r w:rsidR="00942A2D" w:rsidRPr="00C87519">
        <w:rPr>
          <w:color w:val="000000" w:themeColor="text1"/>
          <w:sz w:val="24"/>
          <w:szCs w:val="24"/>
        </w:rPr>
        <w:t xml:space="preserve"> em direção ao </w:t>
      </w:r>
      <w:r w:rsidR="00925942" w:rsidRPr="00C87519">
        <w:rPr>
          <w:color w:val="000000" w:themeColor="text1"/>
          <w:sz w:val="24"/>
          <w:szCs w:val="24"/>
        </w:rPr>
        <w:t xml:space="preserve">ponto mais alto </w:t>
      </w:r>
      <w:r w:rsidR="00CD16A9" w:rsidRPr="00C87519">
        <w:rPr>
          <w:color w:val="000000" w:themeColor="text1"/>
          <w:sz w:val="24"/>
          <w:szCs w:val="24"/>
        </w:rPr>
        <w:t>d</w:t>
      </w:r>
      <w:r w:rsidR="00396F52" w:rsidRPr="00C87519">
        <w:rPr>
          <w:color w:val="000000" w:themeColor="text1"/>
          <w:sz w:val="24"/>
          <w:szCs w:val="24"/>
        </w:rPr>
        <w:t>entro d</w:t>
      </w:r>
      <w:r w:rsidR="00CD16A9" w:rsidRPr="00C87519">
        <w:rPr>
          <w:color w:val="000000" w:themeColor="text1"/>
          <w:sz w:val="24"/>
          <w:szCs w:val="24"/>
        </w:rPr>
        <w:t>a poligonal</w:t>
      </w:r>
      <w:r w:rsidR="00396F52" w:rsidRPr="00C87519">
        <w:rPr>
          <w:color w:val="000000" w:themeColor="text1"/>
          <w:sz w:val="24"/>
          <w:szCs w:val="24"/>
        </w:rPr>
        <w:t xml:space="preserve"> de tombamento</w:t>
      </w:r>
      <w:r w:rsidR="00925942" w:rsidRPr="00C87519">
        <w:rPr>
          <w:color w:val="000000" w:themeColor="text1"/>
          <w:sz w:val="24"/>
          <w:szCs w:val="24"/>
        </w:rPr>
        <w:t xml:space="preserve">, </w:t>
      </w:r>
      <w:r w:rsidR="00AB7A37" w:rsidRPr="00C87519">
        <w:rPr>
          <w:color w:val="000000" w:themeColor="text1"/>
          <w:sz w:val="24"/>
          <w:szCs w:val="24"/>
        </w:rPr>
        <w:t>a Catedral São Luís de Cáceres</w:t>
      </w:r>
      <w:r>
        <w:rPr>
          <w:color w:val="000000" w:themeColor="text1"/>
          <w:sz w:val="24"/>
          <w:szCs w:val="24"/>
        </w:rPr>
        <w:t>; e</w:t>
      </w:r>
    </w:p>
    <w:p w14:paraId="517EAD3B" w14:textId="02D1860C" w:rsidR="00CD16A9" w:rsidRPr="00C87519" w:rsidRDefault="00077BA1" w:rsidP="00C87519">
      <w:pPr>
        <w:spacing w:before="120" w:after="120" w:line="240" w:lineRule="auto"/>
        <w:ind w:firstLine="360"/>
        <w:jc w:val="both"/>
        <w:rPr>
          <w:color w:val="000000" w:themeColor="text1"/>
          <w:sz w:val="24"/>
          <w:szCs w:val="24"/>
        </w:rPr>
      </w:pPr>
      <w:r>
        <w:rPr>
          <w:color w:val="000000" w:themeColor="text1"/>
          <w:sz w:val="24"/>
          <w:szCs w:val="24"/>
        </w:rPr>
        <w:t>III - d</w:t>
      </w:r>
      <w:r w:rsidRPr="00C87519">
        <w:rPr>
          <w:color w:val="000000" w:themeColor="text1"/>
          <w:sz w:val="24"/>
          <w:szCs w:val="24"/>
        </w:rPr>
        <w:t xml:space="preserve">e </w:t>
      </w:r>
      <w:r w:rsidR="004E3483" w:rsidRPr="00C87519">
        <w:rPr>
          <w:color w:val="000000" w:themeColor="text1"/>
          <w:sz w:val="24"/>
          <w:szCs w:val="24"/>
        </w:rPr>
        <w:t>continuidade do traçado urbano e d</w:t>
      </w:r>
      <w:r w:rsidR="00942A2D" w:rsidRPr="00C87519">
        <w:rPr>
          <w:color w:val="000000" w:themeColor="text1"/>
          <w:sz w:val="24"/>
          <w:szCs w:val="24"/>
        </w:rPr>
        <w:t>o casario de volumetria baixa</w:t>
      </w:r>
      <w:r w:rsidR="005A1AC6" w:rsidRPr="00C87519">
        <w:rPr>
          <w:color w:val="000000" w:themeColor="text1"/>
          <w:sz w:val="24"/>
          <w:szCs w:val="24"/>
        </w:rPr>
        <w:t xml:space="preserve"> e </w:t>
      </w:r>
      <w:r w:rsidR="008C4FF9">
        <w:rPr>
          <w:color w:val="000000" w:themeColor="text1"/>
          <w:sz w:val="24"/>
          <w:szCs w:val="24"/>
        </w:rPr>
        <w:t xml:space="preserve">de </w:t>
      </w:r>
      <w:r w:rsidR="005A1AC6" w:rsidRPr="00C87519">
        <w:rPr>
          <w:color w:val="000000" w:themeColor="text1"/>
          <w:sz w:val="24"/>
          <w:szCs w:val="24"/>
        </w:rPr>
        <w:t>alinhamento na(s) testada(s) voltada(s) para o(s) logradouro(s)</w:t>
      </w:r>
      <w:r w:rsidR="00942A2D" w:rsidRPr="00C87519">
        <w:rPr>
          <w:color w:val="000000" w:themeColor="text1"/>
          <w:sz w:val="24"/>
          <w:szCs w:val="24"/>
        </w:rPr>
        <w:t>.</w:t>
      </w:r>
      <w:r w:rsidR="004E3483" w:rsidRPr="00C87519">
        <w:rPr>
          <w:color w:val="000000" w:themeColor="text1"/>
          <w:sz w:val="24"/>
          <w:szCs w:val="24"/>
        </w:rPr>
        <w:t xml:space="preserve"> </w:t>
      </w:r>
    </w:p>
    <w:p w14:paraId="5BEDE468" w14:textId="77777777" w:rsidR="005E1CE9" w:rsidRPr="00C87519" w:rsidRDefault="005E1CE9" w:rsidP="00FE2C4A">
      <w:pPr>
        <w:spacing w:before="120" w:after="120" w:line="240" w:lineRule="auto"/>
        <w:rPr>
          <w:sz w:val="24"/>
          <w:szCs w:val="24"/>
        </w:rPr>
      </w:pPr>
    </w:p>
    <w:p w14:paraId="48D2CE1F" w14:textId="0C4CA7B2" w:rsidR="006F239E" w:rsidRPr="00DB189E" w:rsidRDefault="006F239E" w:rsidP="00DB189E">
      <w:pPr>
        <w:pStyle w:val="Ttulo3"/>
        <w:spacing w:before="120" w:after="120" w:line="240" w:lineRule="auto"/>
        <w:jc w:val="center"/>
        <w:rPr>
          <w:sz w:val="24"/>
          <w:szCs w:val="24"/>
        </w:rPr>
      </w:pPr>
      <w:r w:rsidRPr="00DB189E">
        <w:rPr>
          <w:rFonts w:asciiTheme="minorHAnsi" w:hAnsiTheme="minorHAnsi"/>
          <w:b w:val="0"/>
          <w:bCs w:val="0"/>
          <w:color w:val="auto"/>
          <w:sz w:val="24"/>
          <w:szCs w:val="24"/>
        </w:rPr>
        <w:t>CAPÍTULO II</w:t>
      </w:r>
    </w:p>
    <w:p w14:paraId="5A3A5E9E" w14:textId="652978B9" w:rsidR="006F239E" w:rsidRPr="00F73EF4" w:rsidRDefault="006F239E" w:rsidP="006F239E">
      <w:pPr>
        <w:pStyle w:val="Ttulo3"/>
        <w:spacing w:before="120" w:after="120" w:line="240" w:lineRule="auto"/>
        <w:jc w:val="center"/>
        <w:rPr>
          <w:rFonts w:asciiTheme="minorHAnsi" w:hAnsiTheme="minorHAnsi"/>
          <w:b w:val="0"/>
          <w:bCs w:val="0"/>
          <w:color w:val="auto"/>
          <w:sz w:val="24"/>
          <w:szCs w:val="24"/>
        </w:rPr>
      </w:pPr>
      <w:r w:rsidRPr="00F73EF4">
        <w:rPr>
          <w:rFonts w:asciiTheme="minorHAnsi" w:hAnsiTheme="minorHAnsi"/>
          <w:b w:val="0"/>
          <w:bCs w:val="0"/>
          <w:color w:val="auto"/>
          <w:sz w:val="24"/>
          <w:szCs w:val="24"/>
        </w:rPr>
        <w:t>D</w:t>
      </w:r>
      <w:r>
        <w:rPr>
          <w:rFonts w:asciiTheme="minorHAnsi" w:hAnsiTheme="minorHAnsi"/>
          <w:b w:val="0"/>
          <w:bCs w:val="0"/>
          <w:color w:val="auto"/>
          <w:sz w:val="24"/>
          <w:szCs w:val="24"/>
        </w:rPr>
        <w:t xml:space="preserve">AS DIRETRIZES </w:t>
      </w:r>
      <w:r w:rsidR="00247A28">
        <w:rPr>
          <w:rFonts w:asciiTheme="minorHAnsi" w:hAnsiTheme="minorHAnsi"/>
          <w:b w:val="0"/>
          <w:bCs w:val="0"/>
          <w:color w:val="auto"/>
          <w:sz w:val="24"/>
          <w:szCs w:val="24"/>
        </w:rPr>
        <w:t xml:space="preserve">DE PRESERVAÇÃO </w:t>
      </w:r>
      <w:r>
        <w:rPr>
          <w:rFonts w:asciiTheme="minorHAnsi" w:hAnsiTheme="minorHAnsi"/>
          <w:b w:val="0"/>
          <w:bCs w:val="0"/>
          <w:color w:val="auto"/>
          <w:sz w:val="24"/>
          <w:szCs w:val="24"/>
        </w:rPr>
        <w:t xml:space="preserve">E </w:t>
      </w:r>
      <w:r w:rsidR="00183E8B">
        <w:rPr>
          <w:rFonts w:asciiTheme="minorHAnsi" w:hAnsiTheme="minorHAnsi"/>
          <w:b w:val="0"/>
          <w:bCs w:val="0"/>
          <w:color w:val="auto"/>
          <w:sz w:val="24"/>
          <w:szCs w:val="24"/>
        </w:rPr>
        <w:t xml:space="preserve">DOS </w:t>
      </w:r>
      <w:r>
        <w:rPr>
          <w:rFonts w:asciiTheme="minorHAnsi" w:hAnsiTheme="minorHAnsi"/>
          <w:b w:val="0"/>
          <w:bCs w:val="0"/>
          <w:color w:val="auto"/>
          <w:sz w:val="24"/>
          <w:szCs w:val="24"/>
        </w:rPr>
        <w:t xml:space="preserve">CRITÉRIOS </w:t>
      </w:r>
      <w:r w:rsidR="00247A28">
        <w:rPr>
          <w:rFonts w:asciiTheme="minorHAnsi" w:hAnsiTheme="minorHAnsi"/>
          <w:b w:val="0"/>
          <w:bCs w:val="0"/>
          <w:color w:val="auto"/>
          <w:sz w:val="24"/>
          <w:szCs w:val="24"/>
        </w:rPr>
        <w:t xml:space="preserve">DE INTERVENÇÃO </w:t>
      </w:r>
      <w:r>
        <w:rPr>
          <w:rFonts w:asciiTheme="minorHAnsi" w:hAnsiTheme="minorHAnsi"/>
          <w:b w:val="0"/>
          <w:bCs w:val="0"/>
          <w:color w:val="auto"/>
          <w:sz w:val="24"/>
          <w:szCs w:val="24"/>
        </w:rPr>
        <w:t xml:space="preserve">PARA A ÁREA </w:t>
      </w:r>
      <w:r w:rsidR="00183E8B">
        <w:rPr>
          <w:rFonts w:asciiTheme="minorHAnsi" w:hAnsiTheme="minorHAnsi"/>
          <w:b w:val="0"/>
          <w:bCs w:val="0"/>
          <w:color w:val="auto"/>
          <w:sz w:val="24"/>
          <w:szCs w:val="24"/>
        </w:rPr>
        <w:t>DE TOMBAMENTO</w:t>
      </w:r>
    </w:p>
    <w:p w14:paraId="7EA1E9AC" w14:textId="77777777" w:rsidR="00C87519" w:rsidRDefault="00C87519" w:rsidP="002328BA"/>
    <w:p w14:paraId="5140FCA2" w14:textId="01A031DE" w:rsidR="00DB715F" w:rsidRPr="00DB189E" w:rsidRDefault="003D3BC5" w:rsidP="00DB189E">
      <w:pPr>
        <w:pStyle w:val="Ttulo4"/>
        <w:jc w:val="center"/>
        <w:rPr>
          <w:rFonts w:asciiTheme="minorHAnsi" w:hAnsiTheme="minorHAnsi"/>
          <w:color w:val="auto"/>
          <w:sz w:val="24"/>
        </w:rPr>
      </w:pPr>
      <w:r w:rsidRPr="00DB189E">
        <w:rPr>
          <w:rFonts w:asciiTheme="minorHAnsi" w:hAnsiTheme="minorHAnsi"/>
          <w:i w:val="0"/>
          <w:color w:val="auto"/>
          <w:sz w:val="24"/>
        </w:rPr>
        <w:t>Seção I</w:t>
      </w:r>
    </w:p>
    <w:p w14:paraId="032A1F4A" w14:textId="5DAC180B" w:rsidR="00681910" w:rsidRPr="00DB189E" w:rsidRDefault="003D3BC5" w:rsidP="00DB189E">
      <w:pPr>
        <w:pStyle w:val="Ttulo4"/>
        <w:jc w:val="center"/>
        <w:rPr>
          <w:rFonts w:asciiTheme="minorHAnsi" w:hAnsiTheme="minorHAnsi"/>
          <w:color w:val="auto"/>
          <w:sz w:val="24"/>
        </w:rPr>
      </w:pPr>
      <w:r w:rsidRPr="00DB189E">
        <w:rPr>
          <w:rFonts w:asciiTheme="minorHAnsi" w:hAnsiTheme="minorHAnsi"/>
          <w:i w:val="0"/>
          <w:color w:val="auto"/>
          <w:sz w:val="24"/>
        </w:rPr>
        <w:t>Da paisagem e da morfologia urbanas</w:t>
      </w:r>
    </w:p>
    <w:p w14:paraId="29D35005" w14:textId="77777777" w:rsidR="005B12EB" w:rsidRDefault="005B12EB" w:rsidP="00DB189E"/>
    <w:p w14:paraId="3023C2E2" w14:textId="78853871" w:rsidR="00DB715F" w:rsidRPr="00DB189E" w:rsidRDefault="00DB715F" w:rsidP="00DB189E">
      <w:pPr>
        <w:pStyle w:val="Ttulo5"/>
        <w:jc w:val="center"/>
        <w:rPr>
          <w:rFonts w:asciiTheme="minorHAnsi" w:hAnsiTheme="minorHAnsi"/>
          <w:i/>
          <w:color w:val="auto"/>
          <w:sz w:val="24"/>
        </w:rPr>
      </w:pPr>
      <w:r w:rsidRPr="00DB189E">
        <w:rPr>
          <w:rFonts w:asciiTheme="minorHAnsi" w:hAnsiTheme="minorHAnsi"/>
          <w:b/>
          <w:color w:val="auto"/>
          <w:sz w:val="24"/>
        </w:rPr>
        <w:t>S</w:t>
      </w:r>
      <w:r w:rsidR="003D3BC5" w:rsidRPr="00DB189E">
        <w:rPr>
          <w:rFonts w:asciiTheme="minorHAnsi" w:hAnsiTheme="minorHAnsi"/>
          <w:b/>
          <w:color w:val="auto"/>
          <w:sz w:val="24"/>
        </w:rPr>
        <w:t>ubs</w:t>
      </w:r>
      <w:r w:rsidRPr="00DB189E">
        <w:rPr>
          <w:rFonts w:asciiTheme="minorHAnsi" w:hAnsiTheme="minorHAnsi"/>
          <w:b/>
          <w:color w:val="auto"/>
          <w:sz w:val="24"/>
        </w:rPr>
        <w:t>eção I</w:t>
      </w:r>
    </w:p>
    <w:p w14:paraId="475BEB51" w14:textId="25076AF3" w:rsidR="00926144" w:rsidRPr="00DB189E" w:rsidRDefault="00DB715F" w:rsidP="00DB189E">
      <w:pPr>
        <w:pStyle w:val="Ttulo5"/>
        <w:jc w:val="center"/>
        <w:rPr>
          <w:rFonts w:asciiTheme="minorHAnsi" w:hAnsiTheme="minorHAnsi"/>
          <w:b/>
          <w:color w:val="auto"/>
          <w:sz w:val="24"/>
        </w:rPr>
      </w:pPr>
      <w:r w:rsidRPr="00DB189E">
        <w:rPr>
          <w:rFonts w:asciiTheme="minorHAnsi" w:hAnsiTheme="minorHAnsi"/>
          <w:b/>
          <w:color w:val="auto"/>
          <w:sz w:val="24"/>
        </w:rPr>
        <w:t>Do traçado urbano</w:t>
      </w:r>
    </w:p>
    <w:p w14:paraId="2AB1AB28" w14:textId="77777777" w:rsidR="005B12EB" w:rsidRPr="005B12EB" w:rsidRDefault="005B12EB" w:rsidP="00DB189E"/>
    <w:p w14:paraId="109C0B1A" w14:textId="793394A8" w:rsidR="005470E7" w:rsidRPr="00C87519" w:rsidRDefault="005470E7" w:rsidP="006020D6">
      <w:pPr>
        <w:spacing w:before="120" w:after="120" w:line="240" w:lineRule="auto"/>
        <w:ind w:firstLine="708"/>
        <w:jc w:val="both"/>
        <w:rPr>
          <w:color w:val="000000" w:themeColor="text1"/>
          <w:sz w:val="24"/>
          <w:szCs w:val="24"/>
        </w:rPr>
      </w:pPr>
      <w:r w:rsidRPr="00C87519">
        <w:rPr>
          <w:color w:val="000000" w:themeColor="text1"/>
          <w:sz w:val="24"/>
          <w:szCs w:val="24"/>
        </w:rPr>
        <w:t xml:space="preserve">Art. </w:t>
      </w:r>
      <w:r w:rsidR="00247A28">
        <w:rPr>
          <w:color w:val="000000" w:themeColor="text1"/>
          <w:sz w:val="24"/>
          <w:szCs w:val="24"/>
        </w:rPr>
        <w:t xml:space="preserve">9º </w:t>
      </w:r>
      <w:r w:rsidR="006020D6">
        <w:rPr>
          <w:color w:val="000000" w:themeColor="text1"/>
          <w:sz w:val="24"/>
          <w:szCs w:val="24"/>
        </w:rPr>
        <w:t>A</w:t>
      </w:r>
      <w:r w:rsidR="00C63CF2" w:rsidRPr="00C87519">
        <w:rPr>
          <w:color w:val="000000" w:themeColor="text1"/>
          <w:sz w:val="24"/>
          <w:szCs w:val="24"/>
        </w:rPr>
        <w:t xml:space="preserve"> diretriz geral</w:t>
      </w:r>
      <w:r w:rsidR="006020D6">
        <w:rPr>
          <w:color w:val="000000" w:themeColor="text1"/>
          <w:sz w:val="24"/>
          <w:szCs w:val="24"/>
        </w:rPr>
        <w:t xml:space="preserve"> será de manutenção </w:t>
      </w:r>
      <w:r w:rsidRPr="00C87519">
        <w:rPr>
          <w:color w:val="000000" w:themeColor="text1"/>
          <w:sz w:val="24"/>
          <w:szCs w:val="24"/>
        </w:rPr>
        <w:t>do traçado ur</w:t>
      </w:r>
      <w:r w:rsidR="006020D6">
        <w:rPr>
          <w:color w:val="000000" w:themeColor="text1"/>
          <w:sz w:val="24"/>
          <w:szCs w:val="24"/>
        </w:rPr>
        <w:t>bano</w:t>
      </w:r>
      <w:r w:rsidR="006020D6" w:rsidRPr="006020D6">
        <w:rPr>
          <w:color w:val="000000" w:themeColor="text1"/>
          <w:sz w:val="24"/>
          <w:szCs w:val="24"/>
        </w:rPr>
        <w:t>,</w:t>
      </w:r>
      <w:r w:rsidR="0096620B" w:rsidRPr="006020D6">
        <w:rPr>
          <w:color w:val="000000" w:themeColor="text1"/>
          <w:sz w:val="24"/>
          <w:szCs w:val="24"/>
        </w:rPr>
        <w:t xml:space="preserve"> </w:t>
      </w:r>
      <w:r w:rsidR="006C2A88">
        <w:rPr>
          <w:color w:val="000000" w:themeColor="text1"/>
          <w:sz w:val="24"/>
          <w:szCs w:val="24"/>
        </w:rPr>
        <w:t xml:space="preserve">com exceção para a </w:t>
      </w:r>
      <w:r w:rsidR="006020D6">
        <w:rPr>
          <w:color w:val="000000" w:themeColor="text1"/>
          <w:sz w:val="24"/>
          <w:szCs w:val="24"/>
        </w:rPr>
        <w:t>Avenida do Sang</w:t>
      </w:r>
      <w:r w:rsidR="0096620B" w:rsidRPr="006020D6">
        <w:rPr>
          <w:color w:val="000000" w:themeColor="text1"/>
          <w:sz w:val="24"/>
          <w:szCs w:val="24"/>
        </w:rPr>
        <w:t>radouro</w:t>
      </w:r>
      <w:r w:rsidR="00DD1E9F" w:rsidRPr="006020D6">
        <w:rPr>
          <w:color w:val="000000" w:themeColor="text1"/>
          <w:sz w:val="24"/>
          <w:szCs w:val="24"/>
        </w:rPr>
        <w:t>.</w:t>
      </w:r>
    </w:p>
    <w:p w14:paraId="53B20D4C" w14:textId="70992B05" w:rsidR="006C2A88" w:rsidRPr="00C87519" w:rsidRDefault="006C2A88" w:rsidP="006C2A88">
      <w:pPr>
        <w:pStyle w:val="Default"/>
        <w:spacing w:before="120" w:after="120"/>
        <w:ind w:firstLine="708"/>
        <w:jc w:val="both"/>
        <w:rPr>
          <w:rFonts w:asciiTheme="minorHAnsi" w:hAnsiTheme="minorHAnsi"/>
        </w:rPr>
      </w:pPr>
      <w:r>
        <w:rPr>
          <w:rFonts w:asciiTheme="minorHAnsi" w:hAnsiTheme="minorHAnsi"/>
          <w:color w:val="000000" w:themeColor="text1"/>
        </w:rPr>
        <w:t>Parágrafo único.</w:t>
      </w:r>
      <w:r w:rsidR="001567BF">
        <w:rPr>
          <w:rFonts w:asciiTheme="minorHAnsi" w:hAnsiTheme="minorHAnsi"/>
        </w:rPr>
        <w:t xml:space="preserve"> Será</w:t>
      </w:r>
      <w:r>
        <w:rPr>
          <w:rFonts w:asciiTheme="minorHAnsi" w:hAnsiTheme="minorHAnsi"/>
        </w:rPr>
        <w:t xml:space="preserve"> </w:t>
      </w:r>
      <w:r w:rsidRPr="00C87519">
        <w:rPr>
          <w:rFonts w:asciiTheme="minorHAnsi" w:hAnsiTheme="minorHAnsi"/>
        </w:rPr>
        <w:t>admitida</w:t>
      </w:r>
      <w:r>
        <w:rPr>
          <w:rFonts w:asciiTheme="minorHAnsi" w:hAnsiTheme="minorHAnsi"/>
        </w:rPr>
        <w:t xml:space="preserve"> a</w:t>
      </w:r>
      <w:r w:rsidRPr="00C87519">
        <w:rPr>
          <w:rFonts w:asciiTheme="minorHAnsi" w:hAnsiTheme="minorHAnsi"/>
        </w:rPr>
        <w:t xml:space="preserve"> </w:t>
      </w:r>
      <w:r>
        <w:rPr>
          <w:rFonts w:asciiTheme="minorHAnsi" w:hAnsiTheme="minorHAnsi"/>
        </w:rPr>
        <w:t xml:space="preserve">reconfiguração da </w:t>
      </w:r>
      <w:r w:rsidRPr="00C87519">
        <w:rPr>
          <w:rFonts w:asciiTheme="minorHAnsi" w:hAnsiTheme="minorHAnsi"/>
        </w:rPr>
        <w:t>Avenida do Sangradouro</w:t>
      </w:r>
      <w:r>
        <w:rPr>
          <w:rFonts w:asciiTheme="minorHAnsi" w:hAnsiTheme="minorHAnsi"/>
        </w:rPr>
        <w:t>,</w:t>
      </w:r>
      <w:r w:rsidRPr="00C87519">
        <w:rPr>
          <w:rFonts w:asciiTheme="minorHAnsi" w:hAnsiTheme="minorHAnsi"/>
        </w:rPr>
        <w:t xml:space="preserve"> dentro de um projeto de requalificação urbanística e paisagística do espaço público circundante</w:t>
      </w:r>
      <w:r>
        <w:rPr>
          <w:rFonts w:asciiTheme="minorHAnsi" w:hAnsiTheme="minorHAnsi"/>
        </w:rPr>
        <w:t xml:space="preserve"> e de acordo com </w:t>
      </w:r>
      <w:r w:rsidR="001567BF">
        <w:rPr>
          <w:rFonts w:asciiTheme="minorHAnsi" w:hAnsiTheme="minorHAnsi"/>
        </w:rPr>
        <w:t>as diretrizes estabelecidas no a</w:t>
      </w:r>
      <w:r>
        <w:rPr>
          <w:rFonts w:asciiTheme="minorHAnsi" w:hAnsiTheme="minorHAnsi"/>
        </w:rPr>
        <w:t>rt</w:t>
      </w:r>
      <w:r w:rsidR="00964FCE">
        <w:rPr>
          <w:rFonts w:asciiTheme="minorHAnsi" w:hAnsiTheme="minorHAnsi"/>
        </w:rPr>
        <w:t>. 21</w:t>
      </w:r>
      <w:r w:rsidR="001567BF">
        <w:rPr>
          <w:rFonts w:asciiTheme="minorHAnsi" w:hAnsiTheme="minorHAnsi"/>
        </w:rPr>
        <w:t xml:space="preserve"> desta P</w:t>
      </w:r>
      <w:r>
        <w:rPr>
          <w:rFonts w:asciiTheme="minorHAnsi" w:hAnsiTheme="minorHAnsi"/>
        </w:rPr>
        <w:t>ortaria.</w:t>
      </w:r>
    </w:p>
    <w:p w14:paraId="0AA03C2F" w14:textId="4CB0192E" w:rsidR="00526BD4" w:rsidRPr="00C87519" w:rsidRDefault="00526BD4" w:rsidP="00C87519">
      <w:pPr>
        <w:spacing w:before="120" w:after="120" w:line="240" w:lineRule="auto"/>
        <w:ind w:firstLine="708"/>
        <w:jc w:val="both"/>
        <w:rPr>
          <w:color w:val="000000" w:themeColor="text1"/>
          <w:sz w:val="24"/>
          <w:szCs w:val="24"/>
        </w:rPr>
      </w:pPr>
      <w:r w:rsidRPr="00C87519">
        <w:rPr>
          <w:color w:val="000000" w:themeColor="text1"/>
          <w:sz w:val="24"/>
          <w:szCs w:val="24"/>
        </w:rPr>
        <w:t xml:space="preserve">Art. </w:t>
      </w:r>
      <w:r w:rsidR="00047F90">
        <w:rPr>
          <w:color w:val="000000" w:themeColor="text1"/>
          <w:sz w:val="24"/>
          <w:szCs w:val="24"/>
        </w:rPr>
        <w:t>10</w:t>
      </w:r>
      <w:r w:rsidR="00E57C83">
        <w:rPr>
          <w:color w:val="000000" w:themeColor="text1"/>
          <w:sz w:val="24"/>
          <w:szCs w:val="24"/>
        </w:rPr>
        <w:t>. Serão</w:t>
      </w:r>
      <w:r w:rsidRPr="00C87519">
        <w:rPr>
          <w:color w:val="000000" w:themeColor="text1"/>
          <w:sz w:val="24"/>
          <w:szCs w:val="24"/>
        </w:rPr>
        <w:t xml:space="preserve"> vedada</w:t>
      </w:r>
      <w:r w:rsidR="00E57C83">
        <w:rPr>
          <w:color w:val="000000" w:themeColor="text1"/>
          <w:sz w:val="24"/>
          <w:szCs w:val="24"/>
        </w:rPr>
        <w:t>s</w:t>
      </w:r>
      <w:r w:rsidRPr="00C87519">
        <w:rPr>
          <w:color w:val="000000" w:themeColor="text1"/>
          <w:sz w:val="24"/>
          <w:szCs w:val="24"/>
        </w:rPr>
        <w:t xml:space="preserve"> </w:t>
      </w:r>
      <w:r w:rsidR="008E0501" w:rsidRPr="00C87519">
        <w:rPr>
          <w:color w:val="000000" w:themeColor="text1"/>
          <w:sz w:val="24"/>
          <w:szCs w:val="24"/>
        </w:rPr>
        <w:t>a abertura de novas</w:t>
      </w:r>
      <w:r w:rsidR="00DD1E9F">
        <w:rPr>
          <w:color w:val="000000" w:themeColor="text1"/>
          <w:sz w:val="24"/>
          <w:szCs w:val="24"/>
        </w:rPr>
        <w:t xml:space="preserve"> vias</w:t>
      </w:r>
      <w:r w:rsidR="008E0501" w:rsidRPr="00C87519">
        <w:rPr>
          <w:color w:val="000000" w:themeColor="text1"/>
          <w:sz w:val="24"/>
          <w:szCs w:val="24"/>
        </w:rPr>
        <w:t xml:space="preserve">, </w:t>
      </w:r>
      <w:r w:rsidR="00E57C83">
        <w:rPr>
          <w:color w:val="000000" w:themeColor="text1"/>
          <w:sz w:val="24"/>
          <w:szCs w:val="24"/>
        </w:rPr>
        <w:t xml:space="preserve">a </w:t>
      </w:r>
      <w:r w:rsidR="008E0501" w:rsidRPr="00C87519">
        <w:rPr>
          <w:color w:val="000000" w:themeColor="text1"/>
          <w:sz w:val="24"/>
          <w:szCs w:val="24"/>
        </w:rPr>
        <w:t xml:space="preserve">interrupção das existentes </w:t>
      </w:r>
      <w:r w:rsidR="00935854">
        <w:rPr>
          <w:color w:val="000000" w:themeColor="text1"/>
          <w:sz w:val="24"/>
          <w:szCs w:val="24"/>
        </w:rPr>
        <w:t>e</w:t>
      </w:r>
      <w:r w:rsidR="00935854" w:rsidRPr="00C87519">
        <w:rPr>
          <w:color w:val="000000" w:themeColor="text1"/>
          <w:sz w:val="24"/>
          <w:szCs w:val="24"/>
        </w:rPr>
        <w:t xml:space="preserve"> </w:t>
      </w:r>
      <w:r w:rsidR="00E57C83">
        <w:rPr>
          <w:color w:val="000000" w:themeColor="text1"/>
          <w:sz w:val="24"/>
          <w:szCs w:val="24"/>
        </w:rPr>
        <w:t xml:space="preserve">a </w:t>
      </w:r>
      <w:r w:rsidR="008E0501" w:rsidRPr="00C87519">
        <w:rPr>
          <w:color w:val="000000" w:themeColor="text1"/>
          <w:sz w:val="24"/>
          <w:szCs w:val="24"/>
        </w:rPr>
        <w:t>reconfiguração do desenho das praças.</w:t>
      </w:r>
    </w:p>
    <w:p w14:paraId="060A0A84" w14:textId="2E601722" w:rsidR="00ED5980" w:rsidRPr="00C87519" w:rsidRDefault="00ED5980" w:rsidP="00C87519">
      <w:pPr>
        <w:spacing w:before="120" w:after="120" w:line="240" w:lineRule="auto"/>
        <w:ind w:firstLine="708"/>
        <w:jc w:val="both"/>
        <w:rPr>
          <w:color w:val="000000" w:themeColor="text1"/>
          <w:sz w:val="24"/>
          <w:szCs w:val="24"/>
        </w:rPr>
      </w:pPr>
      <w:r w:rsidRPr="006C2A88">
        <w:rPr>
          <w:color w:val="000000" w:themeColor="text1"/>
          <w:sz w:val="24"/>
          <w:szCs w:val="24"/>
        </w:rPr>
        <w:t>§ 1</w:t>
      </w:r>
      <w:r w:rsidRPr="006C2A88">
        <w:rPr>
          <w:color w:val="000000" w:themeColor="text1"/>
          <w:sz w:val="24"/>
          <w:szCs w:val="24"/>
          <w:vertAlign w:val="superscript"/>
        </w:rPr>
        <w:t>o</w:t>
      </w:r>
      <w:r w:rsidRPr="006C2A88">
        <w:rPr>
          <w:color w:val="000000" w:themeColor="text1"/>
          <w:sz w:val="24"/>
          <w:szCs w:val="24"/>
        </w:rPr>
        <w:t xml:space="preserve"> </w:t>
      </w:r>
      <w:r w:rsidR="00935854" w:rsidRPr="006C2A88">
        <w:rPr>
          <w:color w:val="000000" w:themeColor="text1"/>
          <w:sz w:val="24"/>
          <w:szCs w:val="24"/>
        </w:rPr>
        <w:t xml:space="preserve">Será </w:t>
      </w:r>
      <w:r w:rsidRPr="006C2A88">
        <w:rPr>
          <w:color w:val="000000" w:themeColor="text1"/>
          <w:sz w:val="24"/>
          <w:szCs w:val="24"/>
        </w:rPr>
        <w:t>permitida a alteração da</w:t>
      </w:r>
      <w:r w:rsidR="006C2A88" w:rsidRPr="006C2A88">
        <w:rPr>
          <w:color w:val="000000" w:themeColor="text1"/>
          <w:sz w:val="24"/>
          <w:szCs w:val="24"/>
        </w:rPr>
        <w:t>s</w:t>
      </w:r>
      <w:r w:rsidRPr="006C2A88">
        <w:rPr>
          <w:color w:val="000000" w:themeColor="text1"/>
          <w:sz w:val="24"/>
          <w:szCs w:val="24"/>
        </w:rPr>
        <w:t xml:space="preserve"> largura</w:t>
      </w:r>
      <w:r w:rsidR="006C2A88" w:rsidRPr="006C2A88">
        <w:rPr>
          <w:color w:val="000000" w:themeColor="text1"/>
          <w:sz w:val="24"/>
          <w:szCs w:val="24"/>
        </w:rPr>
        <w:t>s</w:t>
      </w:r>
      <w:r w:rsidRPr="006C2A88">
        <w:rPr>
          <w:color w:val="000000" w:themeColor="text1"/>
          <w:sz w:val="24"/>
          <w:szCs w:val="24"/>
        </w:rPr>
        <w:t xml:space="preserve"> </w:t>
      </w:r>
      <w:r w:rsidR="006C2A88" w:rsidRPr="006C2A88">
        <w:rPr>
          <w:color w:val="000000" w:themeColor="text1"/>
          <w:sz w:val="24"/>
          <w:szCs w:val="24"/>
        </w:rPr>
        <w:t xml:space="preserve">das calçadas e </w:t>
      </w:r>
      <w:r w:rsidR="0096620B" w:rsidRPr="006C2A88">
        <w:rPr>
          <w:color w:val="000000" w:themeColor="text1"/>
          <w:sz w:val="24"/>
          <w:szCs w:val="24"/>
        </w:rPr>
        <w:t>do</w:t>
      </w:r>
      <w:r w:rsidR="006C2A88" w:rsidRPr="006C2A88">
        <w:rPr>
          <w:color w:val="000000" w:themeColor="text1"/>
          <w:sz w:val="24"/>
          <w:szCs w:val="24"/>
        </w:rPr>
        <w:t>s</w:t>
      </w:r>
      <w:r w:rsidR="0096620B" w:rsidRPr="006C2A88">
        <w:rPr>
          <w:color w:val="000000" w:themeColor="text1"/>
          <w:sz w:val="24"/>
          <w:szCs w:val="24"/>
        </w:rPr>
        <w:t xml:space="preserve"> leito</w:t>
      </w:r>
      <w:r w:rsidR="006C2A88" w:rsidRPr="006C2A88">
        <w:rPr>
          <w:color w:val="000000" w:themeColor="text1"/>
          <w:sz w:val="24"/>
          <w:szCs w:val="24"/>
        </w:rPr>
        <w:t>s</w:t>
      </w:r>
      <w:r w:rsidR="0096620B" w:rsidRPr="006C2A88">
        <w:rPr>
          <w:color w:val="000000" w:themeColor="text1"/>
          <w:sz w:val="24"/>
          <w:szCs w:val="24"/>
        </w:rPr>
        <w:t xml:space="preserve"> carroç</w:t>
      </w:r>
      <w:r w:rsidR="006C2A88" w:rsidRPr="006C2A88">
        <w:rPr>
          <w:color w:val="000000" w:themeColor="text1"/>
          <w:sz w:val="24"/>
          <w:szCs w:val="24"/>
        </w:rPr>
        <w:t>áveis</w:t>
      </w:r>
      <w:r w:rsidR="0096620B" w:rsidRPr="006C2A88">
        <w:rPr>
          <w:color w:val="000000" w:themeColor="text1"/>
          <w:sz w:val="24"/>
          <w:szCs w:val="24"/>
        </w:rPr>
        <w:t xml:space="preserve"> das vias, bem como </w:t>
      </w:r>
      <w:r w:rsidR="006C2A88" w:rsidRPr="006C2A88">
        <w:rPr>
          <w:color w:val="000000" w:themeColor="text1"/>
          <w:sz w:val="24"/>
          <w:szCs w:val="24"/>
        </w:rPr>
        <w:t xml:space="preserve">de </w:t>
      </w:r>
      <w:r w:rsidR="0096620B" w:rsidRPr="006C2A88">
        <w:rPr>
          <w:color w:val="000000" w:themeColor="text1"/>
          <w:sz w:val="24"/>
          <w:szCs w:val="24"/>
        </w:rPr>
        <w:t>sua</w:t>
      </w:r>
      <w:r w:rsidR="006C2A88" w:rsidRPr="006C2A88">
        <w:rPr>
          <w:color w:val="000000" w:themeColor="text1"/>
          <w:sz w:val="24"/>
          <w:szCs w:val="24"/>
        </w:rPr>
        <w:t>s pavimentações</w:t>
      </w:r>
      <w:r w:rsidRPr="006C2A88">
        <w:rPr>
          <w:color w:val="000000" w:themeColor="text1"/>
          <w:sz w:val="24"/>
          <w:szCs w:val="24"/>
        </w:rPr>
        <w:t xml:space="preserve">, desde que </w:t>
      </w:r>
      <w:r w:rsidR="00AB1AA3" w:rsidRPr="006C2A88">
        <w:rPr>
          <w:color w:val="000000" w:themeColor="text1"/>
          <w:sz w:val="24"/>
          <w:szCs w:val="24"/>
        </w:rPr>
        <w:t xml:space="preserve">não </w:t>
      </w:r>
      <w:r w:rsidRPr="006C2A88">
        <w:rPr>
          <w:color w:val="000000" w:themeColor="text1"/>
          <w:sz w:val="24"/>
          <w:szCs w:val="24"/>
        </w:rPr>
        <w:t>se criem canteiros centrais.</w:t>
      </w:r>
    </w:p>
    <w:p w14:paraId="3AA5718D" w14:textId="7FDDC683" w:rsidR="00C212C1" w:rsidRPr="00C87519" w:rsidRDefault="00B37D84" w:rsidP="00C87519">
      <w:pPr>
        <w:spacing w:before="120" w:after="120" w:line="240" w:lineRule="auto"/>
        <w:ind w:firstLine="708"/>
        <w:jc w:val="both"/>
        <w:rPr>
          <w:color w:val="000000" w:themeColor="text1"/>
          <w:sz w:val="24"/>
          <w:szCs w:val="24"/>
        </w:rPr>
      </w:pPr>
      <w:r w:rsidRPr="00C87519">
        <w:rPr>
          <w:color w:val="000000" w:themeColor="text1"/>
          <w:sz w:val="24"/>
          <w:szCs w:val="24"/>
        </w:rPr>
        <w:t xml:space="preserve">§ </w:t>
      </w:r>
      <w:r w:rsidR="006C2A88">
        <w:rPr>
          <w:color w:val="000000" w:themeColor="text1"/>
          <w:sz w:val="24"/>
          <w:szCs w:val="24"/>
        </w:rPr>
        <w:t>2</w:t>
      </w:r>
      <w:r w:rsidRPr="00C87519">
        <w:rPr>
          <w:color w:val="000000" w:themeColor="text1"/>
          <w:sz w:val="24"/>
          <w:szCs w:val="24"/>
          <w:vertAlign w:val="superscript"/>
        </w:rPr>
        <w:t>o</w:t>
      </w:r>
      <w:r w:rsidRPr="00C87519">
        <w:rPr>
          <w:color w:val="000000" w:themeColor="text1"/>
          <w:sz w:val="24"/>
          <w:szCs w:val="24"/>
        </w:rPr>
        <w:t xml:space="preserve"> A implementação de</w:t>
      </w:r>
      <w:r w:rsidR="00A66B9F" w:rsidRPr="00C87519">
        <w:rPr>
          <w:color w:val="000000" w:themeColor="text1"/>
          <w:sz w:val="24"/>
          <w:szCs w:val="24"/>
        </w:rPr>
        <w:t xml:space="preserve"> um sistema</w:t>
      </w:r>
      <w:r w:rsidRPr="00C87519">
        <w:rPr>
          <w:color w:val="000000" w:themeColor="text1"/>
          <w:sz w:val="24"/>
          <w:szCs w:val="24"/>
        </w:rPr>
        <w:t xml:space="preserve"> </w:t>
      </w:r>
      <w:r w:rsidR="00A66B9F" w:rsidRPr="00C87519">
        <w:rPr>
          <w:color w:val="000000" w:themeColor="text1"/>
          <w:sz w:val="24"/>
          <w:szCs w:val="24"/>
        </w:rPr>
        <w:t xml:space="preserve">de </w:t>
      </w:r>
      <w:r w:rsidRPr="00C87519">
        <w:rPr>
          <w:color w:val="000000" w:themeColor="text1"/>
          <w:sz w:val="24"/>
          <w:szCs w:val="24"/>
        </w:rPr>
        <w:t>vias para circulação de bicicletas deve</w:t>
      </w:r>
      <w:r w:rsidR="00935854">
        <w:rPr>
          <w:color w:val="000000" w:themeColor="text1"/>
          <w:sz w:val="24"/>
          <w:szCs w:val="24"/>
        </w:rPr>
        <w:t>rá</w:t>
      </w:r>
      <w:r w:rsidRPr="00C87519">
        <w:rPr>
          <w:color w:val="000000" w:themeColor="text1"/>
          <w:sz w:val="24"/>
          <w:szCs w:val="24"/>
        </w:rPr>
        <w:t xml:space="preserve"> </w:t>
      </w:r>
      <w:r w:rsidR="00A66B9F" w:rsidRPr="00C87519">
        <w:rPr>
          <w:color w:val="000000" w:themeColor="text1"/>
          <w:sz w:val="24"/>
          <w:szCs w:val="24"/>
        </w:rPr>
        <w:t xml:space="preserve">privilegiar o uso de </w:t>
      </w:r>
      <w:proofErr w:type="spellStart"/>
      <w:r w:rsidRPr="00C87519">
        <w:rPr>
          <w:color w:val="000000" w:themeColor="text1"/>
          <w:sz w:val="24"/>
          <w:szCs w:val="24"/>
        </w:rPr>
        <w:t>c</w:t>
      </w:r>
      <w:r w:rsidR="00C212C1" w:rsidRPr="00C87519">
        <w:rPr>
          <w:color w:val="000000" w:themeColor="text1"/>
          <w:sz w:val="24"/>
          <w:szCs w:val="24"/>
        </w:rPr>
        <w:t>iclofaixa</w:t>
      </w:r>
      <w:r w:rsidR="00A66B9F" w:rsidRPr="00C87519">
        <w:rPr>
          <w:color w:val="000000" w:themeColor="text1"/>
          <w:sz w:val="24"/>
          <w:szCs w:val="24"/>
        </w:rPr>
        <w:t>s</w:t>
      </w:r>
      <w:proofErr w:type="spellEnd"/>
      <w:r w:rsidRPr="00C87519">
        <w:rPr>
          <w:color w:val="000000" w:themeColor="text1"/>
          <w:sz w:val="24"/>
          <w:szCs w:val="24"/>
        </w:rPr>
        <w:t>, sem</w:t>
      </w:r>
      <w:r w:rsidR="0083015F" w:rsidRPr="00C87519">
        <w:rPr>
          <w:color w:val="000000" w:themeColor="text1"/>
          <w:sz w:val="24"/>
          <w:szCs w:val="24"/>
        </w:rPr>
        <w:t xml:space="preserve"> </w:t>
      </w:r>
      <w:r w:rsidR="00A66B9F" w:rsidRPr="00C87519">
        <w:rPr>
          <w:color w:val="000000" w:themeColor="text1"/>
          <w:sz w:val="24"/>
          <w:szCs w:val="24"/>
        </w:rPr>
        <w:t xml:space="preserve">a </w:t>
      </w:r>
      <w:r w:rsidR="0083015F" w:rsidRPr="00C87519">
        <w:rPr>
          <w:color w:val="000000" w:themeColor="text1"/>
          <w:sz w:val="24"/>
          <w:szCs w:val="24"/>
        </w:rPr>
        <w:t>inserção de</w:t>
      </w:r>
      <w:r w:rsidRPr="00C87519">
        <w:rPr>
          <w:color w:val="000000" w:themeColor="text1"/>
          <w:sz w:val="24"/>
          <w:szCs w:val="24"/>
        </w:rPr>
        <w:t xml:space="preserve"> </w:t>
      </w:r>
      <w:r w:rsidR="00A66B9F" w:rsidRPr="00C87519">
        <w:rPr>
          <w:color w:val="000000" w:themeColor="text1"/>
          <w:sz w:val="24"/>
          <w:szCs w:val="24"/>
        </w:rPr>
        <w:t>elementos que, pelo seu porte,</w:t>
      </w:r>
      <w:r w:rsidRPr="00C87519">
        <w:rPr>
          <w:color w:val="000000" w:themeColor="text1"/>
          <w:sz w:val="24"/>
          <w:szCs w:val="24"/>
        </w:rPr>
        <w:t xml:space="preserve"> </w:t>
      </w:r>
      <w:r w:rsidR="0083015F" w:rsidRPr="00C87519">
        <w:rPr>
          <w:color w:val="000000" w:themeColor="text1"/>
          <w:sz w:val="24"/>
          <w:szCs w:val="24"/>
        </w:rPr>
        <w:t>prejudiquem a percepção do</w:t>
      </w:r>
      <w:r w:rsidR="0041355B">
        <w:rPr>
          <w:color w:val="000000" w:themeColor="text1"/>
          <w:sz w:val="24"/>
          <w:szCs w:val="24"/>
        </w:rPr>
        <w:t>s valores e características da área t</w:t>
      </w:r>
      <w:r w:rsidR="0083015F" w:rsidRPr="00C87519">
        <w:rPr>
          <w:color w:val="000000" w:themeColor="text1"/>
          <w:sz w:val="24"/>
          <w:szCs w:val="24"/>
        </w:rPr>
        <w:t>ombada.</w:t>
      </w:r>
    </w:p>
    <w:p w14:paraId="4E639F54" w14:textId="1B5F8048" w:rsidR="00113666" w:rsidRPr="00C87519" w:rsidRDefault="002B3544" w:rsidP="00C87519">
      <w:pPr>
        <w:spacing w:before="120" w:after="120" w:line="240" w:lineRule="auto"/>
        <w:ind w:firstLine="708"/>
        <w:jc w:val="both"/>
        <w:rPr>
          <w:color w:val="000000" w:themeColor="text1"/>
          <w:sz w:val="24"/>
          <w:szCs w:val="24"/>
        </w:rPr>
      </w:pPr>
      <w:r w:rsidRPr="006C2A88">
        <w:rPr>
          <w:color w:val="000000" w:themeColor="text1"/>
          <w:sz w:val="24"/>
          <w:szCs w:val="24"/>
        </w:rPr>
        <w:t xml:space="preserve">Art. </w:t>
      </w:r>
      <w:r w:rsidR="00047F90">
        <w:rPr>
          <w:color w:val="000000" w:themeColor="text1"/>
          <w:sz w:val="24"/>
          <w:szCs w:val="24"/>
        </w:rPr>
        <w:t>11</w:t>
      </w:r>
      <w:r w:rsidR="00935854" w:rsidRPr="006C2A88">
        <w:rPr>
          <w:color w:val="000000" w:themeColor="text1"/>
          <w:sz w:val="24"/>
          <w:szCs w:val="24"/>
        </w:rPr>
        <w:t xml:space="preserve">. </w:t>
      </w:r>
      <w:r w:rsidR="00047F90" w:rsidRPr="006C2A88">
        <w:rPr>
          <w:color w:val="000000" w:themeColor="text1"/>
          <w:sz w:val="24"/>
          <w:szCs w:val="24"/>
        </w:rPr>
        <w:t>A</w:t>
      </w:r>
      <w:r w:rsidR="00047F90">
        <w:rPr>
          <w:color w:val="000000" w:themeColor="text1"/>
          <w:sz w:val="24"/>
          <w:szCs w:val="24"/>
        </w:rPr>
        <w:t>s</w:t>
      </w:r>
      <w:r w:rsidR="00047F90" w:rsidRPr="006C2A88">
        <w:rPr>
          <w:color w:val="000000" w:themeColor="text1"/>
          <w:sz w:val="24"/>
          <w:szCs w:val="24"/>
        </w:rPr>
        <w:t xml:space="preserve"> rampas de acess</w:t>
      </w:r>
      <w:r w:rsidR="00047F90">
        <w:rPr>
          <w:color w:val="000000" w:themeColor="text1"/>
          <w:sz w:val="24"/>
          <w:szCs w:val="24"/>
        </w:rPr>
        <w:t>o</w:t>
      </w:r>
      <w:r w:rsidR="00047F90" w:rsidRPr="006C2A88">
        <w:rPr>
          <w:color w:val="000000" w:themeColor="text1"/>
          <w:sz w:val="24"/>
          <w:szCs w:val="24"/>
        </w:rPr>
        <w:t xml:space="preserve"> às edificações dever</w:t>
      </w:r>
      <w:r w:rsidR="00047F90">
        <w:rPr>
          <w:color w:val="000000" w:themeColor="text1"/>
          <w:sz w:val="24"/>
          <w:szCs w:val="24"/>
        </w:rPr>
        <w:t>ão</w:t>
      </w:r>
      <w:r w:rsidR="00113666" w:rsidRPr="006C2A88">
        <w:rPr>
          <w:color w:val="000000" w:themeColor="text1"/>
          <w:sz w:val="24"/>
          <w:szCs w:val="24"/>
        </w:rPr>
        <w:t xml:space="preserve"> ser </w:t>
      </w:r>
      <w:r w:rsidR="00047F90" w:rsidRPr="006C2A88">
        <w:rPr>
          <w:color w:val="000000" w:themeColor="text1"/>
          <w:sz w:val="24"/>
          <w:szCs w:val="24"/>
        </w:rPr>
        <w:t>instalada</w:t>
      </w:r>
      <w:r w:rsidR="00047F90">
        <w:rPr>
          <w:color w:val="000000" w:themeColor="text1"/>
          <w:sz w:val="24"/>
          <w:szCs w:val="24"/>
        </w:rPr>
        <w:t>s</w:t>
      </w:r>
      <w:r w:rsidR="00113666" w:rsidRPr="006C2A88">
        <w:rPr>
          <w:color w:val="000000" w:themeColor="text1"/>
          <w:sz w:val="24"/>
          <w:szCs w:val="24"/>
        </w:rPr>
        <w:t>, sempre que possível, dentro do</w:t>
      </w:r>
      <w:r w:rsidR="00A66B9F" w:rsidRPr="006C2A88">
        <w:rPr>
          <w:color w:val="000000" w:themeColor="text1"/>
          <w:sz w:val="24"/>
          <w:szCs w:val="24"/>
        </w:rPr>
        <w:t>s imóveis</w:t>
      </w:r>
      <w:r w:rsidR="00113666" w:rsidRPr="006C2A88">
        <w:rPr>
          <w:color w:val="000000" w:themeColor="text1"/>
          <w:sz w:val="24"/>
          <w:szCs w:val="24"/>
        </w:rPr>
        <w:t>, evitando</w:t>
      </w:r>
      <w:r w:rsidR="00B12AFE" w:rsidRPr="006C2A88">
        <w:rPr>
          <w:color w:val="000000" w:themeColor="text1"/>
          <w:sz w:val="24"/>
          <w:szCs w:val="24"/>
        </w:rPr>
        <w:t xml:space="preserve"> a</w:t>
      </w:r>
      <w:r w:rsidR="0087298E" w:rsidRPr="006C2A88">
        <w:rPr>
          <w:color w:val="000000" w:themeColor="text1"/>
          <w:sz w:val="24"/>
          <w:szCs w:val="24"/>
        </w:rPr>
        <w:t xml:space="preserve"> interrupção de </w:t>
      </w:r>
      <w:r w:rsidR="00113666" w:rsidRPr="006C2A88">
        <w:rPr>
          <w:color w:val="000000" w:themeColor="text1"/>
          <w:sz w:val="24"/>
          <w:szCs w:val="24"/>
        </w:rPr>
        <w:t>calçadas.</w:t>
      </w:r>
    </w:p>
    <w:p w14:paraId="5A729EB1" w14:textId="77777777" w:rsidR="00926144" w:rsidRPr="00C87519" w:rsidRDefault="00926144" w:rsidP="00FE2C4A">
      <w:pPr>
        <w:spacing w:before="120" w:after="120" w:line="240" w:lineRule="auto"/>
        <w:jc w:val="both"/>
        <w:rPr>
          <w:color w:val="000000" w:themeColor="text1"/>
          <w:sz w:val="24"/>
          <w:szCs w:val="24"/>
        </w:rPr>
      </w:pPr>
    </w:p>
    <w:p w14:paraId="3BE99584" w14:textId="0BEEF8E1" w:rsidR="005B12EB" w:rsidRPr="00F73EF4" w:rsidRDefault="005B12EB" w:rsidP="005B12EB">
      <w:pPr>
        <w:pStyle w:val="Ttulo5"/>
        <w:jc w:val="center"/>
        <w:rPr>
          <w:rFonts w:asciiTheme="minorHAnsi" w:hAnsiTheme="minorHAnsi"/>
          <w:b/>
          <w:color w:val="auto"/>
          <w:sz w:val="24"/>
        </w:rPr>
      </w:pPr>
      <w:r w:rsidRPr="00F73EF4">
        <w:rPr>
          <w:rFonts w:asciiTheme="minorHAnsi" w:hAnsiTheme="minorHAnsi"/>
          <w:b/>
          <w:color w:val="auto"/>
          <w:sz w:val="24"/>
        </w:rPr>
        <w:t>Subseção I</w:t>
      </w:r>
      <w:r w:rsidR="00183E8B">
        <w:rPr>
          <w:rFonts w:asciiTheme="minorHAnsi" w:hAnsiTheme="minorHAnsi"/>
          <w:b/>
          <w:color w:val="auto"/>
          <w:sz w:val="24"/>
        </w:rPr>
        <w:t>I</w:t>
      </w:r>
    </w:p>
    <w:p w14:paraId="0B19BFA6" w14:textId="3E3B8DCD" w:rsidR="005B12EB" w:rsidRPr="00F73EF4" w:rsidRDefault="005B12EB" w:rsidP="005B12EB">
      <w:pPr>
        <w:pStyle w:val="Ttulo5"/>
        <w:jc w:val="center"/>
        <w:rPr>
          <w:rFonts w:asciiTheme="minorHAnsi" w:hAnsiTheme="minorHAnsi"/>
          <w:b/>
          <w:color w:val="auto"/>
          <w:sz w:val="24"/>
        </w:rPr>
      </w:pPr>
      <w:r>
        <w:rPr>
          <w:rFonts w:asciiTheme="minorHAnsi" w:hAnsiTheme="minorHAnsi"/>
          <w:b/>
          <w:color w:val="auto"/>
          <w:sz w:val="24"/>
        </w:rPr>
        <w:t>Dos espaços públicos</w:t>
      </w:r>
    </w:p>
    <w:p w14:paraId="0DBBCEC3" w14:textId="77777777" w:rsidR="005B12EB" w:rsidRDefault="005B12EB" w:rsidP="00C87519">
      <w:pPr>
        <w:pStyle w:val="Default"/>
        <w:spacing w:before="120" w:after="120"/>
        <w:ind w:left="12" w:firstLine="360"/>
        <w:jc w:val="both"/>
        <w:rPr>
          <w:rFonts w:asciiTheme="minorHAnsi" w:hAnsiTheme="minorHAnsi"/>
          <w:i/>
          <w:color w:val="auto"/>
        </w:rPr>
      </w:pPr>
    </w:p>
    <w:p w14:paraId="3A4E6B50" w14:textId="25FAF8F6" w:rsidR="005470E7" w:rsidRPr="00C87519" w:rsidRDefault="00EE49F3" w:rsidP="00C87519">
      <w:pPr>
        <w:pStyle w:val="Default"/>
        <w:spacing w:before="120" w:after="120"/>
        <w:ind w:left="12" w:firstLine="360"/>
        <w:jc w:val="both"/>
        <w:rPr>
          <w:rFonts w:asciiTheme="minorHAnsi" w:hAnsiTheme="minorHAnsi"/>
          <w:color w:val="000000" w:themeColor="text1"/>
        </w:rPr>
      </w:pPr>
      <w:r w:rsidRPr="00C87519">
        <w:rPr>
          <w:rFonts w:asciiTheme="minorHAnsi" w:hAnsiTheme="minorHAnsi"/>
          <w:color w:val="000000" w:themeColor="text1"/>
        </w:rPr>
        <w:t xml:space="preserve">Art. </w:t>
      </w:r>
      <w:r w:rsidR="001915E0">
        <w:rPr>
          <w:rFonts w:asciiTheme="minorHAnsi" w:hAnsiTheme="minorHAnsi"/>
          <w:color w:val="000000" w:themeColor="text1"/>
        </w:rPr>
        <w:t>12</w:t>
      </w:r>
      <w:r w:rsidR="00935854">
        <w:rPr>
          <w:rFonts w:asciiTheme="minorHAnsi" w:hAnsiTheme="minorHAnsi"/>
          <w:color w:val="000000" w:themeColor="text1"/>
        </w:rPr>
        <w:t>.</w:t>
      </w:r>
      <w:r w:rsidR="00935854" w:rsidRPr="00C87519">
        <w:rPr>
          <w:rFonts w:asciiTheme="minorHAnsi" w:hAnsiTheme="minorHAnsi"/>
          <w:color w:val="000000" w:themeColor="text1"/>
        </w:rPr>
        <w:t xml:space="preserve"> S</w:t>
      </w:r>
      <w:r w:rsidR="00935854">
        <w:rPr>
          <w:rFonts w:asciiTheme="minorHAnsi" w:hAnsiTheme="minorHAnsi"/>
          <w:color w:val="000000" w:themeColor="text1"/>
        </w:rPr>
        <w:t>erão</w:t>
      </w:r>
      <w:r w:rsidR="00935854" w:rsidRPr="00C87519">
        <w:rPr>
          <w:rFonts w:asciiTheme="minorHAnsi" w:hAnsiTheme="minorHAnsi"/>
          <w:color w:val="000000" w:themeColor="text1"/>
        </w:rPr>
        <w:t xml:space="preserve"> </w:t>
      </w:r>
      <w:r w:rsidR="005470E7" w:rsidRPr="00C87519">
        <w:rPr>
          <w:rFonts w:asciiTheme="minorHAnsi" w:hAnsiTheme="minorHAnsi"/>
          <w:color w:val="000000" w:themeColor="text1"/>
        </w:rPr>
        <w:t>diretrizes de preservação para os espaços públicos:</w:t>
      </w:r>
    </w:p>
    <w:p w14:paraId="115AA815" w14:textId="000F4F27" w:rsidR="00935854" w:rsidRPr="00C87519" w:rsidRDefault="00935854" w:rsidP="00C87519">
      <w:pPr>
        <w:pStyle w:val="Default"/>
        <w:spacing w:before="120" w:after="120"/>
        <w:ind w:firstLine="372"/>
        <w:jc w:val="both"/>
        <w:rPr>
          <w:rFonts w:asciiTheme="minorHAnsi" w:hAnsiTheme="minorHAnsi"/>
        </w:rPr>
      </w:pPr>
      <w:r>
        <w:rPr>
          <w:rFonts w:asciiTheme="minorHAnsi" w:hAnsiTheme="minorHAnsi"/>
        </w:rPr>
        <w:t>I - a</w:t>
      </w:r>
      <w:r w:rsidRPr="00C87519">
        <w:rPr>
          <w:rFonts w:asciiTheme="minorHAnsi" w:hAnsiTheme="minorHAnsi"/>
        </w:rPr>
        <w:t xml:space="preserve">ssegurar </w:t>
      </w:r>
      <w:r w:rsidR="005470E7" w:rsidRPr="00C87519">
        <w:rPr>
          <w:rFonts w:asciiTheme="minorHAnsi" w:hAnsiTheme="minorHAnsi"/>
        </w:rPr>
        <w:t>o</w:t>
      </w:r>
      <w:r w:rsidR="000B7DF0" w:rsidRPr="00C87519">
        <w:rPr>
          <w:rFonts w:asciiTheme="minorHAnsi" w:hAnsiTheme="minorHAnsi"/>
        </w:rPr>
        <w:t xml:space="preserve"> seu protagonismo enquanto parte imprescindível da morfologia urbana, polarizadora da identidade do conjunto protegido</w:t>
      </w:r>
      <w:r>
        <w:rPr>
          <w:rFonts w:asciiTheme="minorHAnsi" w:hAnsiTheme="minorHAnsi"/>
        </w:rPr>
        <w:t>;</w:t>
      </w:r>
    </w:p>
    <w:p w14:paraId="7C26A36A" w14:textId="2C67CB14" w:rsidR="000B7DF0" w:rsidRPr="00C87519" w:rsidRDefault="00935854" w:rsidP="00C87519">
      <w:pPr>
        <w:pStyle w:val="Default"/>
        <w:spacing w:before="120" w:after="120"/>
        <w:ind w:firstLine="372"/>
        <w:jc w:val="both"/>
        <w:rPr>
          <w:rFonts w:asciiTheme="minorHAnsi" w:hAnsiTheme="minorHAnsi"/>
        </w:rPr>
      </w:pPr>
      <w:r>
        <w:rPr>
          <w:rFonts w:asciiTheme="minorHAnsi" w:hAnsiTheme="minorHAnsi"/>
        </w:rPr>
        <w:t>II - a</w:t>
      </w:r>
      <w:r w:rsidRPr="00C87519">
        <w:rPr>
          <w:rFonts w:asciiTheme="minorHAnsi" w:hAnsiTheme="minorHAnsi"/>
        </w:rPr>
        <w:t xml:space="preserve">ssegurar </w:t>
      </w:r>
      <w:r w:rsidR="000B7DF0" w:rsidRPr="00C87519">
        <w:rPr>
          <w:rFonts w:asciiTheme="minorHAnsi" w:hAnsiTheme="minorHAnsi"/>
        </w:rPr>
        <w:t>as condições para que as práticas sociais, atividades cotidianas e lógicas de convivência e de sociabilidade tradicionais neles se desenvolvam, trazendo urbanidade ao conjunto tombado</w:t>
      </w:r>
      <w:r>
        <w:rPr>
          <w:rFonts w:asciiTheme="minorHAnsi" w:hAnsiTheme="minorHAnsi"/>
        </w:rPr>
        <w:t>;</w:t>
      </w:r>
    </w:p>
    <w:p w14:paraId="6929E65F" w14:textId="15C05500" w:rsidR="00B27C2A" w:rsidRPr="00C87519" w:rsidRDefault="00D614BD" w:rsidP="00C87519">
      <w:pPr>
        <w:pStyle w:val="Default"/>
        <w:spacing w:before="120" w:after="120"/>
        <w:ind w:firstLine="372"/>
        <w:jc w:val="both"/>
        <w:rPr>
          <w:rFonts w:asciiTheme="minorHAnsi" w:hAnsiTheme="minorHAnsi"/>
        </w:rPr>
      </w:pPr>
      <w:r>
        <w:rPr>
          <w:rFonts w:asciiTheme="minorHAnsi" w:hAnsiTheme="minorHAnsi"/>
        </w:rPr>
        <w:t>III</w:t>
      </w:r>
      <w:r w:rsidR="00935854">
        <w:rPr>
          <w:rFonts w:asciiTheme="minorHAnsi" w:hAnsiTheme="minorHAnsi"/>
        </w:rPr>
        <w:t xml:space="preserve"> - p</w:t>
      </w:r>
      <w:r w:rsidR="00935854" w:rsidRPr="00C87519">
        <w:rPr>
          <w:rFonts w:asciiTheme="minorHAnsi" w:hAnsiTheme="minorHAnsi"/>
        </w:rPr>
        <w:t xml:space="preserve">riorizar </w:t>
      </w:r>
      <w:r w:rsidR="00B27C2A" w:rsidRPr="00C87519">
        <w:rPr>
          <w:rFonts w:asciiTheme="minorHAnsi" w:hAnsiTheme="minorHAnsi"/>
        </w:rPr>
        <w:t>a circulação do pedestre e a restrição ao estacionamento de veículos</w:t>
      </w:r>
      <w:r w:rsidR="00935854">
        <w:rPr>
          <w:rFonts w:asciiTheme="minorHAnsi" w:hAnsiTheme="minorHAnsi"/>
        </w:rPr>
        <w:t>; e</w:t>
      </w:r>
    </w:p>
    <w:p w14:paraId="2D4F55C4" w14:textId="0E89A8C9" w:rsidR="00FE2C4A" w:rsidRPr="00C87519" w:rsidRDefault="00D614BD" w:rsidP="00C87519">
      <w:pPr>
        <w:pStyle w:val="Default"/>
        <w:spacing w:before="120" w:after="120"/>
        <w:ind w:firstLine="372"/>
        <w:jc w:val="both"/>
        <w:rPr>
          <w:rFonts w:asciiTheme="minorHAnsi" w:hAnsiTheme="minorHAnsi"/>
        </w:rPr>
      </w:pPr>
      <w:r>
        <w:rPr>
          <w:rFonts w:asciiTheme="minorHAnsi" w:hAnsiTheme="minorHAnsi"/>
        </w:rPr>
        <w:t>I</w:t>
      </w:r>
      <w:r w:rsidR="00935854">
        <w:rPr>
          <w:rFonts w:asciiTheme="minorHAnsi" w:hAnsiTheme="minorHAnsi"/>
        </w:rPr>
        <w:t>V - e</w:t>
      </w:r>
      <w:r w:rsidR="00935854" w:rsidRPr="00C87519">
        <w:rPr>
          <w:rFonts w:asciiTheme="minorHAnsi" w:hAnsiTheme="minorHAnsi"/>
        </w:rPr>
        <w:t xml:space="preserve">liminar </w:t>
      </w:r>
      <w:r w:rsidR="00FE2C4A" w:rsidRPr="00C87519">
        <w:rPr>
          <w:rFonts w:asciiTheme="minorHAnsi" w:hAnsiTheme="minorHAnsi"/>
        </w:rPr>
        <w:t xml:space="preserve">gradativamente a poluição visual circundante, sendo recomendado o </w:t>
      </w:r>
      <w:proofErr w:type="spellStart"/>
      <w:r w:rsidR="00FE2C4A" w:rsidRPr="00C87519">
        <w:rPr>
          <w:rFonts w:asciiTheme="minorHAnsi" w:hAnsiTheme="minorHAnsi"/>
        </w:rPr>
        <w:t>embutimento</w:t>
      </w:r>
      <w:proofErr w:type="spellEnd"/>
      <w:r w:rsidR="00FE2C4A" w:rsidRPr="00C87519">
        <w:rPr>
          <w:rFonts w:asciiTheme="minorHAnsi" w:hAnsiTheme="minorHAnsi"/>
        </w:rPr>
        <w:t xml:space="preserve"> de fiação elétrica.</w:t>
      </w:r>
    </w:p>
    <w:p w14:paraId="7A62706D" w14:textId="282DB3C9" w:rsidR="0037767A" w:rsidRPr="00C87519" w:rsidRDefault="0037767A" w:rsidP="00C87519">
      <w:pPr>
        <w:pStyle w:val="Default"/>
        <w:spacing w:before="120" w:after="120"/>
        <w:ind w:left="12" w:firstLine="360"/>
        <w:jc w:val="both"/>
        <w:rPr>
          <w:rFonts w:asciiTheme="minorHAnsi" w:hAnsiTheme="minorHAnsi"/>
        </w:rPr>
      </w:pPr>
      <w:r w:rsidRPr="00C87519">
        <w:rPr>
          <w:rFonts w:asciiTheme="minorHAnsi" w:hAnsiTheme="minorHAnsi"/>
          <w:color w:val="000000" w:themeColor="text1"/>
        </w:rPr>
        <w:t>Art.</w:t>
      </w:r>
      <w:r w:rsidR="00663451">
        <w:rPr>
          <w:rFonts w:asciiTheme="minorHAnsi" w:hAnsiTheme="minorHAnsi"/>
          <w:color w:val="000000" w:themeColor="text1"/>
        </w:rPr>
        <w:t xml:space="preserve"> </w:t>
      </w:r>
      <w:r w:rsidR="001915E0">
        <w:rPr>
          <w:rFonts w:asciiTheme="minorHAnsi" w:hAnsiTheme="minorHAnsi"/>
          <w:color w:val="000000" w:themeColor="text1"/>
        </w:rPr>
        <w:t>13</w:t>
      </w:r>
      <w:r w:rsidR="00935854">
        <w:rPr>
          <w:rFonts w:asciiTheme="minorHAnsi" w:hAnsiTheme="minorHAnsi"/>
          <w:color w:val="000000" w:themeColor="text1"/>
        </w:rPr>
        <w:t>.</w:t>
      </w:r>
      <w:r w:rsidR="00935854" w:rsidRPr="00C87519">
        <w:rPr>
          <w:rFonts w:asciiTheme="minorHAnsi" w:hAnsiTheme="minorHAnsi"/>
          <w:color w:val="000000" w:themeColor="text1"/>
        </w:rPr>
        <w:t xml:space="preserve"> </w:t>
      </w:r>
      <w:r w:rsidRPr="00C87519">
        <w:rPr>
          <w:rFonts w:asciiTheme="minorHAnsi" w:hAnsiTheme="minorHAnsi"/>
        </w:rPr>
        <w:t xml:space="preserve">Os projetos de intervenção </w:t>
      </w:r>
      <w:r w:rsidR="00935854" w:rsidRPr="00C87519">
        <w:rPr>
          <w:rFonts w:asciiTheme="minorHAnsi" w:hAnsiTheme="minorHAnsi"/>
        </w:rPr>
        <w:t>deve</w:t>
      </w:r>
      <w:r w:rsidR="00935854">
        <w:rPr>
          <w:rFonts w:asciiTheme="minorHAnsi" w:hAnsiTheme="minorHAnsi"/>
        </w:rPr>
        <w:t>rão</w:t>
      </w:r>
      <w:r w:rsidR="00935854" w:rsidRPr="00C87519">
        <w:rPr>
          <w:rFonts w:asciiTheme="minorHAnsi" w:hAnsiTheme="minorHAnsi"/>
        </w:rPr>
        <w:t xml:space="preserve"> </w:t>
      </w:r>
      <w:r w:rsidRPr="00C87519">
        <w:rPr>
          <w:rFonts w:asciiTheme="minorHAnsi" w:hAnsiTheme="minorHAnsi"/>
        </w:rPr>
        <w:t xml:space="preserve">considerar o espaço em sua integralidade, </w:t>
      </w:r>
      <w:r w:rsidR="005A2F67">
        <w:rPr>
          <w:rFonts w:asciiTheme="minorHAnsi" w:hAnsiTheme="minorHAnsi"/>
        </w:rPr>
        <w:t>devendo ser evitadas</w:t>
      </w:r>
      <w:r w:rsidR="005A2F67" w:rsidRPr="00C87519">
        <w:rPr>
          <w:rFonts w:asciiTheme="minorHAnsi" w:hAnsiTheme="minorHAnsi"/>
        </w:rPr>
        <w:t xml:space="preserve"> </w:t>
      </w:r>
      <w:r w:rsidRPr="00C87519">
        <w:rPr>
          <w:rFonts w:asciiTheme="minorHAnsi" w:hAnsiTheme="minorHAnsi"/>
        </w:rPr>
        <w:t>as alterações fragmentadas e injustificadas.</w:t>
      </w:r>
    </w:p>
    <w:p w14:paraId="0E9A8966" w14:textId="71C239C9" w:rsidR="0037767A" w:rsidRPr="00C87519" w:rsidRDefault="0037767A" w:rsidP="00C87519">
      <w:pPr>
        <w:pStyle w:val="Default"/>
        <w:spacing w:before="120" w:after="120"/>
        <w:ind w:firstLine="372"/>
        <w:jc w:val="both"/>
        <w:rPr>
          <w:rFonts w:asciiTheme="minorHAnsi" w:hAnsiTheme="minorHAnsi"/>
        </w:rPr>
      </w:pPr>
      <w:r w:rsidRPr="00C87519">
        <w:rPr>
          <w:rFonts w:asciiTheme="minorHAnsi" w:hAnsiTheme="minorHAnsi"/>
        </w:rPr>
        <w:t xml:space="preserve">Art. </w:t>
      </w:r>
      <w:r w:rsidR="001915E0">
        <w:rPr>
          <w:rFonts w:asciiTheme="minorHAnsi" w:hAnsiTheme="minorHAnsi"/>
        </w:rPr>
        <w:t>14</w:t>
      </w:r>
      <w:r w:rsidR="00935854">
        <w:rPr>
          <w:rFonts w:asciiTheme="minorHAnsi" w:hAnsiTheme="minorHAnsi"/>
        </w:rPr>
        <w:t>.</w:t>
      </w:r>
      <w:r w:rsidR="00935854" w:rsidRPr="00C87519">
        <w:rPr>
          <w:rFonts w:asciiTheme="minorHAnsi" w:hAnsiTheme="minorHAnsi"/>
        </w:rPr>
        <w:t xml:space="preserve"> </w:t>
      </w:r>
      <w:ins w:id="78" w:author="Felipe Monteiro dos Santos" w:date="2022-01-17T17:43:00Z">
        <w:r w:rsidR="00BC6A27" w:rsidRPr="00BC6A27">
          <w:rPr>
            <w:rFonts w:asciiTheme="minorHAnsi" w:hAnsiTheme="minorHAnsi"/>
          </w:rPr>
          <w:t>Será vedada</w:t>
        </w:r>
      </w:ins>
      <w:ins w:id="79" w:author="Felipe Monteiro dos Santos" w:date="2022-01-17T17:44:00Z">
        <w:r w:rsidR="00BC6A27">
          <w:rPr>
            <w:rFonts w:asciiTheme="minorHAnsi" w:hAnsiTheme="minorHAnsi"/>
          </w:rPr>
          <w:t>, na área de tombamento,</w:t>
        </w:r>
      </w:ins>
      <w:ins w:id="80" w:author="Felipe Monteiro dos Santos" w:date="2022-01-17T17:43:00Z">
        <w:r w:rsidR="00BC6A27" w:rsidRPr="00BC6A27">
          <w:rPr>
            <w:rFonts w:asciiTheme="minorHAnsi" w:hAnsiTheme="minorHAnsi"/>
          </w:rPr>
          <w:t xml:space="preserve"> a criação de novos lotes em espaços em que há bens de uso comum do povo, como ruas, praças</w:t>
        </w:r>
      </w:ins>
      <w:ins w:id="81" w:author="Felipe Monteiro dos Santos" w:date="2022-01-17T17:46:00Z">
        <w:r w:rsidR="00F06498">
          <w:rPr>
            <w:rFonts w:asciiTheme="minorHAnsi" w:hAnsiTheme="minorHAnsi"/>
          </w:rPr>
          <w:t>,</w:t>
        </w:r>
      </w:ins>
      <w:ins w:id="82" w:author="Felipe Monteiro dos Santos" w:date="2022-01-17T17:43:00Z">
        <w:r w:rsidR="00BC6A27" w:rsidRPr="00BC6A27">
          <w:rPr>
            <w:rFonts w:asciiTheme="minorHAnsi" w:hAnsiTheme="minorHAnsi"/>
          </w:rPr>
          <w:t xml:space="preserve"> largos</w:t>
        </w:r>
      </w:ins>
      <w:ins w:id="83" w:author="Felipe Monteiro dos Santos" w:date="2022-01-17T17:46:00Z">
        <w:r w:rsidR="00BC6A27">
          <w:rPr>
            <w:rFonts w:asciiTheme="minorHAnsi" w:hAnsiTheme="minorHAnsi"/>
          </w:rPr>
          <w:t xml:space="preserve"> etc.</w:t>
        </w:r>
      </w:ins>
      <w:del w:id="84" w:author="Felipe Monteiro dos Santos" w:date="2022-01-17T17:43:00Z">
        <w:r w:rsidR="00935854" w:rsidDel="00BC6A27">
          <w:rPr>
            <w:rFonts w:asciiTheme="minorHAnsi" w:hAnsiTheme="minorHAnsi"/>
          </w:rPr>
          <w:delText>Será</w:delText>
        </w:r>
        <w:r w:rsidR="00ED5980" w:rsidRPr="00C87519" w:rsidDel="00BC6A27">
          <w:rPr>
            <w:rFonts w:asciiTheme="minorHAnsi" w:hAnsiTheme="minorHAnsi"/>
          </w:rPr>
          <w:delText xml:space="preserve"> </w:delText>
        </w:r>
        <w:r w:rsidR="000169E7" w:rsidDel="00BC6A27">
          <w:rPr>
            <w:rFonts w:asciiTheme="minorHAnsi" w:hAnsiTheme="minorHAnsi"/>
          </w:rPr>
          <w:delText>vedada</w:delText>
        </w:r>
        <w:r w:rsidR="00D614BD" w:rsidDel="00BC6A27">
          <w:rPr>
            <w:rFonts w:asciiTheme="minorHAnsi" w:hAnsiTheme="minorHAnsi"/>
          </w:rPr>
          <w:delText xml:space="preserve"> a criação de novos lotes</w:delText>
        </w:r>
      </w:del>
      <w:ins w:id="85" w:author="Microsoft Office User" w:date="2021-12-07T10:40:00Z">
        <w:del w:id="86" w:author="Felipe Monteiro dos Santos" w:date="2022-01-17T17:43:00Z">
          <w:r w:rsidR="00473256" w:rsidDel="00BC6A27">
            <w:rPr>
              <w:rFonts w:asciiTheme="minorHAnsi" w:hAnsiTheme="minorHAnsi"/>
            </w:rPr>
            <w:delText xml:space="preserve"> em espaços públicos</w:delText>
          </w:r>
        </w:del>
      </w:ins>
      <w:ins w:id="87" w:author="Microsoft Office User" w:date="2021-12-29T17:05:00Z">
        <w:del w:id="88" w:author="Felipe Monteiro dos Santos" w:date="2022-01-17T17:43:00Z">
          <w:r w:rsidR="00C164D2" w:rsidDel="00BC6A27">
            <w:rPr>
              <w:rFonts w:asciiTheme="minorHAnsi" w:hAnsiTheme="minorHAnsi"/>
            </w:rPr>
            <w:delText xml:space="preserve"> destinados a</w:delText>
          </w:r>
        </w:del>
        <w:del w:id="89" w:author="Felipe Monteiro dos Santos" w:date="2022-01-17T16:24:00Z">
          <w:r w:rsidR="00C164D2" w:rsidDel="002F0F24">
            <w:rPr>
              <w:rFonts w:asciiTheme="minorHAnsi" w:hAnsiTheme="minorHAnsi"/>
            </w:rPr>
            <w:delText>o</w:delText>
          </w:r>
        </w:del>
        <w:del w:id="90" w:author="Felipe Monteiro dos Santos" w:date="2022-01-17T17:43:00Z">
          <w:r w:rsidR="00C164D2" w:rsidDel="00BC6A27">
            <w:rPr>
              <w:rFonts w:asciiTheme="minorHAnsi" w:hAnsiTheme="minorHAnsi"/>
            </w:rPr>
            <w:delText xml:space="preserve"> uso comum, como ruas, praças e largos</w:delText>
          </w:r>
        </w:del>
      </w:ins>
      <w:del w:id="91" w:author="Felipe Monteiro dos Santos" w:date="2022-01-17T17:44:00Z">
        <w:r w:rsidR="00D614BD" w:rsidDel="00BC6A27">
          <w:rPr>
            <w:rFonts w:asciiTheme="minorHAnsi" w:hAnsiTheme="minorHAnsi"/>
          </w:rPr>
          <w:delText>.</w:delText>
        </w:r>
      </w:del>
    </w:p>
    <w:p w14:paraId="1674EB90" w14:textId="146807AC" w:rsidR="00473256" w:rsidRPr="00C87519" w:rsidDel="0099330E" w:rsidRDefault="0037767A" w:rsidP="00C87519">
      <w:pPr>
        <w:pStyle w:val="Default"/>
        <w:spacing w:before="120" w:after="120"/>
        <w:ind w:firstLine="372"/>
        <w:jc w:val="both"/>
        <w:rPr>
          <w:del w:id="92" w:author="Microsoft Office User" w:date="2021-12-29T17:17:00Z"/>
          <w:rFonts w:asciiTheme="minorHAnsi" w:hAnsiTheme="minorHAnsi"/>
        </w:rPr>
      </w:pPr>
      <w:del w:id="93" w:author="Microsoft Office User" w:date="2021-12-29T17:17:00Z">
        <w:r w:rsidRPr="00C87519" w:rsidDel="0099330E">
          <w:rPr>
            <w:rFonts w:asciiTheme="minorHAnsi" w:hAnsiTheme="minorHAnsi"/>
          </w:rPr>
          <w:delText xml:space="preserve">Art. </w:delText>
        </w:r>
        <w:r w:rsidR="001915E0" w:rsidDel="0099330E">
          <w:rPr>
            <w:rFonts w:asciiTheme="minorHAnsi" w:hAnsiTheme="minorHAnsi"/>
          </w:rPr>
          <w:delText>15</w:delText>
        </w:r>
        <w:r w:rsidR="00935854" w:rsidDel="0099330E">
          <w:rPr>
            <w:rFonts w:asciiTheme="minorHAnsi" w:hAnsiTheme="minorHAnsi"/>
          </w:rPr>
          <w:delText>.</w:delText>
        </w:r>
        <w:r w:rsidR="00935854" w:rsidRPr="00C87519" w:rsidDel="0099330E">
          <w:rPr>
            <w:rFonts w:asciiTheme="minorHAnsi" w:hAnsiTheme="minorHAnsi"/>
          </w:rPr>
          <w:delText xml:space="preserve"> </w:delText>
        </w:r>
        <w:r w:rsidR="00935854" w:rsidDel="0099330E">
          <w:rPr>
            <w:rFonts w:asciiTheme="minorHAnsi" w:hAnsiTheme="minorHAnsi"/>
          </w:rPr>
          <w:delText>Será</w:delText>
        </w:r>
        <w:r w:rsidR="00935854" w:rsidRPr="00C87519" w:rsidDel="0099330E">
          <w:rPr>
            <w:rFonts w:asciiTheme="minorHAnsi" w:hAnsiTheme="minorHAnsi"/>
          </w:rPr>
          <w:delText xml:space="preserve"> </w:delText>
        </w:r>
      </w:del>
      <w:del w:id="94" w:author="Microsoft Office User" w:date="2021-12-07T10:41:00Z">
        <w:r w:rsidRPr="00C87519" w:rsidDel="00473256">
          <w:rPr>
            <w:rFonts w:asciiTheme="minorHAnsi" w:hAnsiTheme="minorHAnsi"/>
          </w:rPr>
          <w:delText xml:space="preserve">vedada </w:delText>
        </w:r>
      </w:del>
      <w:del w:id="95" w:author="Microsoft Office User" w:date="2021-12-29T17:17:00Z">
        <w:r w:rsidRPr="00C87519" w:rsidDel="0099330E">
          <w:rPr>
            <w:rFonts w:asciiTheme="minorHAnsi" w:hAnsiTheme="minorHAnsi"/>
          </w:rPr>
          <w:delText>a instalação de equipamentos publicitários no espaço público.</w:delText>
        </w:r>
      </w:del>
    </w:p>
    <w:p w14:paraId="5D880F8F" w14:textId="002E172C" w:rsidR="00BA7832" w:rsidRPr="00C87519" w:rsidRDefault="00BA7832" w:rsidP="00BA7832">
      <w:pPr>
        <w:pStyle w:val="Default"/>
        <w:spacing w:before="120" w:after="120"/>
        <w:ind w:firstLine="372"/>
        <w:jc w:val="both"/>
        <w:rPr>
          <w:rFonts w:asciiTheme="minorHAnsi" w:hAnsiTheme="minorHAnsi"/>
        </w:rPr>
      </w:pPr>
      <w:r w:rsidRPr="00C87519">
        <w:rPr>
          <w:rFonts w:asciiTheme="minorHAnsi" w:hAnsiTheme="minorHAnsi"/>
          <w:color w:val="000000" w:themeColor="text1"/>
        </w:rPr>
        <w:t xml:space="preserve">Art. </w:t>
      </w:r>
      <w:r w:rsidR="001915E0">
        <w:rPr>
          <w:rFonts w:asciiTheme="minorHAnsi" w:hAnsiTheme="minorHAnsi"/>
          <w:color w:val="000000" w:themeColor="text1"/>
        </w:rPr>
        <w:t>1</w:t>
      </w:r>
      <w:ins w:id="96" w:author="Microsoft Office User" w:date="2021-12-30T10:10:00Z">
        <w:r w:rsidR="00AA0BCA">
          <w:rPr>
            <w:rFonts w:asciiTheme="minorHAnsi" w:hAnsiTheme="minorHAnsi"/>
            <w:color w:val="000000" w:themeColor="text1"/>
          </w:rPr>
          <w:t>5</w:t>
        </w:r>
      </w:ins>
      <w:del w:id="97" w:author="Microsoft Office User" w:date="2021-12-30T10:10:00Z">
        <w:r w:rsidR="001915E0" w:rsidDel="00AA0BCA">
          <w:rPr>
            <w:rFonts w:asciiTheme="minorHAnsi" w:hAnsiTheme="minorHAnsi"/>
            <w:color w:val="000000" w:themeColor="text1"/>
          </w:rPr>
          <w:delText>6</w:delText>
        </w:r>
      </w:del>
      <w:r>
        <w:rPr>
          <w:rFonts w:asciiTheme="minorHAnsi" w:hAnsiTheme="minorHAnsi"/>
          <w:color w:val="000000" w:themeColor="text1"/>
        </w:rPr>
        <w:t>.</w:t>
      </w:r>
      <w:r w:rsidRPr="00C87519">
        <w:rPr>
          <w:rFonts w:asciiTheme="minorHAnsi" w:hAnsiTheme="minorHAnsi"/>
          <w:color w:val="000000" w:themeColor="text1"/>
        </w:rPr>
        <w:t xml:space="preserve"> </w:t>
      </w:r>
      <w:r w:rsidRPr="00C87519">
        <w:rPr>
          <w:rFonts w:asciiTheme="minorHAnsi" w:hAnsiTheme="minorHAnsi"/>
        </w:rPr>
        <w:t>A mudança no paisagismo dos espaços públicos</w:t>
      </w:r>
      <w:r>
        <w:rPr>
          <w:rFonts w:asciiTheme="minorHAnsi" w:hAnsiTheme="minorHAnsi"/>
        </w:rPr>
        <w:t xml:space="preserve"> e</w:t>
      </w:r>
      <w:r w:rsidRPr="00C87519">
        <w:rPr>
          <w:rFonts w:asciiTheme="minorHAnsi" w:hAnsiTheme="minorHAnsi"/>
        </w:rPr>
        <w:t xml:space="preserve"> a troca de materiais</w:t>
      </w:r>
      <w:r>
        <w:rPr>
          <w:rFonts w:asciiTheme="minorHAnsi" w:hAnsiTheme="minorHAnsi"/>
        </w:rPr>
        <w:t>, canteiros</w:t>
      </w:r>
      <w:r w:rsidRPr="00C87519">
        <w:rPr>
          <w:rFonts w:asciiTheme="minorHAnsi" w:hAnsiTheme="minorHAnsi"/>
        </w:rPr>
        <w:t xml:space="preserve"> ou espécies não configura</w:t>
      </w:r>
      <w:r w:rsidR="001915E0">
        <w:rPr>
          <w:rFonts w:asciiTheme="minorHAnsi" w:hAnsiTheme="minorHAnsi"/>
        </w:rPr>
        <w:t>rão</w:t>
      </w:r>
      <w:r w:rsidRPr="00C87519">
        <w:rPr>
          <w:rFonts w:asciiTheme="minorHAnsi" w:hAnsiTheme="minorHAnsi"/>
        </w:rPr>
        <w:t xml:space="preserve"> mudança no traçado viário.</w:t>
      </w:r>
    </w:p>
    <w:p w14:paraId="331C6D50" w14:textId="616AF1FD" w:rsidR="0037767A" w:rsidRPr="00C87519" w:rsidRDefault="00BD1DD7" w:rsidP="00C87519">
      <w:pPr>
        <w:pStyle w:val="Default"/>
        <w:spacing w:before="120" w:after="120"/>
        <w:ind w:firstLine="372"/>
        <w:jc w:val="both"/>
        <w:rPr>
          <w:rFonts w:asciiTheme="minorHAnsi" w:hAnsiTheme="minorHAnsi"/>
        </w:rPr>
      </w:pPr>
      <w:r w:rsidRPr="00C87519">
        <w:rPr>
          <w:rFonts w:asciiTheme="minorHAnsi" w:hAnsiTheme="minorHAnsi"/>
          <w:color w:val="000000" w:themeColor="text1"/>
        </w:rPr>
        <w:t xml:space="preserve">Art. </w:t>
      </w:r>
      <w:r w:rsidR="001915E0">
        <w:rPr>
          <w:rFonts w:asciiTheme="minorHAnsi" w:hAnsiTheme="minorHAnsi"/>
          <w:color w:val="000000" w:themeColor="text1"/>
        </w:rPr>
        <w:t>1</w:t>
      </w:r>
      <w:ins w:id="98" w:author="Microsoft Office User" w:date="2021-12-30T10:10:00Z">
        <w:r w:rsidR="00AA0BCA">
          <w:rPr>
            <w:rFonts w:asciiTheme="minorHAnsi" w:hAnsiTheme="minorHAnsi"/>
            <w:color w:val="000000" w:themeColor="text1"/>
          </w:rPr>
          <w:t>6</w:t>
        </w:r>
      </w:ins>
      <w:del w:id="99" w:author="Microsoft Office User" w:date="2021-12-30T10:10:00Z">
        <w:r w:rsidR="001915E0" w:rsidDel="00AA0BCA">
          <w:rPr>
            <w:rFonts w:asciiTheme="minorHAnsi" w:hAnsiTheme="minorHAnsi"/>
            <w:color w:val="000000" w:themeColor="text1"/>
          </w:rPr>
          <w:delText>7</w:delText>
        </w:r>
      </w:del>
      <w:r w:rsidR="00935854">
        <w:rPr>
          <w:rFonts w:asciiTheme="minorHAnsi" w:hAnsiTheme="minorHAnsi"/>
          <w:color w:val="000000" w:themeColor="text1"/>
        </w:rPr>
        <w:t>.</w:t>
      </w:r>
      <w:r w:rsidR="00935854" w:rsidRPr="00C87519">
        <w:rPr>
          <w:rFonts w:asciiTheme="minorHAnsi" w:hAnsiTheme="minorHAnsi"/>
          <w:color w:val="000000" w:themeColor="text1"/>
        </w:rPr>
        <w:t xml:space="preserve"> </w:t>
      </w:r>
      <w:r w:rsidR="0037767A" w:rsidRPr="00C87519">
        <w:rPr>
          <w:rFonts w:asciiTheme="minorHAnsi" w:hAnsiTheme="minorHAnsi"/>
          <w:color w:val="000000" w:themeColor="text1"/>
        </w:rPr>
        <w:t xml:space="preserve">A </w:t>
      </w:r>
      <w:r w:rsidR="0037767A" w:rsidRPr="00C87519">
        <w:rPr>
          <w:rFonts w:asciiTheme="minorHAnsi" w:hAnsiTheme="minorHAnsi"/>
        </w:rPr>
        <w:t xml:space="preserve">implantação </w:t>
      </w:r>
      <w:r w:rsidR="00BA7832">
        <w:rPr>
          <w:rFonts w:asciiTheme="minorHAnsi" w:hAnsiTheme="minorHAnsi"/>
        </w:rPr>
        <w:t xml:space="preserve">de </w:t>
      </w:r>
      <w:r w:rsidR="00CF026F">
        <w:rPr>
          <w:rFonts w:asciiTheme="minorHAnsi" w:hAnsiTheme="minorHAnsi"/>
        </w:rPr>
        <w:t xml:space="preserve">elementos </w:t>
      </w:r>
      <w:r w:rsidR="002F0454">
        <w:rPr>
          <w:rFonts w:asciiTheme="minorHAnsi" w:hAnsiTheme="minorHAnsi"/>
        </w:rPr>
        <w:t xml:space="preserve">construídos, </w:t>
      </w:r>
      <w:r w:rsidR="00CF026F">
        <w:rPr>
          <w:rFonts w:asciiTheme="minorHAnsi" w:hAnsiTheme="minorHAnsi"/>
        </w:rPr>
        <w:t xml:space="preserve">arbustivos, </w:t>
      </w:r>
      <w:r w:rsidR="0037767A" w:rsidRPr="00C87519">
        <w:rPr>
          <w:rFonts w:asciiTheme="minorHAnsi" w:hAnsiTheme="minorHAnsi"/>
        </w:rPr>
        <w:t>mobiliário urbano</w:t>
      </w:r>
      <w:r w:rsidR="00CF026F">
        <w:rPr>
          <w:rFonts w:asciiTheme="minorHAnsi" w:hAnsiTheme="minorHAnsi"/>
        </w:rPr>
        <w:t xml:space="preserve"> ou equipamentos diversos</w:t>
      </w:r>
      <w:r w:rsidR="00BA7832">
        <w:rPr>
          <w:rFonts w:asciiTheme="minorHAnsi" w:hAnsiTheme="minorHAnsi"/>
        </w:rPr>
        <w:t xml:space="preserve"> </w:t>
      </w:r>
      <w:r w:rsidR="002F0454">
        <w:rPr>
          <w:rFonts w:asciiTheme="minorHAnsi" w:hAnsiTheme="minorHAnsi"/>
        </w:rPr>
        <w:t xml:space="preserve">em praças e espaços públicos </w:t>
      </w:r>
      <w:r w:rsidR="0037767A" w:rsidRPr="00C87519">
        <w:rPr>
          <w:rFonts w:asciiTheme="minorHAnsi" w:hAnsiTheme="minorHAnsi"/>
        </w:rPr>
        <w:t>não deve</w:t>
      </w:r>
      <w:r w:rsidR="00CF026F">
        <w:rPr>
          <w:rFonts w:asciiTheme="minorHAnsi" w:hAnsiTheme="minorHAnsi"/>
        </w:rPr>
        <w:t>rá</w:t>
      </w:r>
      <w:r w:rsidR="0037767A" w:rsidRPr="00C87519">
        <w:rPr>
          <w:rFonts w:asciiTheme="minorHAnsi" w:hAnsiTheme="minorHAnsi"/>
        </w:rPr>
        <w:t xml:space="preserve"> impedir o </w:t>
      </w:r>
      <w:r w:rsidR="00935854" w:rsidRPr="00935854">
        <w:rPr>
          <w:rFonts w:asciiTheme="minorHAnsi" w:hAnsiTheme="minorHAnsi"/>
        </w:rPr>
        <w:t>trânsito</w:t>
      </w:r>
      <w:r w:rsidR="00CF026F">
        <w:rPr>
          <w:rFonts w:asciiTheme="minorHAnsi" w:hAnsiTheme="minorHAnsi"/>
        </w:rPr>
        <w:t xml:space="preserve"> de pedestres, o acesso aos espaços públicos, nem obstruir</w:t>
      </w:r>
      <w:r w:rsidR="00CF026F" w:rsidRPr="00C87519">
        <w:rPr>
          <w:rFonts w:asciiTheme="minorHAnsi" w:hAnsiTheme="minorHAnsi"/>
        </w:rPr>
        <w:t xml:space="preserve"> a leitura dos elementos valorados no conjunto, sobretudo das edificações classificadas como NP1 e NP2.</w:t>
      </w:r>
    </w:p>
    <w:p w14:paraId="715824A6" w14:textId="22632654" w:rsidR="000B7DF0" w:rsidRPr="00C87519" w:rsidRDefault="00BD1DD7" w:rsidP="00C87519">
      <w:pPr>
        <w:pStyle w:val="Default"/>
        <w:spacing w:before="120" w:after="120"/>
        <w:ind w:left="12" w:firstLine="360"/>
        <w:jc w:val="both"/>
        <w:rPr>
          <w:rFonts w:asciiTheme="minorHAnsi" w:hAnsiTheme="minorHAnsi"/>
        </w:rPr>
      </w:pPr>
      <w:r w:rsidRPr="00C87519">
        <w:rPr>
          <w:rFonts w:asciiTheme="minorHAnsi" w:hAnsiTheme="minorHAnsi"/>
          <w:color w:val="000000" w:themeColor="text1"/>
        </w:rPr>
        <w:t xml:space="preserve">Art. </w:t>
      </w:r>
      <w:r w:rsidR="001915E0">
        <w:rPr>
          <w:rFonts w:asciiTheme="minorHAnsi" w:hAnsiTheme="minorHAnsi"/>
          <w:color w:val="000000" w:themeColor="text1"/>
        </w:rPr>
        <w:t>1</w:t>
      </w:r>
      <w:ins w:id="100" w:author="Microsoft Office User" w:date="2021-12-30T10:10:00Z">
        <w:r w:rsidR="00AA0BCA">
          <w:rPr>
            <w:rFonts w:asciiTheme="minorHAnsi" w:hAnsiTheme="minorHAnsi"/>
            <w:color w:val="000000" w:themeColor="text1"/>
          </w:rPr>
          <w:t>7</w:t>
        </w:r>
      </w:ins>
      <w:del w:id="101" w:author="Microsoft Office User" w:date="2021-12-30T10:10:00Z">
        <w:r w:rsidR="001915E0" w:rsidDel="00AA0BCA">
          <w:rPr>
            <w:rFonts w:asciiTheme="minorHAnsi" w:hAnsiTheme="minorHAnsi"/>
            <w:color w:val="000000" w:themeColor="text1"/>
          </w:rPr>
          <w:delText>8</w:delText>
        </w:r>
      </w:del>
      <w:r w:rsidR="00663451">
        <w:rPr>
          <w:rFonts w:asciiTheme="minorHAnsi" w:hAnsiTheme="minorHAnsi"/>
          <w:color w:val="000000" w:themeColor="text1"/>
        </w:rPr>
        <w:t>.</w:t>
      </w:r>
      <w:r w:rsidR="00663451" w:rsidRPr="00C87519">
        <w:rPr>
          <w:rFonts w:asciiTheme="minorHAnsi" w:hAnsiTheme="minorHAnsi"/>
          <w:color w:val="000000" w:themeColor="text1"/>
        </w:rPr>
        <w:t xml:space="preserve"> </w:t>
      </w:r>
      <w:r w:rsidR="000B7DF0" w:rsidRPr="00C87519">
        <w:rPr>
          <w:rFonts w:asciiTheme="minorHAnsi" w:hAnsiTheme="minorHAnsi"/>
        </w:rPr>
        <w:t xml:space="preserve">Na </w:t>
      </w:r>
      <w:r w:rsidR="000B7DF0" w:rsidRPr="00C87519">
        <w:rPr>
          <w:rFonts w:asciiTheme="minorHAnsi" w:hAnsiTheme="minorHAnsi"/>
          <w:bCs/>
        </w:rPr>
        <w:t>Praça Barão de Rio Branco</w:t>
      </w:r>
      <w:r w:rsidR="007C39F5">
        <w:rPr>
          <w:rFonts w:asciiTheme="minorHAnsi" w:hAnsiTheme="minorHAnsi"/>
        </w:rPr>
        <w:t>,</w:t>
      </w:r>
      <w:r w:rsidR="000B7DF0" w:rsidRPr="00C87519">
        <w:rPr>
          <w:rFonts w:asciiTheme="minorHAnsi" w:hAnsiTheme="minorHAnsi"/>
        </w:rPr>
        <w:t xml:space="preserve"> deve</w:t>
      </w:r>
      <w:r w:rsidR="007C39F5">
        <w:rPr>
          <w:rFonts w:asciiTheme="minorHAnsi" w:hAnsiTheme="minorHAnsi"/>
        </w:rPr>
        <w:t>r</w:t>
      </w:r>
      <w:r w:rsidR="000B7DF0" w:rsidRPr="00C87519">
        <w:rPr>
          <w:rFonts w:asciiTheme="minorHAnsi" w:hAnsiTheme="minorHAnsi"/>
        </w:rPr>
        <w:t>-se</w:t>
      </w:r>
      <w:r w:rsidR="007C39F5">
        <w:rPr>
          <w:rFonts w:asciiTheme="minorHAnsi" w:hAnsiTheme="minorHAnsi"/>
        </w:rPr>
        <w:t>-á</w:t>
      </w:r>
      <w:r w:rsidR="000B7DF0" w:rsidRPr="00C87519">
        <w:rPr>
          <w:rFonts w:asciiTheme="minorHAnsi" w:hAnsiTheme="minorHAnsi"/>
        </w:rPr>
        <w:t xml:space="preserve"> manter o destaque para o Marco do Jauru e para a Catedral</w:t>
      </w:r>
      <w:r w:rsidR="005470E7" w:rsidRPr="00C87519">
        <w:rPr>
          <w:rFonts w:asciiTheme="minorHAnsi" w:hAnsiTheme="minorHAnsi"/>
        </w:rPr>
        <w:t xml:space="preserve">, </w:t>
      </w:r>
      <w:r w:rsidR="00AF58E2" w:rsidRPr="00C87519">
        <w:rPr>
          <w:rFonts w:asciiTheme="minorHAnsi" w:hAnsiTheme="minorHAnsi"/>
        </w:rPr>
        <w:t>preservando-se as vistas principais para o marco, entre ele e a Catedral, bem como da Praça para o Rio Paraguai.</w:t>
      </w:r>
    </w:p>
    <w:p w14:paraId="5D82D9FB" w14:textId="5AF94BCE" w:rsidR="000B7DF0" w:rsidRPr="00C87519" w:rsidRDefault="000B7DF0" w:rsidP="00C87519">
      <w:pPr>
        <w:pStyle w:val="Default"/>
        <w:spacing w:before="120" w:after="120"/>
        <w:ind w:left="12" w:firstLine="360"/>
        <w:jc w:val="both"/>
        <w:rPr>
          <w:rFonts w:asciiTheme="minorHAnsi" w:hAnsiTheme="minorHAnsi"/>
        </w:rPr>
      </w:pPr>
      <w:r w:rsidRPr="00C87519">
        <w:rPr>
          <w:rFonts w:asciiTheme="minorHAnsi" w:hAnsiTheme="minorHAnsi"/>
          <w:color w:val="000000" w:themeColor="text1"/>
        </w:rPr>
        <w:t>§</w:t>
      </w:r>
      <w:r w:rsidR="00BA7832">
        <w:rPr>
          <w:rFonts w:asciiTheme="minorHAnsi" w:hAnsiTheme="minorHAnsi"/>
          <w:color w:val="000000" w:themeColor="text1"/>
        </w:rPr>
        <w:t xml:space="preserve"> </w:t>
      </w:r>
      <w:r w:rsidRPr="00C87519">
        <w:rPr>
          <w:rFonts w:asciiTheme="minorHAnsi" w:hAnsiTheme="minorHAnsi"/>
          <w:color w:val="000000" w:themeColor="text1"/>
        </w:rPr>
        <w:t xml:space="preserve">1º </w:t>
      </w:r>
      <w:r w:rsidRPr="00C87519">
        <w:rPr>
          <w:rFonts w:asciiTheme="minorHAnsi" w:hAnsiTheme="minorHAnsi"/>
        </w:rPr>
        <w:t xml:space="preserve">O Marco do Jauru </w:t>
      </w:r>
      <w:r w:rsidR="00A51934" w:rsidRPr="00C87519">
        <w:rPr>
          <w:rFonts w:asciiTheme="minorHAnsi" w:hAnsiTheme="minorHAnsi"/>
        </w:rPr>
        <w:t>deve</w:t>
      </w:r>
      <w:r w:rsidR="007C39F5">
        <w:rPr>
          <w:rFonts w:asciiTheme="minorHAnsi" w:hAnsiTheme="minorHAnsi"/>
        </w:rPr>
        <w:t>rá</w:t>
      </w:r>
      <w:r w:rsidRPr="00C87519">
        <w:rPr>
          <w:rFonts w:asciiTheme="minorHAnsi" w:hAnsiTheme="minorHAnsi"/>
        </w:rPr>
        <w:t xml:space="preserve"> ser conservado em sua materialidade, não sendo admitidas pinturas sobre a pedra </w:t>
      </w:r>
      <w:del w:id="102" w:author="Felipe Monteiro dos Santos" w:date="2022-01-17T16:25:00Z">
        <w:r w:rsidRPr="00C87519" w:rsidDel="00D36E75">
          <w:rPr>
            <w:rFonts w:asciiTheme="minorHAnsi" w:hAnsiTheme="minorHAnsi"/>
          </w:rPr>
          <w:delText xml:space="preserve">de </w:delText>
        </w:r>
      </w:del>
      <w:proofErr w:type="spellStart"/>
      <w:r w:rsidRPr="00C87519">
        <w:rPr>
          <w:rFonts w:asciiTheme="minorHAnsi" w:hAnsiTheme="minorHAnsi"/>
        </w:rPr>
        <w:t>lioz</w:t>
      </w:r>
      <w:proofErr w:type="spellEnd"/>
      <w:r w:rsidRPr="00C87519">
        <w:rPr>
          <w:rFonts w:asciiTheme="minorHAnsi" w:hAnsiTheme="minorHAnsi"/>
        </w:rPr>
        <w:t xml:space="preserve"> ou sobre sua base</w:t>
      </w:r>
      <w:r w:rsidR="00AF58E2" w:rsidRPr="00C87519">
        <w:rPr>
          <w:rFonts w:asciiTheme="minorHAnsi" w:hAnsiTheme="minorHAnsi"/>
        </w:rPr>
        <w:t>, nem a fixação de elementos de publicidade.</w:t>
      </w:r>
    </w:p>
    <w:p w14:paraId="40D34A1E" w14:textId="65CF17F3" w:rsidR="00397665" w:rsidRPr="00C87519" w:rsidRDefault="00FE2C4A" w:rsidP="00C87519">
      <w:pPr>
        <w:pStyle w:val="Default"/>
        <w:spacing w:before="120" w:after="120"/>
        <w:ind w:firstLine="372"/>
        <w:jc w:val="both"/>
        <w:rPr>
          <w:rFonts w:asciiTheme="minorHAnsi" w:hAnsiTheme="minorHAnsi"/>
        </w:rPr>
      </w:pPr>
      <w:r w:rsidRPr="00C87519">
        <w:rPr>
          <w:rFonts w:asciiTheme="minorHAnsi" w:hAnsiTheme="minorHAnsi"/>
          <w:color w:val="000000" w:themeColor="text1"/>
        </w:rPr>
        <w:t>§ 2</w:t>
      </w:r>
      <w:r w:rsidR="00BA7832" w:rsidRPr="00C87519">
        <w:rPr>
          <w:rFonts w:asciiTheme="minorHAnsi" w:hAnsiTheme="minorHAnsi"/>
          <w:color w:val="000000" w:themeColor="text1"/>
        </w:rPr>
        <w:t>º</w:t>
      </w:r>
      <w:r w:rsidRPr="00C87519">
        <w:rPr>
          <w:rFonts w:asciiTheme="minorHAnsi" w:hAnsiTheme="minorHAnsi"/>
          <w:color w:val="000000" w:themeColor="text1"/>
        </w:rPr>
        <w:t xml:space="preserve"> </w:t>
      </w:r>
      <w:r w:rsidR="007C39F5">
        <w:rPr>
          <w:rFonts w:asciiTheme="minorHAnsi" w:hAnsiTheme="minorHAnsi"/>
        </w:rPr>
        <w:t>Serão</w:t>
      </w:r>
      <w:r w:rsidR="007C39F5" w:rsidRPr="00C87519">
        <w:rPr>
          <w:rFonts w:asciiTheme="minorHAnsi" w:hAnsiTheme="minorHAnsi"/>
        </w:rPr>
        <w:t xml:space="preserve"> </w:t>
      </w:r>
      <w:r w:rsidRPr="00C87519">
        <w:rPr>
          <w:rFonts w:asciiTheme="minorHAnsi" w:hAnsiTheme="minorHAnsi"/>
        </w:rPr>
        <w:t>autorizadas modificações apenas se embasadas em documentação histórica.</w:t>
      </w:r>
    </w:p>
    <w:p w14:paraId="395AC6D8" w14:textId="4C0CEC41" w:rsidR="00AF58E2" w:rsidRPr="00C87519" w:rsidRDefault="00AF58E2" w:rsidP="00C87519">
      <w:pPr>
        <w:pStyle w:val="Default"/>
        <w:spacing w:before="120" w:after="120"/>
        <w:ind w:firstLine="372"/>
        <w:jc w:val="both"/>
        <w:rPr>
          <w:rFonts w:asciiTheme="minorHAnsi" w:hAnsiTheme="minorHAnsi"/>
        </w:rPr>
      </w:pPr>
      <w:r w:rsidRPr="00C87519">
        <w:rPr>
          <w:rFonts w:asciiTheme="minorHAnsi" w:hAnsiTheme="minorHAnsi"/>
          <w:color w:val="000000" w:themeColor="text1"/>
        </w:rPr>
        <w:t>§ 3</w:t>
      </w:r>
      <w:r w:rsidR="00BA7832" w:rsidRPr="00C87519">
        <w:rPr>
          <w:rFonts w:asciiTheme="minorHAnsi" w:hAnsiTheme="minorHAnsi"/>
          <w:color w:val="000000" w:themeColor="text1"/>
        </w:rPr>
        <w:t>º</w:t>
      </w:r>
      <w:r w:rsidRPr="00C87519">
        <w:rPr>
          <w:rFonts w:asciiTheme="minorHAnsi" w:hAnsiTheme="minorHAnsi"/>
          <w:color w:val="000000" w:themeColor="text1"/>
        </w:rPr>
        <w:t xml:space="preserve"> </w:t>
      </w:r>
      <w:r w:rsidRPr="00C87519">
        <w:rPr>
          <w:rFonts w:asciiTheme="minorHAnsi" w:hAnsiTheme="minorHAnsi"/>
        </w:rPr>
        <w:t>O uso temporário da praça para eventos depende</w:t>
      </w:r>
      <w:r w:rsidR="007C39F5">
        <w:rPr>
          <w:rFonts w:asciiTheme="minorHAnsi" w:hAnsiTheme="minorHAnsi"/>
        </w:rPr>
        <w:t>rá</w:t>
      </w:r>
      <w:r w:rsidRPr="00C87519">
        <w:rPr>
          <w:rFonts w:asciiTheme="minorHAnsi" w:hAnsiTheme="minorHAnsi"/>
        </w:rPr>
        <w:t xml:space="preserve"> da aprovação de projeto, visando preservar o seu uso cotidiano e </w:t>
      </w:r>
      <w:r w:rsidR="007C39F5">
        <w:rPr>
          <w:rFonts w:asciiTheme="minorHAnsi" w:hAnsiTheme="minorHAnsi"/>
        </w:rPr>
        <w:t xml:space="preserve">a </w:t>
      </w:r>
      <w:r w:rsidRPr="00C87519">
        <w:rPr>
          <w:rFonts w:asciiTheme="minorHAnsi" w:hAnsiTheme="minorHAnsi"/>
        </w:rPr>
        <w:t>sua ambientação paisagística.</w:t>
      </w:r>
    </w:p>
    <w:p w14:paraId="6CB902EB" w14:textId="230704D4" w:rsidR="00AF58E2" w:rsidRPr="00C87519" w:rsidRDefault="00AF58E2" w:rsidP="00C87519">
      <w:pPr>
        <w:pStyle w:val="Default"/>
        <w:spacing w:before="120" w:after="120"/>
        <w:ind w:firstLine="372"/>
        <w:jc w:val="both"/>
        <w:rPr>
          <w:rFonts w:asciiTheme="minorHAnsi" w:hAnsiTheme="minorHAnsi"/>
        </w:rPr>
      </w:pPr>
      <w:r w:rsidRPr="00C87519">
        <w:rPr>
          <w:rFonts w:asciiTheme="minorHAnsi" w:hAnsiTheme="minorHAnsi"/>
          <w:color w:val="000000" w:themeColor="text1"/>
        </w:rPr>
        <w:t>§</w:t>
      </w:r>
      <w:r w:rsidR="00092E29">
        <w:rPr>
          <w:rFonts w:asciiTheme="minorHAnsi" w:hAnsiTheme="minorHAnsi"/>
          <w:color w:val="000000" w:themeColor="text1"/>
        </w:rPr>
        <w:t xml:space="preserve"> </w:t>
      </w:r>
      <w:r w:rsidRPr="00C87519">
        <w:rPr>
          <w:rFonts w:asciiTheme="minorHAnsi" w:hAnsiTheme="minorHAnsi"/>
          <w:color w:val="000000" w:themeColor="text1"/>
        </w:rPr>
        <w:t>4</w:t>
      </w:r>
      <w:r w:rsidR="00BA7832" w:rsidRPr="00C87519">
        <w:rPr>
          <w:rFonts w:asciiTheme="minorHAnsi" w:hAnsiTheme="minorHAnsi"/>
          <w:color w:val="000000" w:themeColor="text1"/>
        </w:rPr>
        <w:t>º</w:t>
      </w:r>
      <w:r w:rsidRPr="00C87519">
        <w:rPr>
          <w:rFonts w:asciiTheme="minorHAnsi" w:hAnsiTheme="minorHAnsi"/>
          <w:color w:val="000000" w:themeColor="text1"/>
        </w:rPr>
        <w:t xml:space="preserve"> </w:t>
      </w:r>
      <w:r w:rsidR="00092E29">
        <w:rPr>
          <w:rFonts w:asciiTheme="minorHAnsi" w:hAnsiTheme="minorHAnsi"/>
        </w:rPr>
        <w:t>Serão</w:t>
      </w:r>
      <w:r w:rsidR="00092E29" w:rsidRPr="00C87519">
        <w:rPr>
          <w:rFonts w:asciiTheme="minorHAnsi" w:hAnsiTheme="minorHAnsi"/>
        </w:rPr>
        <w:t xml:space="preserve"> </w:t>
      </w:r>
      <w:r w:rsidR="00397665" w:rsidRPr="00C87519">
        <w:rPr>
          <w:rFonts w:asciiTheme="minorHAnsi" w:hAnsiTheme="minorHAnsi"/>
        </w:rPr>
        <w:t xml:space="preserve">permitidas tendas ou equipamentos para eventos temporários exclusivamente nas bordas pavimentadas junto às </w:t>
      </w:r>
      <w:r w:rsidR="00092E29">
        <w:rPr>
          <w:rFonts w:asciiTheme="minorHAnsi" w:hAnsiTheme="minorHAnsi"/>
        </w:rPr>
        <w:t>R</w:t>
      </w:r>
      <w:r w:rsidR="00397665" w:rsidRPr="00C87519">
        <w:rPr>
          <w:rFonts w:asciiTheme="minorHAnsi" w:hAnsiTheme="minorHAnsi"/>
        </w:rPr>
        <w:t xml:space="preserve">uas 13 de Junho e João Pessoa, </w:t>
      </w:r>
      <w:r w:rsidRPr="00C87519">
        <w:rPr>
          <w:rFonts w:asciiTheme="minorHAnsi" w:hAnsiTheme="minorHAnsi"/>
        </w:rPr>
        <w:t>com ocupação de até 1/3</w:t>
      </w:r>
      <w:r w:rsidR="00092E29">
        <w:rPr>
          <w:rFonts w:asciiTheme="minorHAnsi" w:hAnsiTheme="minorHAnsi"/>
        </w:rPr>
        <w:t xml:space="preserve"> (um terço)</w:t>
      </w:r>
      <w:r w:rsidRPr="00C87519">
        <w:rPr>
          <w:rFonts w:asciiTheme="minorHAnsi" w:hAnsiTheme="minorHAnsi"/>
        </w:rPr>
        <w:t xml:space="preserve"> do espaço da praça, </w:t>
      </w:r>
      <w:r w:rsidR="00397665" w:rsidRPr="00C87519">
        <w:rPr>
          <w:rFonts w:asciiTheme="minorHAnsi" w:hAnsiTheme="minorHAnsi"/>
        </w:rPr>
        <w:t xml:space="preserve">preservando-se as vistas principais </w:t>
      </w:r>
      <w:r w:rsidRPr="00C87519">
        <w:rPr>
          <w:rFonts w:asciiTheme="minorHAnsi" w:hAnsiTheme="minorHAnsi"/>
        </w:rPr>
        <w:t xml:space="preserve">mencionadas no </w:t>
      </w:r>
      <w:r w:rsidRPr="00C87519">
        <w:rPr>
          <w:rFonts w:asciiTheme="minorHAnsi" w:hAnsiTheme="minorHAnsi"/>
          <w:b/>
          <w:bCs/>
        </w:rPr>
        <w:t>caput</w:t>
      </w:r>
      <w:r w:rsidR="00397665" w:rsidRPr="00C87519">
        <w:rPr>
          <w:rFonts w:asciiTheme="minorHAnsi" w:hAnsiTheme="minorHAnsi"/>
        </w:rPr>
        <w:t xml:space="preserve">. </w:t>
      </w:r>
    </w:p>
    <w:p w14:paraId="0E16E63C" w14:textId="04E5313D" w:rsidR="000B7DF0" w:rsidRPr="00C87519" w:rsidRDefault="00EE49F3" w:rsidP="00C87519">
      <w:pPr>
        <w:spacing w:before="120" w:after="120" w:line="240" w:lineRule="auto"/>
        <w:ind w:firstLine="372"/>
        <w:jc w:val="both"/>
        <w:rPr>
          <w:sz w:val="24"/>
          <w:szCs w:val="24"/>
        </w:rPr>
      </w:pPr>
      <w:r w:rsidRPr="00C87519">
        <w:rPr>
          <w:color w:val="000000" w:themeColor="text1"/>
          <w:sz w:val="24"/>
          <w:szCs w:val="24"/>
        </w:rPr>
        <w:lastRenderedPageBreak/>
        <w:t xml:space="preserve">Art. </w:t>
      </w:r>
      <w:r w:rsidR="001915E0">
        <w:rPr>
          <w:color w:val="000000" w:themeColor="text1"/>
          <w:sz w:val="24"/>
          <w:szCs w:val="24"/>
        </w:rPr>
        <w:t>1</w:t>
      </w:r>
      <w:ins w:id="103" w:author="Microsoft Office User" w:date="2021-12-30T10:10:00Z">
        <w:r w:rsidR="00AA0BCA">
          <w:rPr>
            <w:color w:val="000000" w:themeColor="text1"/>
            <w:sz w:val="24"/>
            <w:szCs w:val="24"/>
          </w:rPr>
          <w:t>8</w:t>
        </w:r>
      </w:ins>
      <w:del w:id="104" w:author="Microsoft Office User" w:date="2021-12-30T10:10:00Z">
        <w:r w:rsidR="001915E0" w:rsidDel="00AA0BCA">
          <w:rPr>
            <w:color w:val="000000" w:themeColor="text1"/>
            <w:sz w:val="24"/>
            <w:szCs w:val="24"/>
          </w:rPr>
          <w:delText>9</w:delText>
        </w:r>
      </w:del>
      <w:r w:rsidR="00092E29">
        <w:rPr>
          <w:color w:val="000000" w:themeColor="text1"/>
          <w:sz w:val="24"/>
          <w:szCs w:val="24"/>
        </w:rPr>
        <w:t>.</w:t>
      </w:r>
      <w:r w:rsidR="00092E29" w:rsidRPr="00C87519">
        <w:rPr>
          <w:color w:val="000000" w:themeColor="text1"/>
          <w:sz w:val="24"/>
          <w:szCs w:val="24"/>
        </w:rPr>
        <w:t xml:space="preserve"> </w:t>
      </w:r>
      <w:r w:rsidR="000B7DF0" w:rsidRPr="00C87519">
        <w:rPr>
          <w:color w:val="000000" w:themeColor="text1"/>
          <w:sz w:val="24"/>
          <w:szCs w:val="24"/>
        </w:rPr>
        <w:t xml:space="preserve">As </w:t>
      </w:r>
      <w:r w:rsidR="000B7DF0" w:rsidRPr="00C87519">
        <w:rPr>
          <w:bCs/>
          <w:color w:val="000000" w:themeColor="text1"/>
          <w:sz w:val="24"/>
          <w:szCs w:val="24"/>
        </w:rPr>
        <w:t xml:space="preserve">margens </w:t>
      </w:r>
      <w:r w:rsidR="00B93CB0">
        <w:rPr>
          <w:bCs/>
          <w:color w:val="000000" w:themeColor="text1"/>
          <w:sz w:val="24"/>
          <w:szCs w:val="24"/>
        </w:rPr>
        <w:t>e o espelho</w:t>
      </w:r>
      <w:r w:rsidR="00DB189E">
        <w:rPr>
          <w:bCs/>
          <w:color w:val="000000" w:themeColor="text1"/>
          <w:sz w:val="24"/>
          <w:szCs w:val="24"/>
        </w:rPr>
        <w:t xml:space="preserve"> d’água</w:t>
      </w:r>
      <w:r w:rsidR="00B93CB0">
        <w:rPr>
          <w:bCs/>
          <w:color w:val="000000" w:themeColor="text1"/>
          <w:sz w:val="24"/>
          <w:szCs w:val="24"/>
        </w:rPr>
        <w:t xml:space="preserve"> </w:t>
      </w:r>
      <w:r w:rsidR="000B7DF0" w:rsidRPr="00C87519">
        <w:rPr>
          <w:bCs/>
          <w:color w:val="000000" w:themeColor="text1"/>
          <w:sz w:val="24"/>
          <w:szCs w:val="24"/>
        </w:rPr>
        <w:t>do Rio Paraguai</w:t>
      </w:r>
      <w:r w:rsidR="000B7DF0" w:rsidRPr="00C87519">
        <w:rPr>
          <w:sz w:val="24"/>
          <w:szCs w:val="24"/>
        </w:rPr>
        <w:t xml:space="preserve"> </w:t>
      </w:r>
      <w:r w:rsidR="00092E29">
        <w:rPr>
          <w:sz w:val="24"/>
          <w:szCs w:val="24"/>
        </w:rPr>
        <w:t>deverão</w:t>
      </w:r>
      <w:r w:rsidR="00092E29" w:rsidRPr="00C87519">
        <w:rPr>
          <w:sz w:val="24"/>
          <w:szCs w:val="24"/>
        </w:rPr>
        <w:t xml:space="preserve"> </w:t>
      </w:r>
      <w:r w:rsidRPr="00C87519">
        <w:rPr>
          <w:sz w:val="24"/>
          <w:szCs w:val="24"/>
        </w:rPr>
        <w:t>ser preserva</w:t>
      </w:r>
      <w:r w:rsidR="00B93CB0">
        <w:rPr>
          <w:sz w:val="24"/>
          <w:szCs w:val="24"/>
        </w:rPr>
        <w:t>do</w:t>
      </w:r>
      <w:r w:rsidRPr="00C87519">
        <w:rPr>
          <w:sz w:val="24"/>
          <w:szCs w:val="24"/>
        </w:rPr>
        <w:t>s e valorizad</w:t>
      </w:r>
      <w:r w:rsidR="00B93CB0">
        <w:rPr>
          <w:sz w:val="24"/>
          <w:szCs w:val="24"/>
        </w:rPr>
        <w:t>o</w:t>
      </w:r>
      <w:r w:rsidRPr="00C87519">
        <w:rPr>
          <w:sz w:val="24"/>
          <w:szCs w:val="24"/>
        </w:rPr>
        <w:t xml:space="preserve">s </w:t>
      </w:r>
      <w:r w:rsidR="000B7DF0" w:rsidRPr="00C87519">
        <w:rPr>
          <w:sz w:val="24"/>
          <w:szCs w:val="24"/>
        </w:rPr>
        <w:t xml:space="preserve">em seu trecho tombado enquanto espaços qualificados para a fruição e lazer, sem obstrução das vistas entre rio e cidade. </w:t>
      </w:r>
    </w:p>
    <w:p w14:paraId="6ACE683A" w14:textId="13D9484B" w:rsidR="005E3F6D" w:rsidRPr="00C87519" w:rsidRDefault="005E3F6D" w:rsidP="005E3F6D">
      <w:pPr>
        <w:pStyle w:val="Default"/>
        <w:spacing w:before="120" w:after="120"/>
        <w:ind w:left="11" w:firstLine="361"/>
        <w:jc w:val="both"/>
        <w:rPr>
          <w:rFonts w:asciiTheme="minorHAnsi" w:hAnsiTheme="minorHAnsi"/>
        </w:rPr>
      </w:pPr>
      <w:r w:rsidRPr="00C87519">
        <w:rPr>
          <w:rFonts w:asciiTheme="minorHAnsi" w:hAnsiTheme="minorHAnsi"/>
          <w:color w:val="000000" w:themeColor="text1"/>
        </w:rPr>
        <w:t>§</w:t>
      </w:r>
      <w:r w:rsidR="00EC2E3D">
        <w:rPr>
          <w:rFonts w:asciiTheme="minorHAnsi" w:hAnsiTheme="minorHAnsi"/>
          <w:color w:val="000000" w:themeColor="text1"/>
        </w:rPr>
        <w:t xml:space="preserve"> </w:t>
      </w:r>
      <w:r>
        <w:rPr>
          <w:rFonts w:asciiTheme="minorHAnsi" w:hAnsiTheme="minorHAnsi"/>
          <w:color w:val="000000" w:themeColor="text1"/>
        </w:rPr>
        <w:t>1</w:t>
      </w:r>
      <w:r w:rsidRPr="00C87519">
        <w:rPr>
          <w:rFonts w:asciiTheme="minorHAnsi" w:hAnsiTheme="minorHAnsi"/>
          <w:color w:val="000000" w:themeColor="text1"/>
          <w:vertAlign w:val="superscript"/>
        </w:rPr>
        <w:t>o</w:t>
      </w:r>
      <w:r w:rsidRPr="00C87519">
        <w:rPr>
          <w:rFonts w:asciiTheme="minorHAnsi" w:hAnsiTheme="minorHAnsi"/>
          <w:color w:val="000000" w:themeColor="text1"/>
        </w:rPr>
        <w:t xml:space="preserve"> </w:t>
      </w:r>
      <w:ins w:id="105" w:author="Felipe Monteiro dos Santos" w:date="2022-01-17T16:26:00Z">
        <w:r w:rsidR="00D36E75">
          <w:rPr>
            <w:rFonts w:asciiTheme="minorHAnsi" w:hAnsiTheme="minorHAnsi"/>
          </w:rPr>
          <w:t xml:space="preserve">Excepcionalmente, as </w:t>
        </w:r>
      </w:ins>
      <w:del w:id="106" w:author="Felipe Monteiro dos Santos" w:date="2022-01-17T16:26:00Z">
        <w:r w:rsidRPr="00C87519" w:rsidDel="00D36E75">
          <w:rPr>
            <w:rFonts w:asciiTheme="minorHAnsi" w:hAnsiTheme="minorHAnsi"/>
          </w:rPr>
          <w:delText xml:space="preserve">Obras </w:delText>
        </w:r>
      </w:del>
      <w:ins w:id="107" w:author="Felipe Monteiro dos Santos" w:date="2022-01-17T16:26:00Z">
        <w:r w:rsidR="00D36E75">
          <w:rPr>
            <w:rFonts w:asciiTheme="minorHAnsi" w:hAnsiTheme="minorHAnsi"/>
          </w:rPr>
          <w:t>o</w:t>
        </w:r>
        <w:r w:rsidR="00D36E75" w:rsidRPr="00C87519">
          <w:rPr>
            <w:rFonts w:asciiTheme="minorHAnsi" w:hAnsiTheme="minorHAnsi"/>
          </w:rPr>
          <w:t xml:space="preserve">bras </w:t>
        </w:r>
      </w:ins>
      <w:r w:rsidRPr="00C87519">
        <w:rPr>
          <w:rFonts w:asciiTheme="minorHAnsi" w:hAnsiTheme="minorHAnsi"/>
        </w:rPr>
        <w:t>de qualificação pode</w:t>
      </w:r>
      <w:r>
        <w:rPr>
          <w:rFonts w:asciiTheme="minorHAnsi" w:hAnsiTheme="minorHAnsi"/>
        </w:rPr>
        <w:t>rão</w:t>
      </w:r>
      <w:r w:rsidRPr="00C87519">
        <w:rPr>
          <w:rFonts w:asciiTheme="minorHAnsi" w:hAnsiTheme="minorHAnsi"/>
        </w:rPr>
        <w:t xml:space="preserve"> prever </w:t>
      </w:r>
      <w:ins w:id="108" w:author="Microsoft Office User" w:date="2021-12-07T10:43:00Z">
        <w:del w:id="109" w:author="Felipe Monteiro dos Santos" w:date="2022-01-17T16:26:00Z">
          <w:r w:rsidR="005A14B7" w:rsidDel="00D36E75">
            <w:rPr>
              <w:rFonts w:asciiTheme="minorHAnsi" w:hAnsiTheme="minorHAnsi"/>
            </w:rPr>
            <w:delText xml:space="preserve">excepcionalmente </w:delText>
          </w:r>
        </w:del>
      </w:ins>
      <w:r w:rsidRPr="00C87519">
        <w:rPr>
          <w:rFonts w:asciiTheme="minorHAnsi" w:hAnsiTheme="minorHAnsi"/>
        </w:rPr>
        <w:t>a remoção de construções edificadas ao longo do tempo que não contribu</w:t>
      </w:r>
      <w:r>
        <w:rPr>
          <w:rFonts w:asciiTheme="minorHAnsi" w:hAnsiTheme="minorHAnsi"/>
        </w:rPr>
        <w:t>a</w:t>
      </w:r>
      <w:r w:rsidRPr="00C87519">
        <w:rPr>
          <w:rFonts w:asciiTheme="minorHAnsi" w:hAnsiTheme="minorHAnsi"/>
        </w:rPr>
        <w:t>m para o valor do conjunto</w:t>
      </w:r>
      <w:ins w:id="110" w:author="Microsoft Office User" w:date="2021-12-07T10:43:00Z">
        <w:r w:rsidR="005A14B7">
          <w:rPr>
            <w:rFonts w:asciiTheme="minorHAnsi" w:hAnsiTheme="minorHAnsi"/>
          </w:rPr>
          <w:t xml:space="preserve"> </w:t>
        </w:r>
      </w:ins>
      <w:ins w:id="111" w:author="Felipe Monteiro dos Santos" w:date="2022-01-17T16:27:00Z">
        <w:r w:rsidR="00D36E75">
          <w:rPr>
            <w:rFonts w:asciiTheme="minorHAnsi" w:hAnsiTheme="minorHAnsi"/>
          </w:rPr>
          <w:t>e que</w:t>
        </w:r>
      </w:ins>
      <w:ins w:id="112" w:author="Felipe Monteiro dos Santos" w:date="2022-01-17T16:26:00Z">
        <w:r w:rsidR="00D36E75">
          <w:rPr>
            <w:rFonts w:asciiTheme="minorHAnsi" w:hAnsiTheme="minorHAnsi"/>
          </w:rPr>
          <w:t xml:space="preserve"> </w:t>
        </w:r>
      </w:ins>
      <w:ins w:id="113" w:author="Microsoft Office User" w:date="2021-12-07T10:43:00Z">
        <w:r w:rsidR="005A14B7">
          <w:rPr>
            <w:rFonts w:asciiTheme="minorHAnsi" w:hAnsiTheme="minorHAnsi"/>
          </w:rPr>
          <w:t>n</w:t>
        </w:r>
        <w:del w:id="114" w:author="Felipe Monteiro dos Santos" w:date="2022-01-17T16:27:00Z">
          <w:r w:rsidR="005A14B7" w:rsidDel="00D36E75">
            <w:rPr>
              <w:rFonts w:asciiTheme="minorHAnsi" w:hAnsiTheme="minorHAnsi"/>
            </w:rPr>
            <w:delText>em</w:delText>
          </w:r>
        </w:del>
      </w:ins>
      <w:ins w:id="115" w:author="Felipe Monteiro dos Santos" w:date="2022-01-17T16:27:00Z">
        <w:r w:rsidR="00D36E75">
          <w:rPr>
            <w:rFonts w:asciiTheme="minorHAnsi" w:hAnsiTheme="minorHAnsi"/>
          </w:rPr>
          <w:t>ão</w:t>
        </w:r>
      </w:ins>
      <w:ins w:id="116" w:author="Microsoft Office User" w:date="2021-12-07T10:43:00Z">
        <w:r w:rsidR="005A14B7">
          <w:rPr>
            <w:rFonts w:asciiTheme="minorHAnsi" w:hAnsiTheme="minorHAnsi"/>
          </w:rPr>
          <w:t xml:space="preserve"> sejam protegidas pelo</w:t>
        </w:r>
      </w:ins>
      <w:ins w:id="117" w:author="Felipe Monteiro dos Santos" w:date="2022-01-17T16:27:00Z">
        <w:r w:rsidR="005816D2">
          <w:rPr>
            <w:rFonts w:asciiTheme="minorHAnsi" w:hAnsiTheme="minorHAnsi"/>
          </w:rPr>
          <w:t>s</w:t>
        </w:r>
      </w:ins>
      <w:ins w:id="118" w:author="Microsoft Office User" w:date="2021-12-07T10:43:00Z">
        <w:r w:rsidR="005A14B7">
          <w:rPr>
            <w:rFonts w:asciiTheme="minorHAnsi" w:hAnsiTheme="minorHAnsi"/>
          </w:rPr>
          <w:t xml:space="preserve"> governo</w:t>
        </w:r>
      </w:ins>
      <w:ins w:id="119" w:author="Felipe Monteiro dos Santos" w:date="2022-01-17T16:28:00Z">
        <w:r w:rsidR="005816D2">
          <w:rPr>
            <w:rFonts w:asciiTheme="minorHAnsi" w:hAnsiTheme="minorHAnsi"/>
          </w:rPr>
          <w:t>s</w:t>
        </w:r>
      </w:ins>
      <w:ins w:id="120" w:author="Microsoft Office User" w:date="2021-12-07T10:43:00Z">
        <w:r w:rsidR="005A14B7">
          <w:rPr>
            <w:rFonts w:asciiTheme="minorHAnsi" w:hAnsiTheme="minorHAnsi"/>
          </w:rPr>
          <w:t xml:space="preserve"> estadual ou municipal</w:t>
        </w:r>
      </w:ins>
      <w:r w:rsidRPr="00C87519">
        <w:rPr>
          <w:rFonts w:asciiTheme="minorHAnsi" w:hAnsiTheme="minorHAnsi"/>
        </w:rPr>
        <w:t>, se tal ação contribuir para a qualificação da relação da cidade com o rio</w:t>
      </w:r>
      <w:r w:rsidR="00A67FF0">
        <w:rPr>
          <w:rFonts w:asciiTheme="minorHAnsi" w:hAnsiTheme="minorHAnsi"/>
        </w:rPr>
        <w:t>.</w:t>
      </w:r>
    </w:p>
    <w:p w14:paraId="1F8B3B61" w14:textId="50A792E1" w:rsidR="000B7DF0" w:rsidRPr="00C87519" w:rsidRDefault="00EE49F3" w:rsidP="00C87519">
      <w:pPr>
        <w:pStyle w:val="Default"/>
        <w:spacing w:before="120" w:after="120"/>
        <w:ind w:left="11" w:firstLine="361"/>
        <w:jc w:val="both"/>
        <w:rPr>
          <w:rFonts w:asciiTheme="minorHAnsi" w:hAnsiTheme="minorHAnsi"/>
        </w:rPr>
      </w:pPr>
      <w:r w:rsidRPr="00A67FF0">
        <w:rPr>
          <w:rFonts w:asciiTheme="minorHAnsi" w:hAnsiTheme="minorHAnsi"/>
          <w:color w:val="000000" w:themeColor="text1"/>
        </w:rPr>
        <w:t>§</w:t>
      </w:r>
      <w:r w:rsidR="00EC2E3D">
        <w:rPr>
          <w:rFonts w:asciiTheme="minorHAnsi" w:hAnsiTheme="minorHAnsi"/>
          <w:color w:val="000000" w:themeColor="text1"/>
        </w:rPr>
        <w:t xml:space="preserve"> </w:t>
      </w:r>
      <w:r w:rsidR="00A67FF0" w:rsidRPr="00A67FF0">
        <w:rPr>
          <w:rFonts w:asciiTheme="minorHAnsi" w:hAnsiTheme="minorHAnsi"/>
          <w:color w:val="000000" w:themeColor="text1"/>
        </w:rPr>
        <w:t>2</w:t>
      </w:r>
      <w:r w:rsidR="00AB687A" w:rsidRPr="00A67FF0">
        <w:rPr>
          <w:rFonts w:asciiTheme="minorHAnsi" w:hAnsiTheme="minorHAnsi"/>
          <w:color w:val="000000" w:themeColor="text1"/>
          <w:vertAlign w:val="superscript"/>
        </w:rPr>
        <w:t>o</w:t>
      </w:r>
      <w:r w:rsidRPr="00A67FF0">
        <w:rPr>
          <w:rFonts w:asciiTheme="minorHAnsi" w:hAnsiTheme="minorHAnsi"/>
          <w:color w:val="000000" w:themeColor="text1"/>
        </w:rPr>
        <w:t xml:space="preserve"> </w:t>
      </w:r>
      <w:r w:rsidR="00092E29" w:rsidRPr="00A67FF0">
        <w:rPr>
          <w:rFonts w:asciiTheme="minorHAnsi" w:hAnsiTheme="minorHAnsi"/>
        </w:rPr>
        <w:t xml:space="preserve">Serão </w:t>
      </w:r>
      <w:r w:rsidR="000B7DF0" w:rsidRPr="00A67FF0">
        <w:rPr>
          <w:rFonts w:asciiTheme="minorHAnsi" w:hAnsiTheme="minorHAnsi"/>
        </w:rPr>
        <w:t xml:space="preserve">vedadas novas construções em suas margens, exceto </w:t>
      </w:r>
      <w:r w:rsidR="00A67FF0" w:rsidRPr="00A67FF0">
        <w:rPr>
          <w:rFonts w:asciiTheme="minorHAnsi" w:hAnsiTheme="minorHAnsi"/>
        </w:rPr>
        <w:t xml:space="preserve">se </w:t>
      </w:r>
      <w:r w:rsidR="005E3F6D" w:rsidRPr="00A67FF0">
        <w:rPr>
          <w:rFonts w:asciiTheme="minorHAnsi" w:hAnsiTheme="minorHAnsi"/>
        </w:rPr>
        <w:t>complementar</w:t>
      </w:r>
      <w:r w:rsidR="00A67FF0" w:rsidRPr="00A67FF0">
        <w:rPr>
          <w:rFonts w:asciiTheme="minorHAnsi" w:hAnsiTheme="minorHAnsi"/>
        </w:rPr>
        <w:t>es</w:t>
      </w:r>
      <w:r w:rsidR="005E3F6D" w:rsidRPr="00A67FF0">
        <w:rPr>
          <w:rFonts w:asciiTheme="minorHAnsi" w:hAnsiTheme="minorHAnsi"/>
        </w:rPr>
        <w:t xml:space="preserve"> </w:t>
      </w:r>
      <w:r w:rsidR="00A67FF0" w:rsidRPr="00A67FF0">
        <w:rPr>
          <w:rFonts w:asciiTheme="minorHAnsi" w:hAnsiTheme="minorHAnsi"/>
        </w:rPr>
        <w:t>às funções de</w:t>
      </w:r>
      <w:r w:rsidR="005E3F6D" w:rsidRPr="00A67FF0">
        <w:rPr>
          <w:rFonts w:asciiTheme="minorHAnsi" w:hAnsiTheme="minorHAnsi"/>
        </w:rPr>
        <w:t xml:space="preserve"> fruição e lazer</w:t>
      </w:r>
      <w:r w:rsidR="00A67FF0" w:rsidRPr="00A67FF0">
        <w:rPr>
          <w:rFonts w:asciiTheme="minorHAnsi" w:hAnsiTheme="minorHAnsi"/>
        </w:rPr>
        <w:t xml:space="preserve"> e</w:t>
      </w:r>
      <w:r w:rsidR="005E3F6D" w:rsidRPr="00A67FF0">
        <w:rPr>
          <w:rFonts w:asciiTheme="minorHAnsi" w:hAnsiTheme="minorHAnsi"/>
        </w:rPr>
        <w:t xml:space="preserve"> </w:t>
      </w:r>
      <w:r w:rsidR="00AB687A" w:rsidRPr="00A67FF0">
        <w:rPr>
          <w:rFonts w:asciiTheme="minorHAnsi" w:hAnsiTheme="minorHAnsi"/>
        </w:rPr>
        <w:t>de nec</w:t>
      </w:r>
      <w:r w:rsidR="000B7DF0" w:rsidRPr="00A67FF0">
        <w:rPr>
          <w:rFonts w:asciiTheme="minorHAnsi" w:hAnsiTheme="minorHAnsi"/>
        </w:rPr>
        <w:t xml:space="preserve">essidade </w:t>
      </w:r>
      <w:r w:rsidR="005E3F6D" w:rsidRPr="00A67FF0">
        <w:rPr>
          <w:rFonts w:asciiTheme="minorHAnsi" w:hAnsiTheme="minorHAnsi"/>
        </w:rPr>
        <w:t>justificada</w:t>
      </w:r>
      <w:r w:rsidR="000B7DF0" w:rsidRPr="00A67FF0">
        <w:rPr>
          <w:rFonts w:asciiTheme="minorHAnsi" w:hAnsiTheme="minorHAnsi"/>
        </w:rPr>
        <w:t>.</w:t>
      </w:r>
    </w:p>
    <w:p w14:paraId="558FF2E2" w14:textId="47BAB44E" w:rsidR="00A67FF0" w:rsidRPr="00C87519" w:rsidRDefault="00A67FF0" w:rsidP="00A67FF0">
      <w:pPr>
        <w:pStyle w:val="Default"/>
        <w:spacing w:before="120" w:after="120"/>
        <w:ind w:left="11" w:firstLine="361"/>
        <w:jc w:val="both"/>
        <w:rPr>
          <w:rFonts w:asciiTheme="minorHAnsi" w:hAnsiTheme="minorHAnsi"/>
        </w:rPr>
      </w:pPr>
      <w:r w:rsidRPr="00C87519">
        <w:rPr>
          <w:rFonts w:asciiTheme="minorHAnsi" w:hAnsiTheme="minorHAnsi"/>
          <w:color w:val="000000" w:themeColor="text1"/>
        </w:rPr>
        <w:t>§</w:t>
      </w:r>
      <w:r w:rsidR="00EC2E3D">
        <w:rPr>
          <w:rFonts w:asciiTheme="minorHAnsi" w:hAnsiTheme="minorHAnsi"/>
          <w:color w:val="000000" w:themeColor="text1"/>
        </w:rPr>
        <w:t xml:space="preserve"> </w:t>
      </w:r>
      <w:r>
        <w:rPr>
          <w:rFonts w:asciiTheme="minorHAnsi" w:hAnsiTheme="minorHAnsi"/>
          <w:color w:val="000000" w:themeColor="text1"/>
        </w:rPr>
        <w:t>3</w:t>
      </w:r>
      <w:r w:rsidRPr="00C87519">
        <w:rPr>
          <w:rFonts w:asciiTheme="minorHAnsi" w:hAnsiTheme="minorHAnsi"/>
          <w:color w:val="000000" w:themeColor="text1"/>
          <w:vertAlign w:val="superscript"/>
        </w:rPr>
        <w:t>o</w:t>
      </w:r>
      <w:r w:rsidRPr="00C87519">
        <w:rPr>
          <w:rFonts w:asciiTheme="minorHAnsi" w:hAnsiTheme="minorHAnsi"/>
          <w:color w:val="000000" w:themeColor="text1"/>
        </w:rPr>
        <w:t xml:space="preserve"> </w:t>
      </w:r>
      <w:r w:rsidRPr="00C87519">
        <w:rPr>
          <w:rFonts w:asciiTheme="minorHAnsi" w:hAnsiTheme="minorHAnsi"/>
        </w:rPr>
        <w:t>Elementos e obras de infraestrutura sanitária ou similar deve</w:t>
      </w:r>
      <w:r>
        <w:rPr>
          <w:rFonts w:asciiTheme="minorHAnsi" w:hAnsiTheme="minorHAnsi"/>
        </w:rPr>
        <w:t>rão</w:t>
      </w:r>
      <w:r w:rsidRPr="00C87519">
        <w:rPr>
          <w:rFonts w:asciiTheme="minorHAnsi" w:hAnsiTheme="minorHAnsi"/>
        </w:rPr>
        <w:t xml:space="preserve"> ser embutidos, de modo a não prejudicar o valor paisagístico expresso nas margens do Rio Paraguai.</w:t>
      </w:r>
    </w:p>
    <w:p w14:paraId="06927B20" w14:textId="491E7DAA" w:rsidR="00AB687A" w:rsidRPr="00C87519" w:rsidRDefault="00EE49F3" w:rsidP="00C87519">
      <w:pPr>
        <w:pStyle w:val="Default"/>
        <w:spacing w:before="120" w:after="120"/>
        <w:ind w:left="11" w:firstLine="361"/>
        <w:jc w:val="both"/>
        <w:rPr>
          <w:rFonts w:asciiTheme="minorHAnsi" w:hAnsiTheme="minorHAnsi"/>
        </w:rPr>
      </w:pPr>
      <w:r w:rsidRPr="00C87519">
        <w:rPr>
          <w:rFonts w:asciiTheme="minorHAnsi" w:hAnsiTheme="minorHAnsi"/>
          <w:color w:val="000000" w:themeColor="text1"/>
        </w:rPr>
        <w:t>§</w:t>
      </w:r>
      <w:r w:rsidR="001915E0">
        <w:rPr>
          <w:rFonts w:asciiTheme="minorHAnsi" w:hAnsiTheme="minorHAnsi"/>
          <w:color w:val="000000" w:themeColor="text1"/>
        </w:rPr>
        <w:t xml:space="preserve"> </w:t>
      </w:r>
      <w:r w:rsidR="00A67FF0">
        <w:rPr>
          <w:rFonts w:asciiTheme="minorHAnsi" w:hAnsiTheme="minorHAnsi"/>
          <w:color w:val="000000" w:themeColor="text1"/>
        </w:rPr>
        <w:t>4</w:t>
      </w:r>
      <w:r w:rsidR="00AB687A" w:rsidRPr="00C87519">
        <w:rPr>
          <w:rFonts w:asciiTheme="minorHAnsi" w:hAnsiTheme="minorHAnsi"/>
          <w:color w:val="000000" w:themeColor="text1"/>
          <w:vertAlign w:val="superscript"/>
        </w:rPr>
        <w:t>o</w:t>
      </w:r>
      <w:r w:rsidRPr="00C87519">
        <w:rPr>
          <w:rFonts w:asciiTheme="minorHAnsi" w:hAnsiTheme="minorHAnsi"/>
          <w:color w:val="000000" w:themeColor="text1"/>
        </w:rPr>
        <w:t xml:space="preserve"> </w:t>
      </w:r>
      <w:r w:rsidR="00092E29">
        <w:rPr>
          <w:rFonts w:asciiTheme="minorHAnsi" w:hAnsiTheme="minorHAnsi"/>
        </w:rPr>
        <w:t>Será</w:t>
      </w:r>
      <w:r w:rsidR="000B7DF0" w:rsidRPr="00C87519">
        <w:rPr>
          <w:rFonts w:asciiTheme="minorHAnsi" w:hAnsiTheme="minorHAnsi"/>
        </w:rPr>
        <w:t xml:space="preserve"> vedada a instalação de elemen</w:t>
      </w:r>
      <w:r w:rsidR="00397665" w:rsidRPr="00C87519">
        <w:rPr>
          <w:rFonts w:asciiTheme="minorHAnsi" w:hAnsiTheme="minorHAnsi"/>
        </w:rPr>
        <w:t xml:space="preserve">tos que prejudiquem </w:t>
      </w:r>
      <w:r w:rsidR="000B7DF0" w:rsidRPr="00C87519">
        <w:rPr>
          <w:rFonts w:asciiTheme="minorHAnsi" w:hAnsiTheme="minorHAnsi"/>
        </w:rPr>
        <w:t>a visibilidade</w:t>
      </w:r>
      <w:r w:rsidR="00397665" w:rsidRPr="00C87519">
        <w:rPr>
          <w:rFonts w:asciiTheme="minorHAnsi" w:hAnsiTheme="minorHAnsi"/>
        </w:rPr>
        <w:t xml:space="preserve"> do </w:t>
      </w:r>
      <w:r w:rsidR="00B93CB0">
        <w:rPr>
          <w:rFonts w:asciiTheme="minorHAnsi" w:hAnsiTheme="minorHAnsi"/>
        </w:rPr>
        <w:t>espelho d’água</w:t>
      </w:r>
      <w:r w:rsidR="00397665" w:rsidRPr="00C87519">
        <w:rPr>
          <w:rFonts w:asciiTheme="minorHAnsi" w:hAnsiTheme="minorHAnsi"/>
        </w:rPr>
        <w:t xml:space="preserve"> e suas margens.</w:t>
      </w:r>
    </w:p>
    <w:p w14:paraId="441E9992" w14:textId="68CAA286" w:rsidR="0081276F" w:rsidRPr="00C87519" w:rsidRDefault="00EE49F3" w:rsidP="00C87519">
      <w:pPr>
        <w:spacing w:before="120" w:after="120" w:line="240" w:lineRule="auto"/>
        <w:ind w:firstLine="360"/>
        <w:jc w:val="both"/>
        <w:rPr>
          <w:sz w:val="24"/>
          <w:szCs w:val="24"/>
          <w:lang w:eastAsia="pt-BR"/>
        </w:rPr>
      </w:pPr>
      <w:r w:rsidRPr="00C87519">
        <w:rPr>
          <w:color w:val="000000" w:themeColor="text1"/>
          <w:sz w:val="24"/>
          <w:szCs w:val="24"/>
        </w:rPr>
        <w:t xml:space="preserve">Art. </w:t>
      </w:r>
      <w:ins w:id="121" w:author="Microsoft Office User" w:date="2021-12-30T10:10:00Z">
        <w:r w:rsidR="00AA0BCA">
          <w:rPr>
            <w:color w:val="000000" w:themeColor="text1"/>
            <w:sz w:val="24"/>
            <w:szCs w:val="24"/>
          </w:rPr>
          <w:t>19</w:t>
        </w:r>
      </w:ins>
      <w:del w:id="122" w:author="Microsoft Office User" w:date="2021-12-30T10:10:00Z">
        <w:r w:rsidR="001915E0" w:rsidDel="00AA0BCA">
          <w:rPr>
            <w:color w:val="000000" w:themeColor="text1"/>
            <w:sz w:val="24"/>
            <w:szCs w:val="24"/>
          </w:rPr>
          <w:delText>20</w:delText>
        </w:r>
      </w:del>
      <w:r w:rsidR="00092E29">
        <w:rPr>
          <w:color w:val="000000" w:themeColor="text1"/>
          <w:sz w:val="24"/>
          <w:szCs w:val="24"/>
        </w:rPr>
        <w:t>.</w:t>
      </w:r>
      <w:r w:rsidR="00092E29" w:rsidRPr="00C87519">
        <w:rPr>
          <w:color w:val="000000" w:themeColor="text1"/>
          <w:sz w:val="24"/>
          <w:szCs w:val="24"/>
        </w:rPr>
        <w:t xml:space="preserve"> </w:t>
      </w:r>
      <w:r w:rsidR="00FF2C88" w:rsidRPr="00C87519">
        <w:rPr>
          <w:sz w:val="24"/>
          <w:szCs w:val="24"/>
          <w:lang w:eastAsia="pt-BR"/>
        </w:rPr>
        <w:t>P</w:t>
      </w:r>
      <w:r w:rsidR="00261BBA" w:rsidRPr="00C87519">
        <w:rPr>
          <w:sz w:val="24"/>
          <w:szCs w:val="24"/>
          <w:lang w:eastAsia="pt-BR"/>
        </w:rPr>
        <w:t xml:space="preserve">rojetos de requalificação para a </w:t>
      </w:r>
      <w:r w:rsidR="00261BBA" w:rsidRPr="00C87519">
        <w:rPr>
          <w:bCs/>
          <w:sz w:val="24"/>
          <w:szCs w:val="24"/>
          <w:lang w:eastAsia="pt-BR"/>
        </w:rPr>
        <w:t>Avenida do</w:t>
      </w:r>
      <w:r w:rsidR="000B7DF0" w:rsidRPr="00C87519">
        <w:rPr>
          <w:bCs/>
          <w:sz w:val="24"/>
          <w:szCs w:val="24"/>
          <w:lang w:eastAsia="pt-BR"/>
        </w:rPr>
        <w:t xml:space="preserve"> Sangradouro</w:t>
      </w:r>
      <w:r w:rsidR="00FF2C88" w:rsidRPr="00C87519">
        <w:rPr>
          <w:sz w:val="24"/>
          <w:szCs w:val="24"/>
          <w:lang w:eastAsia="pt-BR"/>
        </w:rPr>
        <w:t xml:space="preserve"> </w:t>
      </w:r>
      <w:r w:rsidR="0081276F" w:rsidRPr="00C87519">
        <w:rPr>
          <w:sz w:val="24"/>
          <w:szCs w:val="24"/>
          <w:lang w:eastAsia="pt-BR"/>
        </w:rPr>
        <w:t>que promovam a preservação dos valores históricos e paisagístico</w:t>
      </w:r>
      <w:r w:rsidR="00FF2C88" w:rsidRPr="00C87519">
        <w:rPr>
          <w:sz w:val="24"/>
          <w:szCs w:val="24"/>
          <w:lang w:eastAsia="pt-BR"/>
        </w:rPr>
        <w:t>s</w:t>
      </w:r>
      <w:r w:rsidR="0081276F" w:rsidRPr="00C87519">
        <w:rPr>
          <w:sz w:val="24"/>
          <w:szCs w:val="24"/>
          <w:lang w:eastAsia="pt-BR"/>
        </w:rPr>
        <w:t xml:space="preserve"> do conjunto </w:t>
      </w:r>
      <w:r w:rsidR="00092E29" w:rsidRPr="00C87519">
        <w:rPr>
          <w:sz w:val="24"/>
          <w:szCs w:val="24"/>
          <w:lang w:eastAsia="pt-BR"/>
        </w:rPr>
        <w:t>deve</w:t>
      </w:r>
      <w:r w:rsidR="00092E29">
        <w:rPr>
          <w:sz w:val="24"/>
          <w:szCs w:val="24"/>
          <w:lang w:eastAsia="pt-BR"/>
        </w:rPr>
        <w:t>rão</w:t>
      </w:r>
      <w:r w:rsidR="00092E29" w:rsidRPr="00C87519">
        <w:rPr>
          <w:sz w:val="24"/>
          <w:szCs w:val="24"/>
          <w:lang w:eastAsia="pt-BR"/>
        </w:rPr>
        <w:t xml:space="preserve"> </w:t>
      </w:r>
      <w:r w:rsidR="0081276F" w:rsidRPr="00C87519">
        <w:rPr>
          <w:sz w:val="24"/>
          <w:szCs w:val="24"/>
          <w:lang w:eastAsia="pt-BR"/>
        </w:rPr>
        <w:t>considerar</w:t>
      </w:r>
      <w:r w:rsidR="001915E0">
        <w:rPr>
          <w:sz w:val="24"/>
          <w:szCs w:val="24"/>
          <w:lang w:eastAsia="pt-BR"/>
        </w:rPr>
        <w:t>,</w:t>
      </w:r>
      <w:r w:rsidR="00FF2C88" w:rsidRPr="00C87519">
        <w:rPr>
          <w:sz w:val="24"/>
          <w:szCs w:val="24"/>
          <w:lang w:eastAsia="pt-BR"/>
        </w:rPr>
        <w:t xml:space="preserve"> além das diretrizes e critérios gerais</w:t>
      </w:r>
      <w:r w:rsidR="0081276F" w:rsidRPr="00C87519">
        <w:rPr>
          <w:sz w:val="24"/>
          <w:szCs w:val="24"/>
          <w:lang w:eastAsia="pt-BR"/>
        </w:rPr>
        <w:t>:</w:t>
      </w:r>
    </w:p>
    <w:p w14:paraId="41EF518F" w14:textId="00BFCF03" w:rsidR="00092E29" w:rsidRPr="00C87519" w:rsidRDefault="00092E29" w:rsidP="00C87519">
      <w:pPr>
        <w:spacing w:before="120" w:after="120" w:line="240" w:lineRule="auto"/>
        <w:ind w:firstLine="360"/>
        <w:jc w:val="both"/>
        <w:rPr>
          <w:sz w:val="24"/>
          <w:szCs w:val="24"/>
          <w:lang w:eastAsia="pt-BR"/>
        </w:rPr>
      </w:pPr>
      <w:r>
        <w:rPr>
          <w:sz w:val="24"/>
          <w:szCs w:val="24"/>
          <w:lang w:eastAsia="pt-BR"/>
        </w:rPr>
        <w:t xml:space="preserve">I </w:t>
      </w:r>
      <w:r w:rsidR="00EC2E3D">
        <w:rPr>
          <w:sz w:val="24"/>
          <w:szCs w:val="24"/>
          <w:lang w:eastAsia="pt-BR"/>
        </w:rPr>
        <w:t>-</w:t>
      </w:r>
      <w:r>
        <w:rPr>
          <w:sz w:val="24"/>
          <w:szCs w:val="24"/>
          <w:lang w:eastAsia="pt-BR"/>
        </w:rPr>
        <w:t xml:space="preserve"> </w:t>
      </w:r>
      <w:r w:rsidR="00A67FF0">
        <w:rPr>
          <w:sz w:val="24"/>
          <w:szCs w:val="24"/>
          <w:lang w:eastAsia="pt-BR"/>
        </w:rPr>
        <w:t xml:space="preserve">a </w:t>
      </w:r>
      <w:r w:rsidR="00A67FF0" w:rsidRPr="00C87519">
        <w:rPr>
          <w:sz w:val="24"/>
          <w:szCs w:val="24"/>
          <w:lang w:eastAsia="pt-BR"/>
        </w:rPr>
        <w:t>valorização do seu potencial paisagístico</w:t>
      </w:r>
      <w:r w:rsidR="00A67FF0">
        <w:rPr>
          <w:sz w:val="24"/>
          <w:szCs w:val="24"/>
          <w:lang w:eastAsia="pt-BR"/>
        </w:rPr>
        <w:t xml:space="preserve"> mediante a</w:t>
      </w:r>
      <w:r w:rsidRPr="00C87519">
        <w:rPr>
          <w:sz w:val="24"/>
          <w:szCs w:val="24"/>
          <w:lang w:eastAsia="pt-BR"/>
        </w:rPr>
        <w:t xml:space="preserve"> </w:t>
      </w:r>
      <w:r w:rsidR="00261BBA" w:rsidRPr="00C87519">
        <w:rPr>
          <w:sz w:val="24"/>
          <w:szCs w:val="24"/>
          <w:lang w:eastAsia="pt-BR"/>
        </w:rPr>
        <w:t>ampli</w:t>
      </w:r>
      <w:r w:rsidR="00A67FF0">
        <w:rPr>
          <w:sz w:val="24"/>
          <w:szCs w:val="24"/>
          <w:lang w:eastAsia="pt-BR"/>
        </w:rPr>
        <w:t>ação da permeabilidade do solo e</w:t>
      </w:r>
      <w:r>
        <w:rPr>
          <w:sz w:val="24"/>
          <w:szCs w:val="24"/>
          <w:lang w:eastAsia="pt-BR"/>
        </w:rPr>
        <w:t xml:space="preserve"> </w:t>
      </w:r>
      <w:r w:rsidR="00A67FF0">
        <w:rPr>
          <w:sz w:val="24"/>
          <w:szCs w:val="24"/>
          <w:lang w:eastAsia="pt-BR"/>
        </w:rPr>
        <w:t xml:space="preserve">da arborização, podendo ser considerado o </w:t>
      </w:r>
      <w:proofErr w:type="spellStart"/>
      <w:r w:rsidR="00A67FF0">
        <w:rPr>
          <w:sz w:val="24"/>
          <w:szCs w:val="24"/>
          <w:lang w:eastAsia="pt-BR"/>
        </w:rPr>
        <w:t>destamponamento</w:t>
      </w:r>
      <w:proofErr w:type="spellEnd"/>
      <w:r w:rsidR="00A67FF0">
        <w:rPr>
          <w:sz w:val="24"/>
          <w:szCs w:val="24"/>
          <w:lang w:eastAsia="pt-BR"/>
        </w:rPr>
        <w:t xml:space="preserve"> do riacho da Manga</w:t>
      </w:r>
      <w:r>
        <w:rPr>
          <w:sz w:val="24"/>
          <w:szCs w:val="24"/>
          <w:lang w:eastAsia="pt-BR"/>
        </w:rPr>
        <w:t>;</w:t>
      </w:r>
    </w:p>
    <w:p w14:paraId="2A8C61A9" w14:textId="02E1EB7F" w:rsidR="000B7DF0" w:rsidRPr="00C87519" w:rsidRDefault="00092E29" w:rsidP="00C87519">
      <w:pPr>
        <w:spacing w:before="120" w:after="120" w:line="240" w:lineRule="auto"/>
        <w:ind w:firstLine="360"/>
        <w:jc w:val="both"/>
        <w:rPr>
          <w:sz w:val="24"/>
          <w:szCs w:val="24"/>
          <w:lang w:eastAsia="pt-BR"/>
        </w:rPr>
      </w:pPr>
      <w:r>
        <w:rPr>
          <w:sz w:val="24"/>
          <w:szCs w:val="24"/>
          <w:lang w:eastAsia="pt-BR"/>
        </w:rPr>
        <w:t>II - a</w:t>
      </w:r>
      <w:r w:rsidR="0081276F" w:rsidRPr="00C87519">
        <w:rPr>
          <w:sz w:val="24"/>
          <w:szCs w:val="24"/>
          <w:lang w:eastAsia="pt-BR"/>
        </w:rPr>
        <w:t xml:space="preserve"> separação da circulação </w:t>
      </w:r>
      <w:r w:rsidR="000B7DF0" w:rsidRPr="00C87519">
        <w:rPr>
          <w:sz w:val="24"/>
          <w:szCs w:val="24"/>
          <w:lang w:eastAsia="pt-BR"/>
        </w:rPr>
        <w:t>de veículos da de pedestres</w:t>
      </w:r>
      <w:r>
        <w:rPr>
          <w:sz w:val="24"/>
          <w:szCs w:val="24"/>
          <w:lang w:eastAsia="pt-BR"/>
        </w:rPr>
        <w:t>;</w:t>
      </w:r>
      <w:r w:rsidR="000B7DF0" w:rsidRPr="00C87519">
        <w:rPr>
          <w:sz w:val="24"/>
          <w:szCs w:val="24"/>
          <w:lang w:eastAsia="pt-BR"/>
        </w:rPr>
        <w:t xml:space="preserve"> </w:t>
      </w:r>
    </w:p>
    <w:p w14:paraId="0C60531E" w14:textId="5FF78CF4" w:rsidR="00FF2C88" w:rsidRPr="00C87519" w:rsidRDefault="00092E29" w:rsidP="00C87519">
      <w:pPr>
        <w:spacing w:before="120" w:after="120" w:line="240" w:lineRule="auto"/>
        <w:ind w:firstLine="360"/>
        <w:jc w:val="both"/>
        <w:rPr>
          <w:sz w:val="24"/>
          <w:szCs w:val="24"/>
          <w:lang w:eastAsia="pt-BR"/>
        </w:rPr>
      </w:pPr>
      <w:r>
        <w:rPr>
          <w:sz w:val="24"/>
          <w:szCs w:val="24"/>
          <w:lang w:eastAsia="pt-BR"/>
        </w:rPr>
        <w:t>III - a</w:t>
      </w:r>
      <w:r w:rsidRPr="00C87519">
        <w:rPr>
          <w:sz w:val="24"/>
          <w:szCs w:val="24"/>
          <w:lang w:eastAsia="pt-BR"/>
        </w:rPr>
        <w:t xml:space="preserve"> </w:t>
      </w:r>
      <w:r w:rsidR="00FF2C88" w:rsidRPr="00C87519">
        <w:rPr>
          <w:sz w:val="24"/>
          <w:szCs w:val="24"/>
          <w:lang w:eastAsia="pt-BR"/>
        </w:rPr>
        <w:t>manutenção das visadas preferenciais para o Rio Paraguai</w:t>
      </w:r>
      <w:r w:rsidR="00A67FF0">
        <w:rPr>
          <w:sz w:val="24"/>
          <w:szCs w:val="24"/>
          <w:lang w:eastAsia="pt-BR"/>
        </w:rPr>
        <w:t>; e</w:t>
      </w:r>
    </w:p>
    <w:p w14:paraId="700EB9D0" w14:textId="3365F5A4" w:rsidR="00FF2C88" w:rsidRDefault="00092E29" w:rsidP="00C87519">
      <w:pPr>
        <w:spacing w:after="200" w:line="276" w:lineRule="auto"/>
        <w:ind w:firstLine="360"/>
        <w:jc w:val="both"/>
        <w:rPr>
          <w:sz w:val="24"/>
          <w:szCs w:val="24"/>
          <w:lang w:eastAsia="pt-BR"/>
        </w:rPr>
      </w:pPr>
      <w:r>
        <w:rPr>
          <w:color w:val="000000" w:themeColor="text1"/>
          <w:sz w:val="24"/>
          <w:szCs w:val="24"/>
        </w:rPr>
        <w:t xml:space="preserve">IV - </w:t>
      </w:r>
      <w:proofErr w:type="gramStart"/>
      <w:r>
        <w:rPr>
          <w:color w:val="000000" w:themeColor="text1"/>
          <w:sz w:val="24"/>
          <w:szCs w:val="24"/>
        </w:rPr>
        <w:t>a</w:t>
      </w:r>
      <w:proofErr w:type="gramEnd"/>
      <w:r w:rsidRPr="00C87519">
        <w:rPr>
          <w:color w:val="000000" w:themeColor="text1"/>
          <w:sz w:val="24"/>
          <w:szCs w:val="24"/>
        </w:rPr>
        <w:t xml:space="preserve"> </w:t>
      </w:r>
      <w:r w:rsidR="00C94CBD" w:rsidRPr="00C87519">
        <w:rPr>
          <w:sz w:val="24"/>
          <w:szCs w:val="24"/>
          <w:lang w:eastAsia="pt-BR"/>
        </w:rPr>
        <w:t>integração</w:t>
      </w:r>
      <w:ins w:id="123" w:author="Microsoft Office User" w:date="2021-12-07T10:44:00Z">
        <w:r w:rsidR="005A14B7">
          <w:rPr>
            <w:sz w:val="24"/>
            <w:szCs w:val="24"/>
            <w:lang w:eastAsia="pt-BR"/>
          </w:rPr>
          <w:t xml:space="preserve"> da construção que hoje abriga</w:t>
        </w:r>
      </w:ins>
      <w:del w:id="124" w:author="Microsoft Office User" w:date="2021-12-07T10:44:00Z">
        <w:r w:rsidR="00C94CBD" w:rsidRPr="00C87519" w:rsidDel="005A14B7">
          <w:rPr>
            <w:sz w:val="24"/>
            <w:szCs w:val="24"/>
            <w:lang w:eastAsia="pt-BR"/>
          </w:rPr>
          <w:delText xml:space="preserve"> entre</w:delText>
        </w:r>
      </w:del>
      <w:r w:rsidR="00C94CBD" w:rsidRPr="00C87519">
        <w:rPr>
          <w:sz w:val="24"/>
          <w:szCs w:val="24"/>
          <w:lang w:eastAsia="pt-BR"/>
        </w:rPr>
        <w:t xml:space="preserve"> o Museu de Cáceres </w:t>
      </w:r>
      <w:ins w:id="125" w:author="Microsoft Office User" w:date="2021-12-07T10:44:00Z">
        <w:r w:rsidR="005A14B7">
          <w:rPr>
            <w:sz w:val="24"/>
            <w:szCs w:val="24"/>
            <w:lang w:eastAsia="pt-BR"/>
          </w:rPr>
          <w:t xml:space="preserve">Emília Darci de Souza </w:t>
        </w:r>
        <w:proofErr w:type="spellStart"/>
        <w:r w:rsidR="005A14B7">
          <w:rPr>
            <w:sz w:val="24"/>
            <w:szCs w:val="24"/>
            <w:lang w:eastAsia="pt-BR"/>
          </w:rPr>
          <w:t>Cuyabano</w:t>
        </w:r>
        <w:proofErr w:type="spellEnd"/>
        <w:r w:rsidR="005A14B7">
          <w:rPr>
            <w:sz w:val="24"/>
            <w:szCs w:val="24"/>
            <w:lang w:eastAsia="pt-BR"/>
          </w:rPr>
          <w:t xml:space="preserve"> </w:t>
        </w:r>
      </w:ins>
      <w:r w:rsidR="00C94CBD" w:rsidRPr="00C87519">
        <w:rPr>
          <w:sz w:val="24"/>
          <w:szCs w:val="24"/>
          <w:lang w:eastAsia="pt-BR"/>
        </w:rPr>
        <w:t>com o espaço público circundante, qualificando sua fruição para o uso quotid</w:t>
      </w:r>
      <w:r w:rsidR="00A67FF0">
        <w:rPr>
          <w:sz w:val="24"/>
          <w:szCs w:val="24"/>
          <w:lang w:eastAsia="pt-BR"/>
        </w:rPr>
        <w:t>iano e ambientação paisagística.</w:t>
      </w:r>
    </w:p>
    <w:p w14:paraId="574B7DB1" w14:textId="12D6DCCC" w:rsidR="00C63CF2" w:rsidRPr="00C87519" w:rsidRDefault="00092E29" w:rsidP="00C87519">
      <w:pPr>
        <w:spacing w:after="200" w:line="276" w:lineRule="auto"/>
        <w:ind w:firstLine="360"/>
        <w:jc w:val="both"/>
        <w:rPr>
          <w:sz w:val="24"/>
          <w:szCs w:val="24"/>
          <w:lang w:eastAsia="pt-BR"/>
        </w:rPr>
      </w:pPr>
      <w:r>
        <w:rPr>
          <w:color w:val="000000" w:themeColor="text1"/>
          <w:sz w:val="24"/>
          <w:szCs w:val="24"/>
        </w:rPr>
        <w:t>Parágrafo único.</w:t>
      </w:r>
      <w:r w:rsidR="00FF2C88" w:rsidRPr="00C87519">
        <w:rPr>
          <w:color w:val="000000" w:themeColor="text1"/>
          <w:sz w:val="24"/>
          <w:szCs w:val="24"/>
        </w:rPr>
        <w:t xml:space="preserve"> </w:t>
      </w:r>
      <w:r w:rsidR="00C94CBD" w:rsidRPr="00C87519">
        <w:rPr>
          <w:sz w:val="24"/>
          <w:szCs w:val="24"/>
          <w:lang w:eastAsia="pt-BR"/>
        </w:rPr>
        <w:t>O uso temporário da área para eventos, inclusive os grandes eventos anuais, requer</w:t>
      </w:r>
      <w:r w:rsidR="00D8743F">
        <w:rPr>
          <w:sz w:val="24"/>
          <w:szCs w:val="24"/>
          <w:lang w:eastAsia="pt-BR"/>
        </w:rPr>
        <w:t>erão</w:t>
      </w:r>
      <w:r w:rsidR="00C94CBD" w:rsidRPr="00C87519">
        <w:rPr>
          <w:sz w:val="24"/>
          <w:szCs w:val="24"/>
          <w:lang w:eastAsia="pt-BR"/>
        </w:rPr>
        <w:t xml:space="preserve"> a apresentação de projeto prevendo ambientação paisagística e setorização dos usos (como palco, apoio, tendas, sanitários)</w:t>
      </w:r>
      <w:r>
        <w:rPr>
          <w:sz w:val="24"/>
          <w:szCs w:val="24"/>
          <w:lang w:eastAsia="pt-BR"/>
        </w:rPr>
        <w:t>,</w:t>
      </w:r>
      <w:r w:rsidR="00C94CBD" w:rsidRPr="00C87519">
        <w:rPr>
          <w:sz w:val="24"/>
          <w:szCs w:val="24"/>
          <w:lang w:eastAsia="pt-BR"/>
        </w:rPr>
        <w:t xml:space="preserve"> de modo a reservar áreas para o uso cotidiano.</w:t>
      </w:r>
    </w:p>
    <w:p w14:paraId="4751105E" w14:textId="78F7C7C8" w:rsidR="00092E29" w:rsidRPr="00DB189E" w:rsidRDefault="00092E29" w:rsidP="00DB189E">
      <w:pPr>
        <w:pStyle w:val="Ttulo5"/>
        <w:jc w:val="center"/>
        <w:rPr>
          <w:rFonts w:asciiTheme="minorHAnsi" w:hAnsiTheme="minorHAnsi"/>
          <w:i/>
          <w:color w:val="auto"/>
          <w:sz w:val="24"/>
        </w:rPr>
      </w:pPr>
      <w:r w:rsidRPr="00DB189E">
        <w:rPr>
          <w:rFonts w:asciiTheme="minorHAnsi" w:hAnsiTheme="minorHAnsi"/>
          <w:b/>
          <w:color w:val="auto"/>
          <w:sz w:val="24"/>
        </w:rPr>
        <w:t>S</w:t>
      </w:r>
      <w:r w:rsidR="005B12EB">
        <w:rPr>
          <w:rFonts w:asciiTheme="minorHAnsi" w:hAnsiTheme="minorHAnsi"/>
          <w:b/>
          <w:color w:val="auto"/>
          <w:sz w:val="24"/>
        </w:rPr>
        <w:t>ubs</w:t>
      </w:r>
      <w:r w:rsidRPr="00DB189E">
        <w:rPr>
          <w:rFonts w:asciiTheme="minorHAnsi" w:hAnsiTheme="minorHAnsi"/>
          <w:b/>
          <w:color w:val="auto"/>
          <w:sz w:val="24"/>
        </w:rPr>
        <w:t>eção III</w:t>
      </w:r>
    </w:p>
    <w:p w14:paraId="582CA341" w14:textId="1301DBB2" w:rsidR="00926144" w:rsidRPr="00DB189E" w:rsidRDefault="00092E29" w:rsidP="00DB189E">
      <w:pPr>
        <w:pStyle w:val="Ttulo5"/>
        <w:jc w:val="center"/>
        <w:rPr>
          <w:rFonts w:asciiTheme="minorHAnsi" w:hAnsiTheme="minorHAnsi"/>
          <w:i/>
          <w:color w:val="auto"/>
          <w:sz w:val="24"/>
        </w:rPr>
      </w:pPr>
      <w:r w:rsidRPr="00DB189E">
        <w:rPr>
          <w:rFonts w:asciiTheme="minorHAnsi" w:hAnsiTheme="minorHAnsi"/>
          <w:b/>
          <w:color w:val="auto"/>
          <w:sz w:val="24"/>
        </w:rPr>
        <w:t>Do casario</w:t>
      </w:r>
    </w:p>
    <w:p w14:paraId="312AE09D" w14:textId="23EA099B" w:rsidR="00526BD4" w:rsidRPr="00C87519" w:rsidRDefault="00526BD4" w:rsidP="00C87519">
      <w:pPr>
        <w:spacing w:before="120" w:after="120" w:line="240" w:lineRule="auto"/>
        <w:ind w:firstLine="708"/>
        <w:jc w:val="both"/>
        <w:rPr>
          <w:color w:val="000000" w:themeColor="text1"/>
          <w:sz w:val="24"/>
          <w:szCs w:val="24"/>
        </w:rPr>
      </w:pPr>
      <w:r w:rsidRPr="00C87519">
        <w:rPr>
          <w:color w:val="000000" w:themeColor="text1"/>
          <w:sz w:val="24"/>
          <w:szCs w:val="24"/>
        </w:rPr>
        <w:t>Art</w:t>
      </w:r>
      <w:r w:rsidR="008C4072" w:rsidRPr="00C87519">
        <w:rPr>
          <w:color w:val="000000" w:themeColor="text1"/>
          <w:sz w:val="24"/>
          <w:szCs w:val="24"/>
        </w:rPr>
        <w:t xml:space="preserve">. </w:t>
      </w:r>
      <w:r w:rsidR="001915E0">
        <w:rPr>
          <w:color w:val="000000" w:themeColor="text1"/>
          <w:sz w:val="24"/>
          <w:szCs w:val="24"/>
        </w:rPr>
        <w:t>2</w:t>
      </w:r>
      <w:ins w:id="126" w:author="Microsoft Office User" w:date="2021-12-30T10:10:00Z">
        <w:r w:rsidR="00AA0BCA">
          <w:rPr>
            <w:color w:val="000000" w:themeColor="text1"/>
            <w:sz w:val="24"/>
            <w:szCs w:val="24"/>
          </w:rPr>
          <w:t>0</w:t>
        </w:r>
      </w:ins>
      <w:del w:id="127" w:author="Microsoft Office User" w:date="2021-12-30T10:10:00Z">
        <w:r w:rsidR="001915E0" w:rsidDel="00AA0BCA">
          <w:rPr>
            <w:color w:val="000000" w:themeColor="text1"/>
            <w:sz w:val="24"/>
            <w:szCs w:val="24"/>
          </w:rPr>
          <w:delText>1</w:delText>
        </w:r>
      </w:del>
      <w:r w:rsidR="00092E29">
        <w:rPr>
          <w:color w:val="000000" w:themeColor="text1"/>
          <w:sz w:val="24"/>
          <w:szCs w:val="24"/>
        </w:rPr>
        <w:t>.</w:t>
      </w:r>
      <w:r w:rsidR="00092E29" w:rsidRPr="00C87519">
        <w:rPr>
          <w:color w:val="000000" w:themeColor="text1"/>
          <w:sz w:val="24"/>
          <w:szCs w:val="24"/>
        </w:rPr>
        <w:t xml:space="preserve"> </w:t>
      </w:r>
      <w:r w:rsidR="00090347" w:rsidRPr="00C87519">
        <w:rPr>
          <w:color w:val="000000" w:themeColor="text1"/>
          <w:sz w:val="24"/>
          <w:szCs w:val="24"/>
        </w:rPr>
        <w:t xml:space="preserve">Será permitido o desmembramento </w:t>
      </w:r>
      <w:r w:rsidRPr="00C87519">
        <w:rPr>
          <w:color w:val="000000" w:themeColor="text1"/>
          <w:sz w:val="24"/>
          <w:szCs w:val="24"/>
        </w:rPr>
        <w:t>de lotes</w:t>
      </w:r>
      <w:r w:rsidR="00090347" w:rsidRPr="00C87519">
        <w:rPr>
          <w:color w:val="000000" w:themeColor="text1"/>
          <w:sz w:val="24"/>
          <w:szCs w:val="24"/>
        </w:rPr>
        <w:t>, exceto nas edificações classificadas como NP1,</w:t>
      </w:r>
      <w:r w:rsidRPr="00C87519">
        <w:rPr>
          <w:color w:val="000000" w:themeColor="text1"/>
          <w:sz w:val="24"/>
          <w:szCs w:val="24"/>
        </w:rPr>
        <w:t xml:space="preserve"> desde que a testada mínima seja de</w:t>
      </w:r>
      <w:r w:rsidR="00AF4614" w:rsidRPr="00C87519">
        <w:rPr>
          <w:color w:val="000000" w:themeColor="text1"/>
          <w:sz w:val="24"/>
          <w:szCs w:val="24"/>
        </w:rPr>
        <w:t xml:space="preserve"> no mínimo</w:t>
      </w:r>
      <w:r w:rsidRPr="00C87519">
        <w:rPr>
          <w:color w:val="000000" w:themeColor="text1"/>
          <w:sz w:val="24"/>
          <w:szCs w:val="24"/>
        </w:rPr>
        <w:t xml:space="preserve"> 10</w:t>
      </w:r>
      <w:r w:rsidR="00092E29">
        <w:rPr>
          <w:color w:val="000000" w:themeColor="text1"/>
          <w:sz w:val="24"/>
          <w:szCs w:val="24"/>
        </w:rPr>
        <w:t>m</w:t>
      </w:r>
      <w:r w:rsidRPr="00C87519">
        <w:rPr>
          <w:color w:val="000000" w:themeColor="text1"/>
          <w:sz w:val="24"/>
          <w:szCs w:val="24"/>
        </w:rPr>
        <w:t xml:space="preserve"> </w:t>
      </w:r>
      <w:r w:rsidR="00092E29">
        <w:rPr>
          <w:color w:val="000000" w:themeColor="text1"/>
          <w:sz w:val="24"/>
          <w:szCs w:val="24"/>
        </w:rPr>
        <w:t xml:space="preserve">(dez </w:t>
      </w:r>
      <w:r w:rsidRPr="00C87519">
        <w:rPr>
          <w:color w:val="000000" w:themeColor="text1"/>
          <w:sz w:val="24"/>
          <w:szCs w:val="24"/>
        </w:rPr>
        <w:t>metros</w:t>
      </w:r>
      <w:r w:rsidR="00092E29">
        <w:rPr>
          <w:color w:val="000000" w:themeColor="text1"/>
          <w:sz w:val="24"/>
          <w:szCs w:val="24"/>
        </w:rPr>
        <w:t>)</w:t>
      </w:r>
      <w:r w:rsidRPr="00C87519">
        <w:rPr>
          <w:color w:val="000000" w:themeColor="text1"/>
          <w:sz w:val="24"/>
          <w:szCs w:val="24"/>
        </w:rPr>
        <w:t>.</w:t>
      </w:r>
    </w:p>
    <w:p w14:paraId="0C190144" w14:textId="703EC882" w:rsidR="00AF4614" w:rsidRPr="00C87519" w:rsidRDefault="00090347" w:rsidP="00C87519">
      <w:pPr>
        <w:spacing w:after="200" w:line="276" w:lineRule="auto"/>
        <w:ind w:firstLine="708"/>
        <w:jc w:val="both"/>
        <w:rPr>
          <w:color w:val="000000" w:themeColor="text1"/>
          <w:sz w:val="24"/>
          <w:szCs w:val="24"/>
        </w:rPr>
      </w:pPr>
      <w:r w:rsidRPr="00C87519">
        <w:rPr>
          <w:color w:val="000000" w:themeColor="text1"/>
          <w:sz w:val="24"/>
          <w:szCs w:val="24"/>
        </w:rPr>
        <w:t>§</w:t>
      </w:r>
      <w:r w:rsidR="00EC2E3D">
        <w:rPr>
          <w:color w:val="000000" w:themeColor="text1"/>
          <w:sz w:val="24"/>
          <w:szCs w:val="24"/>
        </w:rPr>
        <w:t xml:space="preserve"> </w:t>
      </w:r>
      <w:r w:rsidRPr="00C87519">
        <w:rPr>
          <w:color w:val="000000" w:themeColor="text1"/>
          <w:sz w:val="24"/>
          <w:szCs w:val="24"/>
        </w:rPr>
        <w:t xml:space="preserve">1º Lotes que atravessam a quadra </w:t>
      </w:r>
      <w:r w:rsidR="00DC5174" w:rsidRPr="00C87519">
        <w:rPr>
          <w:color w:val="000000" w:themeColor="text1"/>
          <w:sz w:val="24"/>
          <w:szCs w:val="24"/>
        </w:rPr>
        <w:t>pode</w:t>
      </w:r>
      <w:r w:rsidR="00DC5174">
        <w:rPr>
          <w:color w:val="000000" w:themeColor="text1"/>
          <w:sz w:val="24"/>
          <w:szCs w:val="24"/>
        </w:rPr>
        <w:t>rão</w:t>
      </w:r>
      <w:r w:rsidR="00DC5174" w:rsidRPr="00C87519">
        <w:rPr>
          <w:color w:val="000000" w:themeColor="text1"/>
          <w:sz w:val="24"/>
          <w:szCs w:val="24"/>
        </w:rPr>
        <w:t xml:space="preserve"> </w:t>
      </w:r>
      <w:r w:rsidRPr="00C87519">
        <w:rPr>
          <w:color w:val="000000" w:themeColor="text1"/>
          <w:sz w:val="24"/>
          <w:szCs w:val="24"/>
        </w:rPr>
        <w:t>ser desmembrados desde que façam f</w:t>
      </w:r>
      <w:r w:rsidR="00AF4614" w:rsidRPr="00C87519">
        <w:rPr>
          <w:color w:val="000000" w:themeColor="text1"/>
          <w:sz w:val="24"/>
          <w:szCs w:val="24"/>
        </w:rPr>
        <w:t>rente para as duas ruas opostas</w:t>
      </w:r>
      <w:r w:rsidRPr="00C87519">
        <w:rPr>
          <w:color w:val="000000" w:themeColor="text1"/>
          <w:sz w:val="24"/>
          <w:szCs w:val="24"/>
        </w:rPr>
        <w:t>.</w:t>
      </w:r>
    </w:p>
    <w:p w14:paraId="2879B3FE" w14:textId="339F0516" w:rsidR="00090347" w:rsidRPr="00C87519" w:rsidRDefault="00AF4614" w:rsidP="00C87519">
      <w:pPr>
        <w:spacing w:after="200" w:line="276" w:lineRule="auto"/>
        <w:ind w:firstLine="708"/>
        <w:jc w:val="both"/>
        <w:rPr>
          <w:color w:val="000000" w:themeColor="text1"/>
          <w:sz w:val="24"/>
          <w:szCs w:val="24"/>
        </w:rPr>
      </w:pPr>
      <w:r w:rsidRPr="00C87519">
        <w:rPr>
          <w:color w:val="000000" w:themeColor="text1"/>
          <w:sz w:val="24"/>
          <w:szCs w:val="24"/>
        </w:rPr>
        <w:t>§</w:t>
      </w:r>
      <w:r w:rsidR="00EC2E3D">
        <w:rPr>
          <w:color w:val="000000" w:themeColor="text1"/>
          <w:sz w:val="24"/>
          <w:szCs w:val="24"/>
        </w:rPr>
        <w:t xml:space="preserve"> </w:t>
      </w:r>
      <w:r w:rsidR="006251A3" w:rsidRPr="00C87519">
        <w:rPr>
          <w:color w:val="000000" w:themeColor="text1"/>
          <w:sz w:val="24"/>
          <w:szCs w:val="24"/>
        </w:rPr>
        <w:t>2</w:t>
      </w:r>
      <w:r w:rsidRPr="00C87519">
        <w:rPr>
          <w:color w:val="000000" w:themeColor="text1"/>
          <w:sz w:val="24"/>
          <w:szCs w:val="24"/>
        </w:rPr>
        <w:t>º Desmembramentos nas</w:t>
      </w:r>
      <w:r w:rsidR="00090347" w:rsidRPr="00C87519">
        <w:rPr>
          <w:color w:val="000000" w:themeColor="text1"/>
          <w:sz w:val="24"/>
          <w:szCs w:val="24"/>
        </w:rPr>
        <w:t xml:space="preserve"> edificações NP2 </w:t>
      </w:r>
      <w:r w:rsidR="00DC5174" w:rsidRPr="00C87519">
        <w:rPr>
          <w:color w:val="000000" w:themeColor="text1"/>
          <w:sz w:val="24"/>
          <w:szCs w:val="24"/>
        </w:rPr>
        <w:t>pode</w:t>
      </w:r>
      <w:r w:rsidR="00DC5174">
        <w:rPr>
          <w:color w:val="000000" w:themeColor="text1"/>
          <w:sz w:val="24"/>
          <w:szCs w:val="24"/>
        </w:rPr>
        <w:t>rão</w:t>
      </w:r>
      <w:r w:rsidR="00DC5174" w:rsidRPr="00C87519">
        <w:rPr>
          <w:color w:val="000000" w:themeColor="text1"/>
          <w:sz w:val="24"/>
          <w:szCs w:val="24"/>
        </w:rPr>
        <w:t xml:space="preserve"> </w:t>
      </w:r>
      <w:r w:rsidRPr="00C87519">
        <w:rPr>
          <w:color w:val="000000" w:themeColor="text1"/>
          <w:sz w:val="24"/>
          <w:szCs w:val="24"/>
        </w:rPr>
        <w:t xml:space="preserve">ser autorizados desde </w:t>
      </w:r>
      <w:r w:rsidR="00090347" w:rsidRPr="00C87519">
        <w:rPr>
          <w:color w:val="000000" w:themeColor="text1"/>
          <w:sz w:val="24"/>
          <w:szCs w:val="24"/>
        </w:rPr>
        <w:t>que não prejudique</w:t>
      </w:r>
      <w:r w:rsidRPr="00C87519">
        <w:rPr>
          <w:color w:val="000000" w:themeColor="text1"/>
          <w:sz w:val="24"/>
          <w:szCs w:val="24"/>
        </w:rPr>
        <w:t>m</w:t>
      </w:r>
      <w:r w:rsidR="00090347" w:rsidRPr="00C87519">
        <w:rPr>
          <w:color w:val="000000" w:themeColor="text1"/>
          <w:sz w:val="24"/>
          <w:szCs w:val="24"/>
        </w:rPr>
        <w:t xml:space="preserve"> a leitura da tipologia preservada.</w:t>
      </w:r>
    </w:p>
    <w:p w14:paraId="45D4602A" w14:textId="763D2614" w:rsidR="00AF4614" w:rsidRPr="00C87519" w:rsidRDefault="00AF4614" w:rsidP="00C87519">
      <w:pPr>
        <w:spacing w:after="200" w:line="276" w:lineRule="auto"/>
        <w:ind w:firstLine="708"/>
        <w:jc w:val="both"/>
        <w:rPr>
          <w:color w:val="000000" w:themeColor="text1"/>
          <w:sz w:val="24"/>
          <w:szCs w:val="24"/>
        </w:rPr>
      </w:pPr>
      <w:r w:rsidRPr="00C87519">
        <w:rPr>
          <w:color w:val="000000" w:themeColor="text1"/>
          <w:sz w:val="24"/>
          <w:szCs w:val="24"/>
        </w:rPr>
        <w:lastRenderedPageBreak/>
        <w:t xml:space="preserve">Art. </w:t>
      </w:r>
      <w:r w:rsidR="001915E0">
        <w:rPr>
          <w:color w:val="000000" w:themeColor="text1"/>
          <w:sz w:val="24"/>
          <w:szCs w:val="24"/>
        </w:rPr>
        <w:t>2</w:t>
      </w:r>
      <w:ins w:id="128" w:author="Microsoft Office User" w:date="2021-12-30T10:10:00Z">
        <w:r w:rsidR="00AA0BCA">
          <w:rPr>
            <w:color w:val="000000" w:themeColor="text1"/>
            <w:sz w:val="24"/>
            <w:szCs w:val="24"/>
          </w:rPr>
          <w:t>1</w:t>
        </w:r>
      </w:ins>
      <w:del w:id="129" w:author="Microsoft Office User" w:date="2021-12-30T10:10:00Z">
        <w:r w:rsidR="001915E0" w:rsidDel="00AA0BCA">
          <w:rPr>
            <w:color w:val="000000" w:themeColor="text1"/>
            <w:sz w:val="24"/>
            <w:szCs w:val="24"/>
          </w:rPr>
          <w:delText>2</w:delText>
        </w:r>
      </w:del>
      <w:r w:rsidR="00DC5174">
        <w:rPr>
          <w:color w:val="000000" w:themeColor="text1"/>
          <w:sz w:val="24"/>
          <w:szCs w:val="24"/>
        </w:rPr>
        <w:t>.</w:t>
      </w:r>
      <w:r w:rsidR="00DC5174" w:rsidRPr="00C87519">
        <w:rPr>
          <w:color w:val="000000" w:themeColor="text1"/>
          <w:sz w:val="24"/>
          <w:szCs w:val="24"/>
        </w:rPr>
        <w:t xml:space="preserve"> </w:t>
      </w:r>
      <w:r w:rsidRPr="00C87519">
        <w:rPr>
          <w:color w:val="000000" w:themeColor="text1"/>
          <w:sz w:val="24"/>
          <w:szCs w:val="24"/>
        </w:rPr>
        <w:t xml:space="preserve">Será permitido o </w:t>
      </w:r>
      <w:proofErr w:type="spellStart"/>
      <w:r w:rsidRPr="00C87519">
        <w:rPr>
          <w:color w:val="000000" w:themeColor="text1"/>
          <w:sz w:val="24"/>
          <w:szCs w:val="24"/>
        </w:rPr>
        <w:t>remembramento</w:t>
      </w:r>
      <w:proofErr w:type="spellEnd"/>
      <w:r w:rsidRPr="00C87519">
        <w:rPr>
          <w:color w:val="000000" w:themeColor="text1"/>
          <w:sz w:val="24"/>
          <w:szCs w:val="24"/>
        </w:rPr>
        <w:t xml:space="preserve"> de lotes com testada menor que</w:t>
      </w:r>
      <w:r w:rsidR="00DC5174">
        <w:rPr>
          <w:color w:val="000000" w:themeColor="text1"/>
          <w:sz w:val="24"/>
          <w:szCs w:val="24"/>
        </w:rPr>
        <w:t xml:space="preserve"> 10m</w:t>
      </w:r>
      <w:r w:rsidRPr="00C87519">
        <w:rPr>
          <w:color w:val="000000" w:themeColor="text1"/>
          <w:sz w:val="24"/>
          <w:szCs w:val="24"/>
        </w:rPr>
        <w:t xml:space="preserve"> </w:t>
      </w:r>
      <w:r w:rsidR="00DC5174">
        <w:rPr>
          <w:color w:val="000000" w:themeColor="text1"/>
          <w:sz w:val="24"/>
          <w:szCs w:val="24"/>
        </w:rPr>
        <w:t>(</w:t>
      </w:r>
      <w:r w:rsidRPr="00C87519">
        <w:rPr>
          <w:color w:val="000000" w:themeColor="text1"/>
          <w:sz w:val="24"/>
          <w:szCs w:val="24"/>
        </w:rPr>
        <w:t>dez metros</w:t>
      </w:r>
      <w:r w:rsidR="00DC5174">
        <w:rPr>
          <w:color w:val="000000" w:themeColor="text1"/>
          <w:sz w:val="24"/>
          <w:szCs w:val="24"/>
        </w:rPr>
        <w:t>)</w:t>
      </w:r>
      <w:r w:rsidR="001915E0">
        <w:rPr>
          <w:color w:val="000000" w:themeColor="text1"/>
          <w:sz w:val="24"/>
          <w:szCs w:val="24"/>
        </w:rPr>
        <w:t>,</w:t>
      </w:r>
      <w:r w:rsidRPr="00C87519">
        <w:rPr>
          <w:color w:val="000000" w:themeColor="text1"/>
          <w:sz w:val="24"/>
          <w:szCs w:val="24"/>
        </w:rPr>
        <w:t xml:space="preserve"> desde que o lote final não tenha testada superior a 19</w:t>
      </w:r>
      <w:r w:rsidR="00183E8B">
        <w:rPr>
          <w:color w:val="000000" w:themeColor="text1"/>
          <w:sz w:val="24"/>
          <w:szCs w:val="24"/>
        </w:rPr>
        <w:t>m (dezenove metros)</w:t>
      </w:r>
      <w:r w:rsidRPr="00C87519">
        <w:rPr>
          <w:color w:val="000000" w:themeColor="text1"/>
          <w:sz w:val="24"/>
          <w:szCs w:val="24"/>
        </w:rPr>
        <w:t>.</w:t>
      </w:r>
    </w:p>
    <w:p w14:paraId="5356D91F" w14:textId="6882131F" w:rsidR="00AF4614" w:rsidRPr="00C87519" w:rsidRDefault="000759F1" w:rsidP="00C87519">
      <w:pPr>
        <w:spacing w:after="200" w:line="276" w:lineRule="auto"/>
        <w:ind w:firstLine="708"/>
        <w:jc w:val="both"/>
        <w:rPr>
          <w:color w:val="000000" w:themeColor="text1"/>
          <w:sz w:val="24"/>
          <w:szCs w:val="24"/>
        </w:rPr>
      </w:pPr>
      <w:r>
        <w:rPr>
          <w:color w:val="000000" w:themeColor="text1"/>
          <w:sz w:val="24"/>
          <w:szCs w:val="24"/>
        </w:rPr>
        <w:t>Parágrafo único.</w:t>
      </w:r>
      <w:r w:rsidR="006251A3" w:rsidRPr="00C87519">
        <w:rPr>
          <w:color w:val="000000" w:themeColor="text1"/>
          <w:sz w:val="24"/>
          <w:szCs w:val="24"/>
        </w:rPr>
        <w:t xml:space="preserve"> </w:t>
      </w:r>
      <w:r w:rsidR="00B6753C" w:rsidRPr="00C87519">
        <w:rPr>
          <w:color w:val="000000" w:themeColor="text1"/>
          <w:sz w:val="24"/>
          <w:szCs w:val="24"/>
        </w:rPr>
        <w:t>O reme</w:t>
      </w:r>
      <w:r w:rsidR="00EC2E3D">
        <w:rPr>
          <w:color w:val="000000" w:themeColor="text1"/>
          <w:sz w:val="24"/>
          <w:szCs w:val="24"/>
        </w:rPr>
        <w:t>m</w:t>
      </w:r>
      <w:r w:rsidR="00B6753C" w:rsidRPr="00C87519">
        <w:rPr>
          <w:color w:val="000000" w:themeColor="text1"/>
          <w:sz w:val="24"/>
          <w:szCs w:val="24"/>
        </w:rPr>
        <w:t xml:space="preserve">bramento de lotes contendo edificações NP1 e NP2 </w:t>
      </w:r>
      <w:r w:rsidR="006251A3" w:rsidRPr="00C87519">
        <w:rPr>
          <w:color w:val="000000" w:themeColor="text1"/>
          <w:sz w:val="24"/>
          <w:szCs w:val="24"/>
        </w:rPr>
        <w:t xml:space="preserve">será autorizado </w:t>
      </w:r>
      <w:r w:rsidR="00B6753C" w:rsidRPr="00C87519">
        <w:rPr>
          <w:color w:val="000000" w:themeColor="text1"/>
          <w:sz w:val="24"/>
          <w:szCs w:val="24"/>
        </w:rPr>
        <w:t>nas situações em que houve</w:t>
      </w:r>
      <w:r>
        <w:rPr>
          <w:color w:val="000000" w:themeColor="text1"/>
          <w:sz w:val="24"/>
          <w:szCs w:val="24"/>
        </w:rPr>
        <w:t>r</w:t>
      </w:r>
      <w:r w:rsidR="00B6753C" w:rsidRPr="00C87519">
        <w:rPr>
          <w:color w:val="000000" w:themeColor="text1"/>
          <w:sz w:val="24"/>
          <w:szCs w:val="24"/>
        </w:rPr>
        <w:t xml:space="preserve"> o desmembramento da</w:t>
      </w:r>
      <w:r w:rsidR="00AF4614" w:rsidRPr="00C87519">
        <w:rPr>
          <w:color w:val="000000" w:themeColor="text1"/>
          <w:sz w:val="24"/>
          <w:szCs w:val="24"/>
        </w:rPr>
        <w:t xml:space="preserve"> unidade original </w:t>
      </w:r>
      <w:r w:rsidR="00B6753C" w:rsidRPr="00C87519">
        <w:rPr>
          <w:color w:val="000000" w:themeColor="text1"/>
          <w:sz w:val="24"/>
          <w:szCs w:val="24"/>
        </w:rPr>
        <w:t xml:space="preserve">e no sentido de preservar a tipologia histórica </w:t>
      </w:r>
      <w:r w:rsidR="00F72BBB" w:rsidRPr="00C87519">
        <w:rPr>
          <w:color w:val="000000" w:themeColor="text1"/>
          <w:sz w:val="24"/>
          <w:szCs w:val="24"/>
        </w:rPr>
        <w:t>específica da construção.</w:t>
      </w:r>
    </w:p>
    <w:p w14:paraId="7EAB2750" w14:textId="513F8987" w:rsidR="00113666" w:rsidRPr="00C87519" w:rsidRDefault="00113666" w:rsidP="00A67FF0">
      <w:pPr>
        <w:spacing w:before="120" w:after="120" w:line="240" w:lineRule="auto"/>
        <w:ind w:firstLine="708"/>
        <w:jc w:val="both"/>
        <w:rPr>
          <w:color w:val="000000" w:themeColor="text1"/>
          <w:sz w:val="24"/>
          <w:szCs w:val="24"/>
        </w:rPr>
      </w:pPr>
      <w:r w:rsidRPr="00C87519">
        <w:rPr>
          <w:color w:val="000000" w:themeColor="text1"/>
          <w:sz w:val="24"/>
          <w:szCs w:val="24"/>
        </w:rPr>
        <w:t xml:space="preserve">Art. </w:t>
      </w:r>
      <w:r w:rsidR="001915E0">
        <w:rPr>
          <w:color w:val="000000" w:themeColor="text1"/>
          <w:sz w:val="24"/>
          <w:szCs w:val="24"/>
        </w:rPr>
        <w:t>2</w:t>
      </w:r>
      <w:ins w:id="130" w:author="Microsoft Office User" w:date="2021-12-30T10:10:00Z">
        <w:r w:rsidR="00AA0BCA">
          <w:rPr>
            <w:color w:val="000000" w:themeColor="text1"/>
            <w:sz w:val="24"/>
            <w:szCs w:val="24"/>
          </w:rPr>
          <w:t>2</w:t>
        </w:r>
      </w:ins>
      <w:del w:id="131" w:author="Microsoft Office User" w:date="2021-12-30T10:10:00Z">
        <w:r w:rsidR="001915E0" w:rsidDel="00AA0BCA">
          <w:rPr>
            <w:color w:val="000000" w:themeColor="text1"/>
            <w:sz w:val="24"/>
            <w:szCs w:val="24"/>
          </w:rPr>
          <w:delText>3</w:delText>
        </w:r>
      </w:del>
      <w:r w:rsidR="000759F1">
        <w:rPr>
          <w:color w:val="000000" w:themeColor="text1"/>
          <w:sz w:val="24"/>
          <w:szCs w:val="24"/>
        </w:rPr>
        <w:t>.</w:t>
      </w:r>
      <w:r w:rsidR="000759F1" w:rsidRPr="00C87519">
        <w:rPr>
          <w:color w:val="000000" w:themeColor="text1"/>
          <w:sz w:val="24"/>
          <w:szCs w:val="24"/>
        </w:rPr>
        <w:t xml:space="preserve"> </w:t>
      </w:r>
      <w:r w:rsidR="00926144" w:rsidRPr="00C87519">
        <w:rPr>
          <w:color w:val="000000" w:themeColor="text1"/>
          <w:sz w:val="24"/>
          <w:szCs w:val="24"/>
        </w:rPr>
        <w:t xml:space="preserve">As edificações localizadas na poligonal de tombamento que não sejam classificadas como de interesse para preservação </w:t>
      </w:r>
      <w:r w:rsidR="00E93C8F" w:rsidRPr="00C87519">
        <w:rPr>
          <w:color w:val="000000" w:themeColor="text1"/>
          <w:sz w:val="24"/>
          <w:szCs w:val="24"/>
        </w:rPr>
        <w:t>pode</w:t>
      </w:r>
      <w:r w:rsidR="00E93C8F">
        <w:rPr>
          <w:color w:val="000000" w:themeColor="text1"/>
          <w:sz w:val="24"/>
          <w:szCs w:val="24"/>
        </w:rPr>
        <w:t>rão</w:t>
      </w:r>
      <w:r w:rsidR="00E93C8F" w:rsidRPr="00C87519">
        <w:rPr>
          <w:color w:val="000000" w:themeColor="text1"/>
          <w:sz w:val="24"/>
          <w:szCs w:val="24"/>
        </w:rPr>
        <w:t xml:space="preserve"> </w:t>
      </w:r>
      <w:r w:rsidR="00926144" w:rsidRPr="00C87519">
        <w:rPr>
          <w:color w:val="000000" w:themeColor="text1"/>
          <w:sz w:val="24"/>
          <w:szCs w:val="24"/>
        </w:rPr>
        <w:t>ser renovadas</w:t>
      </w:r>
      <w:r w:rsidR="001915E0">
        <w:rPr>
          <w:color w:val="000000" w:themeColor="text1"/>
          <w:sz w:val="24"/>
          <w:szCs w:val="24"/>
        </w:rPr>
        <w:t>,</w:t>
      </w:r>
      <w:r w:rsidR="00926144" w:rsidRPr="00C87519">
        <w:rPr>
          <w:color w:val="000000" w:themeColor="text1"/>
          <w:sz w:val="24"/>
          <w:szCs w:val="24"/>
        </w:rPr>
        <w:t xml:space="preserve"> desde que:</w:t>
      </w:r>
    </w:p>
    <w:p w14:paraId="109A9116" w14:textId="599C4F2B" w:rsidR="00E93C8F" w:rsidRPr="00C87519" w:rsidRDefault="00E93C8F" w:rsidP="00A67FF0">
      <w:pPr>
        <w:spacing w:before="120" w:after="120" w:line="240" w:lineRule="auto"/>
        <w:ind w:firstLine="708"/>
        <w:jc w:val="both"/>
        <w:rPr>
          <w:color w:val="000000" w:themeColor="text1"/>
          <w:sz w:val="24"/>
          <w:szCs w:val="24"/>
        </w:rPr>
      </w:pPr>
      <w:r>
        <w:rPr>
          <w:color w:val="000000" w:themeColor="text1"/>
          <w:sz w:val="24"/>
          <w:szCs w:val="24"/>
        </w:rPr>
        <w:t>I - n</w:t>
      </w:r>
      <w:r w:rsidR="00113666" w:rsidRPr="00C87519">
        <w:rPr>
          <w:color w:val="000000" w:themeColor="text1"/>
          <w:sz w:val="24"/>
          <w:szCs w:val="24"/>
        </w:rPr>
        <w:t>ão promovam vazios urbanos</w:t>
      </w:r>
      <w:r>
        <w:rPr>
          <w:color w:val="000000" w:themeColor="text1"/>
          <w:sz w:val="24"/>
          <w:szCs w:val="24"/>
        </w:rPr>
        <w:t>;</w:t>
      </w:r>
    </w:p>
    <w:p w14:paraId="4F28E87A" w14:textId="292682F6" w:rsidR="00747ECB" w:rsidRPr="00C87519" w:rsidRDefault="00E93C8F" w:rsidP="00A67FF0">
      <w:pPr>
        <w:spacing w:before="120" w:after="120" w:line="240" w:lineRule="auto"/>
        <w:ind w:firstLine="708"/>
        <w:jc w:val="both"/>
        <w:rPr>
          <w:color w:val="000000" w:themeColor="text1"/>
          <w:sz w:val="24"/>
          <w:szCs w:val="24"/>
        </w:rPr>
      </w:pPr>
      <w:r>
        <w:rPr>
          <w:color w:val="000000" w:themeColor="text1"/>
          <w:sz w:val="24"/>
          <w:szCs w:val="24"/>
        </w:rPr>
        <w:t>II - l</w:t>
      </w:r>
      <w:r w:rsidRPr="00C87519">
        <w:rPr>
          <w:color w:val="000000" w:themeColor="text1"/>
          <w:sz w:val="24"/>
          <w:szCs w:val="24"/>
        </w:rPr>
        <w:t xml:space="preserve">imitem </w:t>
      </w:r>
      <w:r w:rsidR="00926144" w:rsidRPr="00C87519">
        <w:rPr>
          <w:color w:val="000000" w:themeColor="text1"/>
          <w:sz w:val="24"/>
          <w:szCs w:val="24"/>
        </w:rPr>
        <w:t xml:space="preserve">sua </w:t>
      </w:r>
      <w:r w:rsidR="008D799E" w:rsidRPr="00C87519">
        <w:rPr>
          <w:color w:val="000000" w:themeColor="text1"/>
          <w:sz w:val="24"/>
          <w:szCs w:val="24"/>
        </w:rPr>
        <w:t>altura máxima a 4,5</w:t>
      </w:r>
      <w:r>
        <w:rPr>
          <w:color w:val="000000" w:themeColor="text1"/>
          <w:sz w:val="24"/>
          <w:szCs w:val="24"/>
        </w:rPr>
        <w:t>0m</w:t>
      </w:r>
      <w:r w:rsidR="00221630" w:rsidRPr="00C87519">
        <w:rPr>
          <w:color w:val="000000" w:themeColor="text1"/>
          <w:sz w:val="24"/>
          <w:szCs w:val="24"/>
        </w:rPr>
        <w:t xml:space="preserve"> (</w:t>
      </w:r>
      <w:r w:rsidR="008D799E" w:rsidRPr="00C87519">
        <w:rPr>
          <w:color w:val="000000" w:themeColor="text1"/>
          <w:sz w:val="24"/>
          <w:szCs w:val="24"/>
        </w:rPr>
        <w:t>quatro</w:t>
      </w:r>
      <w:r>
        <w:rPr>
          <w:color w:val="000000" w:themeColor="text1"/>
          <w:sz w:val="24"/>
          <w:szCs w:val="24"/>
        </w:rPr>
        <w:t xml:space="preserve"> metros</w:t>
      </w:r>
      <w:r w:rsidR="008D799E" w:rsidRPr="00C87519">
        <w:rPr>
          <w:color w:val="000000" w:themeColor="text1"/>
          <w:sz w:val="24"/>
          <w:szCs w:val="24"/>
        </w:rPr>
        <w:t xml:space="preserve"> e </w:t>
      </w:r>
      <w:r>
        <w:rPr>
          <w:color w:val="000000" w:themeColor="text1"/>
          <w:sz w:val="24"/>
          <w:szCs w:val="24"/>
        </w:rPr>
        <w:t>cinquenta centímetros</w:t>
      </w:r>
      <w:r w:rsidR="00221630" w:rsidRPr="00C87519">
        <w:rPr>
          <w:color w:val="000000" w:themeColor="text1"/>
          <w:sz w:val="24"/>
          <w:szCs w:val="24"/>
        </w:rPr>
        <w:t>)</w:t>
      </w:r>
      <w:r w:rsidR="00747ECB" w:rsidRPr="00C87519">
        <w:rPr>
          <w:color w:val="000000" w:themeColor="text1"/>
          <w:sz w:val="24"/>
          <w:szCs w:val="24"/>
        </w:rPr>
        <w:t xml:space="preserve"> </w:t>
      </w:r>
      <w:r w:rsidR="008D799E" w:rsidRPr="00C87519">
        <w:rPr>
          <w:color w:val="000000" w:themeColor="text1"/>
          <w:sz w:val="24"/>
          <w:szCs w:val="24"/>
        </w:rPr>
        <w:t>na fachada e 7</w:t>
      </w:r>
      <w:r>
        <w:rPr>
          <w:color w:val="000000" w:themeColor="text1"/>
          <w:sz w:val="24"/>
          <w:szCs w:val="24"/>
        </w:rPr>
        <w:t>m</w:t>
      </w:r>
      <w:r w:rsidR="008D799E" w:rsidRPr="00C87519">
        <w:rPr>
          <w:color w:val="000000" w:themeColor="text1"/>
          <w:sz w:val="24"/>
          <w:szCs w:val="24"/>
        </w:rPr>
        <w:t xml:space="preserve"> (sete</w:t>
      </w:r>
      <w:r w:rsidR="00221630" w:rsidRPr="00C87519">
        <w:rPr>
          <w:color w:val="000000" w:themeColor="text1"/>
          <w:sz w:val="24"/>
          <w:szCs w:val="24"/>
        </w:rPr>
        <w:t xml:space="preserve"> metros</w:t>
      </w:r>
      <w:r>
        <w:rPr>
          <w:color w:val="000000" w:themeColor="text1"/>
          <w:sz w:val="24"/>
          <w:szCs w:val="24"/>
        </w:rPr>
        <w:t>)</w:t>
      </w:r>
      <w:r w:rsidR="00221630" w:rsidRPr="00C87519">
        <w:rPr>
          <w:color w:val="000000" w:themeColor="text1"/>
          <w:sz w:val="24"/>
          <w:szCs w:val="24"/>
        </w:rPr>
        <w:t xml:space="preserve"> na cumeeira</w:t>
      </w:r>
      <w:r w:rsidR="005E5EBD" w:rsidRPr="00C87519">
        <w:rPr>
          <w:color w:val="000000" w:themeColor="text1"/>
          <w:sz w:val="24"/>
          <w:szCs w:val="24"/>
        </w:rPr>
        <w:t xml:space="preserve"> ou às respectivas alturas </w:t>
      </w:r>
      <w:r w:rsidR="00A732F3" w:rsidRPr="00C87519">
        <w:rPr>
          <w:color w:val="000000" w:themeColor="text1"/>
          <w:sz w:val="24"/>
          <w:szCs w:val="24"/>
        </w:rPr>
        <w:t>do imóvel mais próximo classificado como NP2</w:t>
      </w:r>
      <w:r w:rsidR="00D82FDB">
        <w:rPr>
          <w:color w:val="000000" w:themeColor="text1"/>
          <w:sz w:val="24"/>
          <w:szCs w:val="24"/>
        </w:rPr>
        <w:t>;</w:t>
      </w:r>
    </w:p>
    <w:p w14:paraId="690F97C9" w14:textId="3BC68202" w:rsidR="004930A6" w:rsidRPr="00C87519" w:rsidRDefault="00D82FDB" w:rsidP="00A67FF0">
      <w:pPr>
        <w:spacing w:before="120" w:after="120" w:line="240" w:lineRule="auto"/>
        <w:ind w:firstLine="708"/>
        <w:jc w:val="both"/>
        <w:rPr>
          <w:color w:val="000000" w:themeColor="text1"/>
          <w:sz w:val="24"/>
          <w:szCs w:val="24"/>
        </w:rPr>
      </w:pPr>
      <w:r>
        <w:rPr>
          <w:color w:val="000000" w:themeColor="text1"/>
          <w:sz w:val="24"/>
          <w:szCs w:val="24"/>
        </w:rPr>
        <w:t>III - s</w:t>
      </w:r>
      <w:r w:rsidRPr="00C87519">
        <w:rPr>
          <w:color w:val="000000" w:themeColor="text1"/>
          <w:sz w:val="24"/>
          <w:szCs w:val="24"/>
        </w:rPr>
        <w:t xml:space="preserve">ejam </w:t>
      </w:r>
      <w:r w:rsidR="004930A6" w:rsidRPr="00C87519">
        <w:rPr>
          <w:color w:val="000000" w:themeColor="text1"/>
          <w:sz w:val="24"/>
          <w:szCs w:val="24"/>
        </w:rPr>
        <w:t xml:space="preserve">alinhadas </w:t>
      </w:r>
      <w:r w:rsidR="00926144" w:rsidRPr="00C87519">
        <w:rPr>
          <w:color w:val="000000" w:themeColor="text1"/>
          <w:sz w:val="24"/>
          <w:szCs w:val="24"/>
        </w:rPr>
        <w:t>a</w:t>
      </w:r>
      <w:r w:rsidR="004930A6" w:rsidRPr="00C87519">
        <w:rPr>
          <w:color w:val="000000" w:themeColor="text1"/>
          <w:sz w:val="24"/>
          <w:szCs w:val="24"/>
        </w:rPr>
        <w:t>o</w:t>
      </w:r>
      <w:r w:rsidR="00163D87" w:rsidRPr="00C87519">
        <w:rPr>
          <w:color w:val="000000" w:themeColor="text1"/>
          <w:sz w:val="24"/>
          <w:szCs w:val="24"/>
        </w:rPr>
        <w:t>(s)</w:t>
      </w:r>
      <w:r w:rsidR="004930A6" w:rsidRPr="00C87519">
        <w:rPr>
          <w:color w:val="000000" w:themeColor="text1"/>
          <w:sz w:val="24"/>
          <w:szCs w:val="24"/>
        </w:rPr>
        <w:t xml:space="preserve"> limite</w:t>
      </w:r>
      <w:r w:rsidR="00163D87" w:rsidRPr="00C87519">
        <w:rPr>
          <w:color w:val="000000" w:themeColor="text1"/>
          <w:sz w:val="24"/>
          <w:szCs w:val="24"/>
        </w:rPr>
        <w:t>(s)</w:t>
      </w:r>
      <w:r w:rsidR="004930A6" w:rsidRPr="00C87519">
        <w:rPr>
          <w:color w:val="000000" w:themeColor="text1"/>
          <w:sz w:val="24"/>
          <w:szCs w:val="24"/>
        </w:rPr>
        <w:t xml:space="preserve"> frontal do lote</w:t>
      </w:r>
      <w:r>
        <w:rPr>
          <w:color w:val="000000" w:themeColor="text1"/>
          <w:sz w:val="24"/>
          <w:szCs w:val="24"/>
        </w:rPr>
        <w:t>; e</w:t>
      </w:r>
    </w:p>
    <w:p w14:paraId="7FAD9D2F" w14:textId="49766403" w:rsidR="00035930" w:rsidRPr="00C87519" w:rsidRDefault="00D82FDB" w:rsidP="00A67FF0">
      <w:pPr>
        <w:spacing w:before="120" w:after="120" w:line="240" w:lineRule="auto"/>
        <w:ind w:firstLine="708"/>
        <w:jc w:val="both"/>
        <w:rPr>
          <w:color w:val="000000" w:themeColor="text1"/>
          <w:sz w:val="24"/>
          <w:szCs w:val="24"/>
        </w:rPr>
      </w:pPr>
      <w:r>
        <w:rPr>
          <w:color w:val="000000" w:themeColor="text1"/>
          <w:sz w:val="24"/>
          <w:szCs w:val="24"/>
        </w:rPr>
        <w:t>IV - s</w:t>
      </w:r>
      <w:r w:rsidRPr="00C87519">
        <w:rPr>
          <w:color w:val="000000" w:themeColor="text1"/>
          <w:sz w:val="24"/>
          <w:szCs w:val="24"/>
        </w:rPr>
        <w:t xml:space="preserve">e </w:t>
      </w:r>
      <w:r w:rsidR="00926144" w:rsidRPr="00C87519">
        <w:rPr>
          <w:color w:val="000000" w:themeColor="text1"/>
          <w:sz w:val="24"/>
          <w:szCs w:val="24"/>
        </w:rPr>
        <w:t xml:space="preserve">implantadas em lotes de esquina, </w:t>
      </w:r>
      <w:r w:rsidR="004930A6" w:rsidRPr="00C87519">
        <w:rPr>
          <w:color w:val="000000" w:themeColor="text1"/>
          <w:sz w:val="24"/>
          <w:szCs w:val="24"/>
        </w:rPr>
        <w:t>mante</w:t>
      </w:r>
      <w:r w:rsidR="00926144" w:rsidRPr="00C87519">
        <w:rPr>
          <w:color w:val="000000" w:themeColor="text1"/>
          <w:sz w:val="24"/>
          <w:szCs w:val="24"/>
        </w:rPr>
        <w:t>nham,</w:t>
      </w:r>
      <w:r w:rsidR="004930A6" w:rsidRPr="00C87519">
        <w:rPr>
          <w:color w:val="000000" w:themeColor="text1"/>
          <w:sz w:val="24"/>
          <w:szCs w:val="24"/>
        </w:rPr>
        <w:t xml:space="preserve"> recompo</w:t>
      </w:r>
      <w:r w:rsidR="00926144" w:rsidRPr="00C87519">
        <w:rPr>
          <w:color w:val="000000" w:themeColor="text1"/>
          <w:sz w:val="24"/>
          <w:szCs w:val="24"/>
        </w:rPr>
        <w:t>nham</w:t>
      </w:r>
      <w:r w:rsidR="004930A6" w:rsidRPr="00C87519">
        <w:rPr>
          <w:color w:val="000000" w:themeColor="text1"/>
          <w:sz w:val="24"/>
          <w:szCs w:val="24"/>
        </w:rPr>
        <w:t xml:space="preserve"> ou reconstru</w:t>
      </w:r>
      <w:r w:rsidR="00926144" w:rsidRPr="00C87519">
        <w:rPr>
          <w:color w:val="000000" w:themeColor="text1"/>
          <w:sz w:val="24"/>
          <w:szCs w:val="24"/>
        </w:rPr>
        <w:t>am</w:t>
      </w:r>
      <w:r w:rsidR="004930A6" w:rsidRPr="00C87519">
        <w:rPr>
          <w:color w:val="000000" w:themeColor="text1"/>
          <w:sz w:val="24"/>
          <w:szCs w:val="24"/>
        </w:rPr>
        <w:t xml:space="preserve"> os</w:t>
      </w:r>
      <w:r w:rsidR="00926144" w:rsidRPr="00C87519">
        <w:rPr>
          <w:color w:val="000000" w:themeColor="text1"/>
          <w:sz w:val="24"/>
          <w:szCs w:val="24"/>
        </w:rPr>
        <w:t xml:space="preserve"> </w:t>
      </w:r>
      <w:r w:rsidR="004930A6" w:rsidRPr="00C87519">
        <w:rPr>
          <w:color w:val="000000" w:themeColor="text1"/>
          <w:sz w:val="24"/>
          <w:szCs w:val="24"/>
        </w:rPr>
        <w:t>chanfros</w:t>
      </w:r>
      <w:r w:rsidR="00926144" w:rsidRPr="00C87519">
        <w:rPr>
          <w:color w:val="000000" w:themeColor="text1"/>
          <w:sz w:val="24"/>
          <w:szCs w:val="24"/>
        </w:rPr>
        <w:t xml:space="preserve"> tradicionais</w:t>
      </w:r>
      <w:r w:rsidR="004930A6" w:rsidRPr="00C87519">
        <w:rPr>
          <w:color w:val="000000" w:themeColor="text1"/>
          <w:sz w:val="24"/>
          <w:szCs w:val="24"/>
        </w:rPr>
        <w:t>.</w:t>
      </w:r>
    </w:p>
    <w:p w14:paraId="22721F62" w14:textId="1AE772B2" w:rsidR="00034FB9" w:rsidRPr="00C87519" w:rsidRDefault="00D82FDB" w:rsidP="00A67FF0">
      <w:pPr>
        <w:spacing w:before="120" w:after="120" w:line="240" w:lineRule="auto"/>
        <w:ind w:firstLine="708"/>
        <w:jc w:val="both"/>
        <w:rPr>
          <w:color w:val="000000" w:themeColor="text1"/>
          <w:sz w:val="24"/>
          <w:szCs w:val="24"/>
        </w:rPr>
      </w:pPr>
      <w:r>
        <w:rPr>
          <w:color w:val="000000" w:themeColor="text1"/>
          <w:sz w:val="24"/>
          <w:szCs w:val="24"/>
        </w:rPr>
        <w:t>Parágrafo único.</w:t>
      </w:r>
      <w:r w:rsidR="00035930" w:rsidRPr="00C87519">
        <w:rPr>
          <w:color w:val="000000" w:themeColor="text1"/>
          <w:sz w:val="24"/>
          <w:szCs w:val="24"/>
        </w:rPr>
        <w:t xml:space="preserve"> </w:t>
      </w:r>
      <w:r>
        <w:rPr>
          <w:color w:val="000000" w:themeColor="text1"/>
          <w:sz w:val="24"/>
          <w:szCs w:val="24"/>
        </w:rPr>
        <w:t xml:space="preserve">Serão </w:t>
      </w:r>
      <w:r w:rsidR="00035930" w:rsidRPr="00C87519">
        <w:rPr>
          <w:color w:val="000000" w:themeColor="text1"/>
          <w:sz w:val="24"/>
          <w:szCs w:val="24"/>
        </w:rPr>
        <w:t xml:space="preserve">permitidos mezaninos internos </w:t>
      </w:r>
      <w:r w:rsidR="00163D87" w:rsidRPr="00C87519">
        <w:rPr>
          <w:color w:val="000000" w:themeColor="text1"/>
          <w:sz w:val="24"/>
          <w:szCs w:val="24"/>
        </w:rPr>
        <w:t xml:space="preserve">aos imóveis, </w:t>
      </w:r>
      <w:r w:rsidR="00035930" w:rsidRPr="00C87519">
        <w:rPr>
          <w:color w:val="000000" w:themeColor="text1"/>
          <w:sz w:val="24"/>
          <w:szCs w:val="24"/>
        </w:rPr>
        <w:t>desde que não sejam abertos vãos que caracterizem um segundo pavimento na</w:t>
      </w:r>
      <w:r w:rsidR="00163D87" w:rsidRPr="00C87519">
        <w:rPr>
          <w:color w:val="000000" w:themeColor="text1"/>
          <w:sz w:val="24"/>
          <w:szCs w:val="24"/>
        </w:rPr>
        <w:t>(s)</w:t>
      </w:r>
      <w:r w:rsidR="00035930" w:rsidRPr="00C87519">
        <w:rPr>
          <w:color w:val="000000" w:themeColor="text1"/>
          <w:sz w:val="24"/>
          <w:szCs w:val="24"/>
        </w:rPr>
        <w:t xml:space="preserve"> fachada</w:t>
      </w:r>
      <w:r w:rsidR="00163D87" w:rsidRPr="00C87519">
        <w:rPr>
          <w:color w:val="000000" w:themeColor="text1"/>
          <w:sz w:val="24"/>
          <w:szCs w:val="24"/>
        </w:rPr>
        <w:t>(s) voltada(s) para o(s) logradouro(s)</w:t>
      </w:r>
      <w:r w:rsidR="00035930" w:rsidRPr="00C87519">
        <w:rPr>
          <w:color w:val="000000" w:themeColor="text1"/>
          <w:sz w:val="24"/>
          <w:szCs w:val="24"/>
        </w:rPr>
        <w:t xml:space="preserve">. </w:t>
      </w:r>
    </w:p>
    <w:p w14:paraId="2DA25122" w14:textId="74C27F23" w:rsidR="00340D72" w:rsidRPr="00C87519" w:rsidRDefault="00340D72" w:rsidP="00A67FF0">
      <w:pPr>
        <w:spacing w:before="120" w:after="120" w:line="240" w:lineRule="auto"/>
        <w:ind w:firstLine="708"/>
        <w:jc w:val="both"/>
        <w:rPr>
          <w:color w:val="000000" w:themeColor="text1"/>
          <w:sz w:val="24"/>
          <w:szCs w:val="24"/>
        </w:rPr>
      </w:pPr>
      <w:r w:rsidRPr="00C87519">
        <w:rPr>
          <w:color w:val="000000" w:themeColor="text1"/>
          <w:sz w:val="24"/>
          <w:szCs w:val="24"/>
        </w:rPr>
        <w:t>Art.</w:t>
      </w:r>
      <w:r w:rsidR="00BD1DD7" w:rsidRPr="00C87519">
        <w:rPr>
          <w:color w:val="000000" w:themeColor="text1"/>
          <w:sz w:val="24"/>
          <w:szCs w:val="24"/>
        </w:rPr>
        <w:t xml:space="preserve"> </w:t>
      </w:r>
      <w:r w:rsidR="001915E0">
        <w:rPr>
          <w:color w:val="000000" w:themeColor="text1"/>
          <w:sz w:val="24"/>
          <w:szCs w:val="24"/>
        </w:rPr>
        <w:t>2</w:t>
      </w:r>
      <w:ins w:id="132" w:author="Microsoft Office User" w:date="2021-12-30T10:10:00Z">
        <w:r w:rsidR="00AA0BCA">
          <w:rPr>
            <w:color w:val="000000" w:themeColor="text1"/>
            <w:sz w:val="24"/>
            <w:szCs w:val="24"/>
          </w:rPr>
          <w:t>3</w:t>
        </w:r>
      </w:ins>
      <w:del w:id="133" w:author="Microsoft Office User" w:date="2021-12-30T10:10:00Z">
        <w:r w:rsidR="001915E0" w:rsidDel="00AA0BCA">
          <w:rPr>
            <w:color w:val="000000" w:themeColor="text1"/>
            <w:sz w:val="24"/>
            <w:szCs w:val="24"/>
          </w:rPr>
          <w:delText>4</w:delText>
        </w:r>
      </w:del>
      <w:r w:rsidR="00D82FDB">
        <w:rPr>
          <w:color w:val="000000" w:themeColor="text1"/>
          <w:sz w:val="24"/>
          <w:szCs w:val="24"/>
        </w:rPr>
        <w:t>.</w:t>
      </w:r>
      <w:r w:rsidR="00D82FDB" w:rsidRPr="00C87519">
        <w:rPr>
          <w:color w:val="000000" w:themeColor="text1"/>
          <w:sz w:val="24"/>
          <w:szCs w:val="24"/>
        </w:rPr>
        <w:t xml:space="preserve"> </w:t>
      </w:r>
      <w:r w:rsidR="00364295" w:rsidRPr="00C87519">
        <w:rPr>
          <w:color w:val="000000" w:themeColor="text1"/>
          <w:sz w:val="24"/>
          <w:szCs w:val="24"/>
        </w:rPr>
        <w:t>A</w:t>
      </w:r>
      <w:r w:rsidRPr="00C87519">
        <w:rPr>
          <w:color w:val="000000" w:themeColor="text1"/>
          <w:sz w:val="24"/>
          <w:szCs w:val="24"/>
        </w:rPr>
        <w:t xml:space="preserve">s </w:t>
      </w:r>
      <w:r w:rsidR="00BE7AFA" w:rsidRPr="00C87519">
        <w:rPr>
          <w:color w:val="000000" w:themeColor="text1"/>
          <w:sz w:val="24"/>
          <w:szCs w:val="24"/>
        </w:rPr>
        <w:t xml:space="preserve">fachadas de todas as </w:t>
      </w:r>
      <w:r w:rsidRPr="00C87519">
        <w:rPr>
          <w:color w:val="000000" w:themeColor="text1"/>
          <w:sz w:val="24"/>
          <w:szCs w:val="24"/>
        </w:rPr>
        <w:t xml:space="preserve">construções na área tombada </w:t>
      </w:r>
      <w:r w:rsidR="00D82FDB" w:rsidRPr="00C87519">
        <w:rPr>
          <w:color w:val="000000" w:themeColor="text1"/>
          <w:sz w:val="24"/>
          <w:szCs w:val="24"/>
        </w:rPr>
        <w:t>deve</w:t>
      </w:r>
      <w:r w:rsidR="00D82FDB">
        <w:rPr>
          <w:color w:val="000000" w:themeColor="text1"/>
          <w:sz w:val="24"/>
          <w:szCs w:val="24"/>
        </w:rPr>
        <w:t>rão</w:t>
      </w:r>
      <w:r w:rsidR="00D82FDB" w:rsidRPr="00C87519">
        <w:rPr>
          <w:color w:val="000000" w:themeColor="text1"/>
          <w:sz w:val="24"/>
          <w:szCs w:val="24"/>
        </w:rPr>
        <w:t xml:space="preserve"> </w:t>
      </w:r>
      <w:r w:rsidRPr="00C87519">
        <w:rPr>
          <w:color w:val="000000" w:themeColor="text1"/>
          <w:sz w:val="24"/>
          <w:szCs w:val="24"/>
        </w:rPr>
        <w:t>seguir os seguintes critérios:</w:t>
      </w:r>
    </w:p>
    <w:p w14:paraId="5C067ECE" w14:textId="05122252" w:rsidR="00D732A3" w:rsidRPr="00C87519" w:rsidRDefault="00D82FDB" w:rsidP="00A67FF0">
      <w:pPr>
        <w:spacing w:before="120" w:after="120" w:line="240" w:lineRule="auto"/>
        <w:ind w:firstLine="708"/>
        <w:jc w:val="both"/>
        <w:rPr>
          <w:color w:val="000000" w:themeColor="text1"/>
          <w:sz w:val="24"/>
          <w:szCs w:val="24"/>
        </w:rPr>
      </w:pPr>
      <w:r>
        <w:rPr>
          <w:color w:val="000000" w:themeColor="text1"/>
          <w:sz w:val="24"/>
          <w:szCs w:val="24"/>
        </w:rPr>
        <w:t>I - serão</w:t>
      </w:r>
      <w:r w:rsidRPr="00C87519">
        <w:rPr>
          <w:color w:val="000000" w:themeColor="text1"/>
          <w:sz w:val="24"/>
          <w:szCs w:val="24"/>
        </w:rPr>
        <w:t xml:space="preserve"> </w:t>
      </w:r>
      <w:r w:rsidR="00EB3B3F" w:rsidRPr="00C87519">
        <w:rPr>
          <w:color w:val="000000" w:themeColor="text1"/>
          <w:sz w:val="24"/>
          <w:szCs w:val="24"/>
        </w:rPr>
        <w:t xml:space="preserve">permitidos apenas revestimentos de argamassa, sendo vedadas texturas revestimentos cerâmicos, metálicos (como alumínio composto) ou </w:t>
      </w:r>
      <w:r w:rsidR="00D732A3" w:rsidRPr="00C87519">
        <w:rPr>
          <w:color w:val="000000" w:themeColor="text1"/>
          <w:sz w:val="24"/>
          <w:szCs w:val="24"/>
        </w:rPr>
        <w:t>espelhos</w:t>
      </w:r>
      <w:r w:rsidR="00CF1A3E">
        <w:rPr>
          <w:color w:val="000000" w:themeColor="text1"/>
          <w:sz w:val="24"/>
          <w:szCs w:val="24"/>
        </w:rPr>
        <w:t>;</w:t>
      </w:r>
    </w:p>
    <w:p w14:paraId="695DA21C" w14:textId="4C81CBFD" w:rsidR="007F2614" w:rsidRPr="00C87519" w:rsidRDefault="00CF1A3E" w:rsidP="00A67FF0">
      <w:pPr>
        <w:spacing w:before="120" w:after="120" w:line="240" w:lineRule="auto"/>
        <w:ind w:firstLine="708"/>
        <w:jc w:val="both"/>
        <w:rPr>
          <w:color w:val="000000" w:themeColor="text1"/>
          <w:sz w:val="24"/>
          <w:szCs w:val="24"/>
        </w:rPr>
      </w:pPr>
      <w:r>
        <w:rPr>
          <w:color w:val="000000" w:themeColor="text1"/>
          <w:sz w:val="24"/>
          <w:szCs w:val="24"/>
        </w:rPr>
        <w:t>II -</w:t>
      </w:r>
      <w:r w:rsidR="000210CD">
        <w:rPr>
          <w:color w:val="000000" w:themeColor="text1"/>
          <w:sz w:val="24"/>
          <w:szCs w:val="24"/>
        </w:rPr>
        <w:t xml:space="preserve"> </w:t>
      </w:r>
      <w:r>
        <w:rPr>
          <w:color w:val="000000" w:themeColor="text1"/>
          <w:sz w:val="24"/>
          <w:szCs w:val="24"/>
        </w:rPr>
        <w:t>serão</w:t>
      </w:r>
      <w:r w:rsidR="00340D72" w:rsidRPr="00C87519">
        <w:rPr>
          <w:color w:val="000000" w:themeColor="text1"/>
          <w:sz w:val="24"/>
          <w:szCs w:val="24"/>
        </w:rPr>
        <w:t xml:space="preserve"> vedados tons fortes</w:t>
      </w:r>
      <w:r w:rsidR="00D732A3" w:rsidRPr="00C87519">
        <w:rPr>
          <w:color w:val="000000" w:themeColor="text1"/>
          <w:sz w:val="24"/>
          <w:szCs w:val="24"/>
        </w:rPr>
        <w:t xml:space="preserve"> </w:t>
      </w:r>
      <w:r w:rsidR="0092757F" w:rsidRPr="00C87519">
        <w:rPr>
          <w:color w:val="000000" w:themeColor="text1"/>
          <w:sz w:val="24"/>
          <w:szCs w:val="24"/>
        </w:rPr>
        <w:t xml:space="preserve">(muito saturados) </w:t>
      </w:r>
      <w:r w:rsidR="00D732A3" w:rsidRPr="00C87519">
        <w:rPr>
          <w:color w:val="000000" w:themeColor="text1"/>
          <w:sz w:val="24"/>
          <w:szCs w:val="24"/>
        </w:rPr>
        <w:t>de pintura</w:t>
      </w:r>
      <w:r w:rsidR="00340D72" w:rsidRPr="00C87519">
        <w:rPr>
          <w:color w:val="000000" w:themeColor="text1"/>
          <w:sz w:val="24"/>
          <w:szCs w:val="24"/>
        </w:rPr>
        <w:t xml:space="preserve">, </w:t>
      </w:r>
      <w:r w:rsidR="00364295" w:rsidRPr="00C87519">
        <w:rPr>
          <w:color w:val="000000" w:themeColor="text1"/>
          <w:sz w:val="24"/>
          <w:szCs w:val="24"/>
        </w:rPr>
        <w:t xml:space="preserve">brilhantes, </w:t>
      </w:r>
      <w:r w:rsidR="00340D72" w:rsidRPr="00C87519">
        <w:rPr>
          <w:color w:val="000000" w:themeColor="text1"/>
          <w:sz w:val="24"/>
          <w:szCs w:val="24"/>
        </w:rPr>
        <w:t xml:space="preserve">fluorescentes ou chamativos, tons pretos, </w:t>
      </w:r>
      <w:r w:rsidR="008C49E7" w:rsidRPr="00C87519">
        <w:rPr>
          <w:color w:val="000000" w:themeColor="text1"/>
          <w:sz w:val="24"/>
          <w:szCs w:val="24"/>
        </w:rPr>
        <w:t>metalizados</w:t>
      </w:r>
      <w:r w:rsidR="00340D72" w:rsidRPr="00C87519">
        <w:rPr>
          <w:color w:val="000000" w:themeColor="text1"/>
          <w:sz w:val="24"/>
          <w:szCs w:val="24"/>
        </w:rPr>
        <w:t xml:space="preserve">, </w:t>
      </w:r>
      <w:r w:rsidR="007F2614" w:rsidRPr="00C87519">
        <w:rPr>
          <w:color w:val="000000" w:themeColor="text1"/>
          <w:sz w:val="24"/>
          <w:szCs w:val="24"/>
        </w:rPr>
        <w:t xml:space="preserve">com desenhos, </w:t>
      </w:r>
      <w:r w:rsidR="00340D72" w:rsidRPr="00C87519">
        <w:rPr>
          <w:color w:val="000000" w:themeColor="text1"/>
          <w:sz w:val="24"/>
          <w:szCs w:val="24"/>
        </w:rPr>
        <w:t>letras</w:t>
      </w:r>
      <w:r w:rsidR="007F2614" w:rsidRPr="00C87519">
        <w:rPr>
          <w:color w:val="000000" w:themeColor="text1"/>
          <w:sz w:val="24"/>
          <w:szCs w:val="24"/>
        </w:rPr>
        <w:t xml:space="preserve"> ou estampas</w:t>
      </w:r>
      <w:r>
        <w:rPr>
          <w:color w:val="000000" w:themeColor="text1"/>
          <w:sz w:val="24"/>
          <w:szCs w:val="24"/>
        </w:rPr>
        <w:t>;</w:t>
      </w:r>
    </w:p>
    <w:p w14:paraId="4E082B86" w14:textId="6AF281AF" w:rsidR="007F2614" w:rsidRPr="00C87519" w:rsidRDefault="00CF1A3E" w:rsidP="00A67FF0">
      <w:pPr>
        <w:spacing w:before="120" w:after="120" w:line="240" w:lineRule="auto"/>
        <w:ind w:firstLine="708"/>
        <w:jc w:val="both"/>
        <w:rPr>
          <w:color w:val="000000" w:themeColor="text1"/>
          <w:sz w:val="24"/>
          <w:szCs w:val="24"/>
        </w:rPr>
      </w:pPr>
      <w:r>
        <w:rPr>
          <w:color w:val="000000" w:themeColor="text1"/>
          <w:sz w:val="24"/>
          <w:szCs w:val="24"/>
        </w:rPr>
        <w:t>III - a</w:t>
      </w:r>
      <w:r w:rsidRPr="00C87519">
        <w:rPr>
          <w:color w:val="000000" w:themeColor="text1"/>
          <w:sz w:val="24"/>
          <w:szCs w:val="24"/>
        </w:rPr>
        <w:t xml:space="preserve"> </w:t>
      </w:r>
      <w:r w:rsidR="007F2614" w:rsidRPr="00C87519">
        <w:rPr>
          <w:color w:val="000000" w:themeColor="text1"/>
          <w:sz w:val="24"/>
          <w:szCs w:val="24"/>
        </w:rPr>
        <w:t>pintura das paredes deve</w:t>
      </w:r>
      <w:r>
        <w:rPr>
          <w:color w:val="000000" w:themeColor="text1"/>
          <w:sz w:val="24"/>
          <w:szCs w:val="24"/>
        </w:rPr>
        <w:t>rá</w:t>
      </w:r>
      <w:r w:rsidR="007F2614" w:rsidRPr="00C87519">
        <w:rPr>
          <w:color w:val="000000" w:themeColor="text1"/>
          <w:sz w:val="24"/>
          <w:szCs w:val="24"/>
        </w:rPr>
        <w:t xml:space="preserve"> ser feita com tintas </w:t>
      </w:r>
      <w:r>
        <w:rPr>
          <w:color w:val="000000" w:themeColor="text1"/>
          <w:sz w:val="24"/>
          <w:szCs w:val="24"/>
        </w:rPr>
        <w:t>à</w:t>
      </w:r>
      <w:r w:rsidR="007F2614" w:rsidRPr="00C87519">
        <w:rPr>
          <w:color w:val="000000" w:themeColor="text1"/>
          <w:sz w:val="24"/>
          <w:szCs w:val="24"/>
        </w:rPr>
        <w:t xml:space="preserve"> base </w:t>
      </w:r>
      <w:r>
        <w:rPr>
          <w:color w:val="000000" w:themeColor="text1"/>
          <w:sz w:val="24"/>
          <w:szCs w:val="24"/>
        </w:rPr>
        <w:t xml:space="preserve">de </w:t>
      </w:r>
      <w:r w:rsidR="007F2614" w:rsidRPr="00C87519">
        <w:rPr>
          <w:color w:val="000000" w:themeColor="text1"/>
          <w:sz w:val="24"/>
          <w:szCs w:val="24"/>
        </w:rPr>
        <w:t xml:space="preserve">água, preferencialmente a cal, mas sendo também aceita a tinta </w:t>
      </w:r>
      <w:r w:rsidR="00652218" w:rsidRPr="00C87519">
        <w:rPr>
          <w:color w:val="000000" w:themeColor="text1"/>
          <w:sz w:val="24"/>
          <w:szCs w:val="24"/>
        </w:rPr>
        <w:t>látex</w:t>
      </w:r>
      <w:r w:rsidR="007F2614" w:rsidRPr="00C87519">
        <w:rPr>
          <w:color w:val="000000" w:themeColor="text1"/>
          <w:sz w:val="24"/>
          <w:szCs w:val="24"/>
        </w:rPr>
        <w:t>, desde que fosca</w:t>
      </w:r>
      <w:r>
        <w:rPr>
          <w:color w:val="000000" w:themeColor="text1"/>
          <w:sz w:val="24"/>
          <w:szCs w:val="24"/>
        </w:rPr>
        <w:t>;</w:t>
      </w:r>
    </w:p>
    <w:p w14:paraId="68F61237" w14:textId="22831745" w:rsidR="0092757F" w:rsidRPr="00C87519" w:rsidRDefault="00CF1A3E" w:rsidP="00A67FF0">
      <w:pPr>
        <w:spacing w:before="120" w:after="120" w:line="240" w:lineRule="auto"/>
        <w:ind w:firstLine="708"/>
        <w:jc w:val="both"/>
        <w:rPr>
          <w:color w:val="000000" w:themeColor="text1"/>
          <w:sz w:val="24"/>
          <w:szCs w:val="24"/>
        </w:rPr>
      </w:pPr>
      <w:r>
        <w:rPr>
          <w:color w:val="000000" w:themeColor="text1"/>
          <w:sz w:val="24"/>
          <w:szCs w:val="24"/>
        </w:rPr>
        <w:t>IV - a</w:t>
      </w:r>
      <w:r w:rsidRPr="00C87519">
        <w:rPr>
          <w:color w:val="000000" w:themeColor="text1"/>
          <w:sz w:val="24"/>
          <w:szCs w:val="24"/>
        </w:rPr>
        <w:t xml:space="preserve"> </w:t>
      </w:r>
      <w:r w:rsidR="007F2614" w:rsidRPr="00C87519">
        <w:rPr>
          <w:color w:val="000000" w:themeColor="text1"/>
          <w:sz w:val="24"/>
          <w:szCs w:val="24"/>
        </w:rPr>
        <w:t>pintura das esquadrias pode</w:t>
      </w:r>
      <w:r>
        <w:rPr>
          <w:color w:val="000000" w:themeColor="text1"/>
          <w:sz w:val="24"/>
          <w:szCs w:val="24"/>
        </w:rPr>
        <w:t>rá</w:t>
      </w:r>
      <w:r w:rsidR="007F2614" w:rsidRPr="00C87519">
        <w:rPr>
          <w:color w:val="000000" w:themeColor="text1"/>
          <w:sz w:val="24"/>
          <w:szCs w:val="24"/>
        </w:rPr>
        <w:t xml:space="preserve"> adotar a tinta</w:t>
      </w:r>
      <w:r w:rsidR="00652218" w:rsidRPr="00C87519">
        <w:rPr>
          <w:color w:val="000000" w:themeColor="text1"/>
          <w:sz w:val="24"/>
          <w:szCs w:val="24"/>
        </w:rPr>
        <w:t xml:space="preserve"> </w:t>
      </w:r>
      <w:r>
        <w:rPr>
          <w:color w:val="000000" w:themeColor="text1"/>
          <w:sz w:val="24"/>
          <w:szCs w:val="24"/>
        </w:rPr>
        <w:t>a</w:t>
      </w:r>
      <w:r w:rsidR="00652218" w:rsidRPr="00C87519">
        <w:rPr>
          <w:color w:val="000000" w:themeColor="text1"/>
          <w:sz w:val="24"/>
          <w:szCs w:val="24"/>
        </w:rPr>
        <w:t xml:space="preserve"> óleo, devendo esta ser fosca</w:t>
      </w:r>
      <w:r>
        <w:rPr>
          <w:color w:val="000000" w:themeColor="text1"/>
          <w:sz w:val="24"/>
          <w:szCs w:val="24"/>
        </w:rPr>
        <w:t>;</w:t>
      </w:r>
    </w:p>
    <w:p w14:paraId="54F7BC01" w14:textId="6A0F1E35" w:rsidR="00526BD4" w:rsidRPr="00C87519" w:rsidRDefault="00CF1A3E" w:rsidP="00A67FF0">
      <w:pPr>
        <w:spacing w:before="120" w:after="120" w:line="240" w:lineRule="auto"/>
        <w:ind w:firstLine="708"/>
        <w:jc w:val="both"/>
        <w:rPr>
          <w:color w:val="000000" w:themeColor="text1"/>
          <w:sz w:val="24"/>
          <w:szCs w:val="24"/>
        </w:rPr>
      </w:pPr>
      <w:r>
        <w:rPr>
          <w:color w:val="000000" w:themeColor="text1"/>
          <w:sz w:val="24"/>
          <w:szCs w:val="24"/>
        </w:rPr>
        <w:t>V - será</w:t>
      </w:r>
      <w:r w:rsidRPr="00C87519">
        <w:rPr>
          <w:color w:val="000000" w:themeColor="text1"/>
          <w:sz w:val="24"/>
          <w:szCs w:val="24"/>
        </w:rPr>
        <w:t xml:space="preserve"> </w:t>
      </w:r>
      <w:r w:rsidR="00526BD4" w:rsidRPr="00C87519">
        <w:rPr>
          <w:color w:val="000000" w:themeColor="text1"/>
          <w:sz w:val="24"/>
          <w:szCs w:val="24"/>
        </w:rPr>
        <w:t>vedada a construção de marquises</w:t>
      </w:r>
      <w:r w:rsidR="00364295" w:rsidRPr="00C87519">
        <w:rPr>
          <w:color w:val="000000" w:themeColor="text1"/>
          <w:sz w:val="24"/>
          <w:szCs w:val="24"/>
        </w:rPr>
        <w:t xml:space="preserve"> sobre as fachadas</w:t>
      </w:r>
      <w:r>
        <w:rPr>
          <w:color w:val="000000" w:themeColor="text1"/>
          <w:sz w:val="24"/>
          <w:szCs w:val="24"/>
        </w:rPr>
        <w:t>;</w:t>
      </w:r>
    </w:p>
    <w:p w14:paraId="2020F265" w14:textId="3BD2C57E" w:rsidR="005A14B7" w:rsidRDefault="005A14B7" w:rsidP="00A67FF0">
      <w:pPr>
        <w:spacing w:before="120" w:after="120" w:line="240" w:lineRule="auto"/>
        <w:ind w:firstLine="708"/>
        <w:jc w:val="both"/>
        <w:rPr>
          <w:ins w:id="134" w:author="Microsoft Office User" w:date="2021-12-07T10:45:00Z"/>
          <w:color w:val="000000" w:themeColor="text1"/>
          <w:sz w:val="24"/>
          <w:szCs w:val="24"/>
        </w:rPr>
      </w:pPr>
      <w:ins w:id="135" w:author="Microsoft Office User" w:date="2021-12-07T10:45:00Z">
        <w:r>
          <w:rPr>
            <w:color w:val="000000" w:themeColor="text1"/>
            <w:sz w:val="24"/>
            <w:szCs w:val="24"/>
          </w:rPr>
          <w:t xml:space="preserve">VI </w:t>
        </w:r>
        <w:del w:id="136" w:author="Felipe Monteiro dos Santos" w:date="2022-01-17T16:29:00Z">
          <w:r w:rsidDel="008D3CA7">
            <w:rPr>
              <w:color w:val="000000" w:themeColor="text1"/>
              <w:sz w:val="24"/>
              <w:szCs w:val="24"/>
            </w:rPr>
            <w:delText>–</w:delText>
          </w:r>
        </w:del>
      </w:ins>
      <w:ins w:id="137" w:author="Felipe Monteiro dos Santos" w:date="2022-01-17T16:29:00Z">
        <w:r w:rsidR="008D3CA7">
          <w:rPr>
            <w:color w:val="000000" w:themeColor="text1"/>
            <w:sz w:val="24"/>
            <w:szCs w:val="24"/>
          </w:rPr>
          <w:t>-</w:t>
        </w:r>
      </w:ins>
      <w:ins w:id="138" w:author="Microsoft Office User" w:date="2021-12-07T10:45:00Z">
        <w:r>
          <w:rPr>
            <w:color w:val="000000" w:themeColor="text1"/>
            <w:sz w:val="24"/>
            <w:szCs w:val="24"/>
          </w:rPr>
          <w:t xml:space="preserve"> a largura dos vãos deverá ser limitada a metade da testada, não excedendo o máximo de 5</w:t>
        </w:r>
      </w:ins>
      <w:ins w:id="139" w:author="Microsoft Office User" w:date="2021-12-07T11:05:00Z">
        <w:del w:id="140" w:author="Felipe Monteiro dos Santos" w:date="2022-01-17T16:28:00Z">
          <w:r w:rsidR="002B303E" w:rsidDel="008D3CA7">
            <w:rPr>
              <w:color w:val="000000" w:themeColor="text1"/>
              <w:sz w:val="24"/>
              <w:szCs w:val="24"/>
            </w:rPr>
            <w:delText xml:space="preserve"> </w:delText>
          </w:r>
        </w:del>
        <w:r w:rsidR="002B303E">
          <w:rPr>
            <w:color w:val="000000" w:themeColor="text1"/>
            <w:sz w:val="24"/>
            <w:szCs w:val="24"/>
          </w:rPr>
          <w:t>m</w:t>
        </w:r>
      </w:ins>
      <w:ins w:id="141" w:author="Microsoft Office User" w:date="2021-12-07T10:45:00Z">
        <w:r>
          <w:rPr>
            <w:color w:val="000000" w:themeColor="text1"/>
            <w:sz w:val="24"/>
            <w:szCs w:val="24"/>
          </w:rPr>
          <w:t xml:space="preserve"> (cinco metros</w:t>
        </w:r>
      </w:ins>
      <w:ins w:id="142" w:author="Microsoft Office User" w:date="2021-12-07T11:05:00Z">
        <w:r w:rsidR="002B303E">
          <w:rPr>
            <w:color w:val="000000" w:themeColor="text1"/>
            <w:sz w:val="24"/>
            <w:szCs w:val="24"/>
          </w:rPr>
          <w:t>)</w:t>
        </w:r>
      </w:ins>
      <w:ins w:id="143" w:author="Microsoft Office User" w:date="2021-12-07T10:45:00Z">
        <w:r>
          <w:rPr>
            <w:color w:val="000000" w:themeColor="text1"/>
            <w:sz w:val="24"/>
            <w:szCs w:val="24"/>
          </w:rPr>
          <w:t>;</w:t>
        </w:r>
      </w:ins>
    </w:p>
    <w:p w14:paraId="358AA38C" w14:textId="452EF30B" w:rsidR="005C034B" w:rsidRPr="00C87519" w:rsidRDefault="00CF1A3E" w:rsidP="00A67FF0">
      <w:pPr>
        <w:spacing w:before="120" w:after="120" w:line="240" w:lineRule="auto"/>
        <w:ind w:firstLine="708"/>
        <w:jc w:val="both"/>
        <w:rPr>
          <w:color w:val="000000" w:themeColor="text1"/>
          <w:sz w:val="24"/>
          <w:szCs w:val="24"/>
        </w:rPr>
      </w:pPr>
      <w:r>
        <w:rPr>
          <w:color w:val="000000" w:themeColor="text1"/>
          <w:sz w:val="24"/>
          <w:szCs w:val="24"/>
        </w:rPr>
        <w:t>V</w:t>
      </w:r>
      <w:ins w:id="144" w:author="Microsoft Office User" w:date="2021-12-07T10:45:00Z">
        <w:r w:rsidR="005A14B7">
          <w:rPr>
            <w:color w:val="000000" w:themeColor="text1"/>
            <w:sz w:val="24"/>
            <w:szCs w:val="24"/>
          </w:rPr>
          <w:t>I</w:t>
        </w:r>
      </w:ins>
      <w:r>
        <w:rPr>
          <w:color w:val="000000" w:themeColor="text1"/>
          <w:sz w:val="24"/>
          <w:szCs w:val="24"/>
        </w:rPr>
        <w:t>I - o</w:t>
      </w:r>
      <w:r w:rsidRPr="00C87519">
        <w:rPr>
          <w:color w:val="000000" w:themeColor="text1"/>
          <w:sz w:val="24"/>
          <w:szCs w:val="24"/>
        </w:rPr>
        <w:t xml:space="preserve"> </w:t>
      </w:r>
      <w:r w:rsidR="005C034B" w:rsidRPr="00C87519">
        <w:rPr>
          <w:color w:val="000000" w:themeColor="text1"/>
          <w:sz w:val="24"/>
          <w:szCs w:val="24"/>
        </w:rPr>
        <w:t xml:space="preserve">uso de iluminação em fachadas </w:t>
      </w:r>
      <w:r>
        <w:rPr>
          <w:color w:val="000000" w:themeColor="text1"/>
          <w:sz w:val="24"/>
          <w:szCs w:val="24"/>
        </w:rPr>
        <w:t>deverá</w:t>
      </w:r>
      <w:r w:rsidRPr="00C87519">
        <w:rPr>
          <w:color w:val="000000" w:themeColor="text1"/>
          <w:sz w:val="24"/>
          <w:szCs w:val="24"/>
        </w:rPr>
        <w:t xml:space="preserve"> </w:t>
      </w:r>
      <w:r w:rsidR="005C034B" w:rsidRPr="00C87519">
        <w:rPr>
          <w:color w:val="000000" w:themeColor="text1"/>
          <w:sz w:val="24"/>
          <w:szCs w:val="24"/>
        </w:rPr>
        <w:t>se</w:t>
      </w:r>
      <w:r>
        <w:rPr>
          <w:color w:val="000000" w:themeColor="text1"/>
          <w:sz w:val="24"/>
          <w:szCs w:val="24"/>
        </w:rPr>
        <w:t>r</w:t>
      </w:r>
      <w:r w:rsidR="005C034B" w:rsidRPr="00C87519">
        <w:rPr>
          <w:color w:val="000000" w:themeColor="text1"/>
          <w:sz w:val="24"/>
          <w:szCs w:val="24"/>
        </w:rPr>
        <w:t xml:space="preserve"> moderado e não causar ofuscamentos, sendo permitido o uso de arandelas ou o </w:t>
      </w:r>
      <w:proofErr w:type="spellStart"/>
      <w:r w:rsidR="005C034B" w:rsidRPr="00C87519">
        <w:rPr>
          <w:color w:val="000000" w:themeColor="text1"/>
          <w:sz w:val="24"/>
          <w:szCs w:val="24"/>
        </w:rPr>
        <w:t>embutimento</w:t>
      </w:r>
      <w:proofErr w:type="spellEnd"/>
      <w:r w:rsidR="005C034B" w:rsidRPr="00C87519">
        <w:rPr>
          <w:color w:val="000000" w:themeColor="text1"/>
          <w:sz w:val="24"/>
          <w:szCs w:val="24"/>
        </w:rPr>
        <w:t xml:space="preserve"> no solo</w:t>
      </w:r>
      <w:r>
        <w:rPr>
          <w:color w:val="000000" w:themeColor="text1"/>
          <w:sz w:val="24"/>
          <w:szCs w:val="24"/>
        </w:rPr>
        <w:t>;</w:t>
      </w:r>
    </w:p>
    <w:p w14:paraId="3DAA2C23" w14:textId="2A65579F" w:rsidR="00CF1A3E" w:rsidRPr="00C87519" w:rsidRDefault="00CF1A3E" w:rsidP="00A67FF0">
      <w:pPr>
        <w:spacing w:after="200" w:line="276" w:lineRule="auto"/>
        <w:ind w:firstLine="708"/>
        <w:jc w:val="both"/>
        <w:rPr>
          <w:color w:val="000000" w:themeColor="text1"/>
          <w:sz w:val="24"/>
          <w:szCs w:val="24"/>
        </w:rPr>
      </w:pPr>
      <w:r>
        <w:rPr>
          <w:color w:val="000000" w:themeColor="text1"/>
          <w:sz w:val="24"/>
          <w:szCs w:val="24"/>
        </w:rPr>
        <w:t>VII</w:t>
      </w:r>
      <w:ins w:id="145" w:author="Microsoft Office User" w:date="2021-12-07T10:45:00Z">
        <w:r w:rsidR="005A14B7">
          <w:rPr>
            <w:color w:val="000000" w:themeColor="text1"/>
            <w:sz w:val="24"/>
            <w:szCs w:val="24"/>
          </w:rPr>
          <w:t>I</w:t>
        </w:r>
      </w:ins>
      <w:r>
        <w:rPr>
          <w:color w:val="000000" w:themeColor="text1"/>
          <w:sz w:val="24"/>
          <w:szCs w:val="24"/>
        </w:rPr>
        <w:t xml:space="preserve"> - o</w:t>
      </w:r>
      <w:r w:rsidRPr="00C87519">
        <w:rPr>
          <w:color w:val="000000" w:themeColor="text1"/>
          <w:sz w:val="24"/>
          <w:szCs w:val="24"/>
        </w:rPr>
        <w:t xml:space="preserve"> </w:t>
      </w:r>
      <w:r w:rsidR="003D3EE6" w:rsidRPr="00C87519">
        <w:rPr>
          <w:color w:val="000000" w:themeColor="text1"/>
          <w:sz w:val="24"/>
          <w:szCs w:val="24"/>
        </w:rPr>
        <w:t>sistema de escoamento de água pluvial das edificações deve</w:t>
      </w:r>
      <w:r>
        <w:rPr>
          <w:color w:val="000000" w:themeColor="text1"/>
          <w:sz w:val="24"/>
          <w:szCs w:val="24"/>
        </w:rPr>
        <w:t>rá</w:t>
      </w:r>
      <w:r w:rsidR="003D3EE6" w:rsidRPr="00C87519">
        <w:rPr>
          <w:color w:val="000000" w:themeColor="text1"/>
          <w:sz w:val="24"/>
          <w:szCs w:val="24"/>
        </w:rPr>
        <w:t xml:space="preserve"> ser embutido nas fachadas e calçadas</w:t>
      </w:r>
      <w:r>
        <w:rPr>
          <w:color w:val="000000" w:themeColor="text1"/>
          <w:sz w:val="24"/>
          <w:szCs w:val="24"/>
        </w:rPr>
        <w:t>; e</w:t>
      </w:r>
    </w:p>
    <w:p w14:paraId="03E0FFAA" w14:textId="0D207232" w:rsidR="00F60521" w:rsidRPr="00C87519" w:rsidRDefault="001F4FCA" w:rsidP="00A67FF0">
      <w:pPr>
        <w:spacing w:after="200" w:line="276" w:lineRule="auto"/>
        <w:ind w:firstLine="708"/>
        <w:jc w:val="both"/>
        <w:rPr>
          <w:color w:val="000000" w:themeColor="text1"/>
          <w:sz w:val="24"/>
          <w:szCs w:val="24"/>
        </w:rPr>
      </w:pPr>
      <w:del w:id="146" w:author="Microsoft Office User" w:date="2021-12-07T10:45:00Z">
        <w:r w:rsidDel="005A14B7">
          <w:rPr>
            <w:color w:val="000000" w:themeColor="text1"/>
            <w:sz w:val="24"/>
            <w:szCs w:val="24"/>
          </w:rPr>
          <w:delText xml:space="preserve">VIII </w:delText>
        </w:r>
      </w:del>
      <w:ins w:id="147" w:author="Microsoft Office User" w:date="2021-12-07T10:45:00Z">
        <w:del w:id="148" w:author="Felipe Monteiro dos Santos" w:date="2022-01-17T16:29:00Z">
          <w:r w:rsidR="005A14B7" w:rsidDel="008D3CA7">
            <w:rPr>
              <w:color w:val="000000" w:themeColor="text1"/>
              <w:sz w:val="24"/>
              <w:szCs w:val="24"/>
            </w:rPr>
            <w:delText>XIX</w:delText>
          </w:r>
        </w:del>
      </w:ins>
      <w:ins w:id="149" w:author="Felipe Monteiro dos Santos" w:date="2022-01-17T16:29:00Z">
        <w:r w:rsidR="008D3CA7">
          <w:rPr>
            <w:color w:val="000000" w:themeColor="text1"/>
            <w:sz w:val="24"/>
            <w:szCs w:val="24"/>
          </w:rPr>
          <w:t>IX</w:t>
        </w:r>
      </w:ins>
      <w:ins w:id="150" w:author="Microsoft Office User" w:date="2021-12-07T10:45:00Z">
        <w:r w:rsidR="005A14B7">
          <w:rPr>
            <w:color w:val="000000" w:themeColor="text1"/>
            <w:sz w:val="24"/>
            <w:szCs w:val="24"/>
          </w:rPr>
          <w:t xml:space="preserve"> </w:t>
        </w:r>
      </w:ins>
      <w:del w:id="151" w:author="Microsoft Office User" w:date="2021-12-07T10:46:00Z">
        <w:r w:rsidDel="005A14B7">
          <w:rPr>
            <w:color w:val="000000" w:themeColor="text1"/>
            <w:sz w:val="24"/>
            <w:szCs w:val="24"/>
          </w:rPr>
          <w:delText>-</w:delText>
        </w:r>
      </w:del>
      <w:ins w:id="152" w:author="Microsoft Office User" w:date="2021-12-07T10:46:00Z">
        <w:del w:id="153" w:author="Felipe Monteiro dos Santos" w:date="2022-01-17T16:29:00Z">
          <w:r w:rsidR="005A14B7" w:rsidDel="008D3CA7">
            <w:rPr>
              <w:color w:val="000000" w:themeColor="text1"/>
              <w:sz w:val="24"/>
              <w:szCs w:val="24"/>
            </w:rPr>
            <w:delText>–</w:delText>
          </w:r>
        </w:del>
      </w:ins>
      <w:ins w:id="154" w:author="Felipe Monteiro dos Santos" w:date="2022-01-17T16:29:00Z">
        <w:r w:rsidR="008D3CA7">
          <w:rPr>
            <w:color w:val="000000" w:themeColor="text1"/>
            <w:sz w:val="24"/>
            <w:szCs w:val="24"/>
          </w:rPr>
          <w:t>-</w:t>
        </w:r>
      </w:ins>
      <w:r>
        <w:rPr>
          <w:color w:val="000000" w:themeColor="text1"/>
          <w:sz w:val="24"/>
          <w:szCs w:val="24"/>
        </w:rPr>
        <w:t xml:space="preserve"> d</w:t>
      </w:r>
      <w:r w:rsidRPr="00C87519">
        <w:rPr>
          <w:color w:val="000000" w:themeColor="text1"/>
          <w:sz w:val="24"/>
          <w:szCs w:val="24"/>
        </w:rPr>
        <w:t>eve</w:t>
      </w:r>
      <w:r>
        <w:rPr>
          <w:color w:val="000000" w:themeColor="text1"/>
          <w:sz w:val="24"/>
          <w:szCs w:val="24"/>
        </w:rPr>
        <w:t>r</w:t>
      </w:r>
      <w:r w:rsidR="003D3EE6" w:rsidRPr="00C87519">
        <w:rPr>
          <w:color w:val="000000" w:themeColor="text1"/>
          <w:sz w:val="24"/>
          <w:szCs w:val="24"/>
        </w:rPr>
        <w:t>-se</w:t>
      </w:r>
      <w:r>
        <w:rPr>
          <w:color w:val="000000" w:themeColor="text1"/>
          <w:sz w:val="24"/>
          <w:szCs w:val="24"/>
        </w:rPr>
        <w:t>-á</w:t>
      </w:r>
      <w:r w:rsidR="003D3EE6" w:rsidRPr="00C87519">
        <w:rPr>
          <w:color w:val="000000" w:themeColor="text1"/>
          <w:sz w:val="24"/>
          <w:szCs w:val="24"/>
        </w:rPr>
        <w:t xml:space="preserve"> escolher modelos e sistemas de segurança discretos, de menor impacto visual possível, sendo vedadas cercas ou concertinas espiraladas.</w:t>
      </w:r>
    </w:p>
    <w:p w14:paraId="0C622CCD" w14:textId="0BA35F2D" w:rsidR="00387AA2" w:rsidRPr="00C87519" w:rsidRDefault="00387AA2" w:rsidP="00A67FF0">
      <w:pPr>
        <w:spacing w:before="120" w:after="120" w:line="240" w:lineRule="auto"/>
        <w:ind w:firstLine="708"/>
        <w:jc w:val="both"/>
        <w:rPr>
          <w:color w:val="000000" w:themeColor="text1"/>
          <w:sz w:val="24"/>
          <w:szCs w:val="24"/>
        </w:rPr>
      </w:pPr>
      <w:r w:rsidRPr="00C87519">
        <w:rPr>
          <w:color w:val="000000" w:themeColor="text1"/>
          <w:sz w:val="24"/>
          <w:szCs w:val="24"/>
        </w:rPr>
        <w:lastRenderedPageBreak/>
        <w:t xml:space="preserve">Art. </w:t>
      </w:r>
      <w:r w:rsidR="001915E0">
        <w:rPr>
          <w:color w:val="000000" w:themeColor="text1"/>
          <w:sz w:val="24"/>
          <w:szCs w:val="24"/>
        </w:rPr>
        <w:t>2</w:t>
      </w:r>
      <w:ins w:id="155" w:author="Microsoft Office User" w:date="2021-12-30T10:10:00Z">
        <w:r w:rsidR="00AA0BCA">
          <w:rPr>
            <w:color w:val="000000" w:themeColor="text1"/>
            <w:sz w:val="24"/>
            <w:szCs w:val="24"/>
          </w:rPr>
          <w:t>4</w:t>
        </w:r>
      </w:ins>
      <w:del w:id="156" w:author="Microsoft Office User" w:date="2021-12-30T10:10:00Z">
        <w:r w:rsidR="001915E0" w:rsidDel="00AA0BCA">
          <w:rPr>
            <w:color w:val="000000" w:themeColor="text1"/>
            <w:sz w:val="24"/>
            <w:szCs w:val="24"/>
          </w:rPr>
          <w:delText>5</w:delText>
        </w:r>
      </w:del>
      <w:r w:rsidR="001F4FCA">
        <w:rPr>
          <w:color w:val="000000" w:themeColor="text1"/>
          <w:sz w:val="24"/>
          <w:szCs w:val="24"/>
        </w:rPr>
        <w:t>.</w:t>
      </w:r>
      <w:r w:rsidR="001F4FCA" w:rsidRPr="00C87519">
        <w:rPr>
          <w:color w:val="000000" w:themeColor="text1"/>
          <w:sz w:val="24"/>
          <w:szCs w:val="24"/>
        </w:rPr>
        <w:t xml:space="preserve"> </w:t>
      </w:r>
      <w:r w:rsidRPr="00C87519">
        <w:rPr>
          <w:color w:val="000000" w:themeColor="text1"/>
          <w:sz w:val="24"/>
          <w:szCs w:val="24"/>
        </w:rPr>
        <w:t xml:space="preserve">Lotes vagos ou usados como estacionamento </w:t>
      </w:r>
      <w:r w:rsidR="001F4FCA" w:rsidRPr="00C87519">
        <w:rPr>
          <w:color w:val="000000" w:themeColor="text1"/>
          <w:sz w:val="24"/>
          <w:szCs w:val="24"/>
        </w:rPr>
        <w:t>deve</w:t>
      </w:r>
      <w:r w:rsidR="001F4FCA">
        <w:rPr>
          <w:color w:val="000000" w:themeColor="text1"/>
          <w:sz w:val="24"/>
          <w:szCs w:val="24"/>
        </w:rPr>
        <w:t>rão</w:t>
      </w:r>
      <w:r w:rsidR="001F4FCA" w:rsidRPr="00C87519">
        <w:rPr>
          <w:color w:val="000000" w:themeColor="text1"/>
          <w:sz w:val="24"/>
          <w:szCs w:val="24"/>
        </w:rPr>
        <w:t xml:space="preserve"> </w:t>
      </w:r>
      <w:r w:rsidRPr="00C87519">
        <w:rPr>
          <w:color w:val="000000" w:themeColor="text1"/>
          <w:sz w:val="24"/>
          <w:szCs w:val="24"/>
        </w:rPr>
        <w:t>manter muros alinhados à frente dos lotes e seguir coloração conforme previsto para a pintura de fachadas.</w:t>
      </w:r>
    </w:p>
    <w:p w14:paraId="4BA0C242" w14:textId="0F61E261" w:rsidR="004930A6" w:rsidRPr="00C87519" w:rsidRDefault="004930A6" w:rsidP="00A67FF0">
      <w:pPr>
        <w:spacing w:before="120" w:after="120" w:line="240" w:lineRule="auto"/>
        <w:ind w:firstLine="708"/>
        <w:jc w:val="both"/>
        <w:rPr>
          <w:color w:val="000000" w:themeColor="text1"/>
          <w:sz w:val="24"/>
          <w:szCs w:val="24"/>
        </w:rPr>
      </w:pPr>
      <w:r w:rsidRPr="00C87519">
        <w:rPr>
          <w:color w:val="000000" w:themeColor="text1"/>
          <w:sz w:val="24"/>
          <w:szCs w:val="24"/>
        </w:rPr>
        <w:t xml:space="preserve">Art. </w:t>
      </w:r>
      <w:r w:rsidR="001915E0">
        <w:rPr>
          <w:color w:val="000000" w:themeColor="text1"/>
          <w:sz w:val="24"/>
          <w:szCs w:val="24"/>
        </w:rPr>
        <w:t>2</w:t>
      </w:r>
      <w:ins w:id="157" w:author="Microsoft Office User" w:date="2021-12-30T10:10:00Z">
        <w:r w:rsidR="00AA0BCA">
          <w:rPr>
            <w:color w:val="000000" w:themeColor="text1"/>
            <w:sz w:val="24"/>
            <w:szCs w:val="24"/>
          </w:rPr>
          <w:t>5</w:t>
        </w:r>
      </w:ins>
      <w:del w:id="158" w:author="Microsoft Office User" w:date="2021-12-30T10:10:00Z">
        <w:r w:rsidR="001915E0" w:rsidDel="00AA0BCA">
          <w:rPr>
            <w:color w:val="000000" w:themeColor="text1"/>
            <w:sz w:val="24"/>
            <w:szCs w:val="24"/>
          </w:rPr>
          <w:delText>6</w:delText>
        </w:r>
      </w:del>
      <w:r w:rsidR="001F4FCA">
        <w:rPr>
          <w:color w:val="000000" w:themeColor="text1"/>
          <w:sz w:val="24"/>
          <w:szCs w:val="24"/>
        </w:rPr>
        <w:t>.</w:t>
      </w:r>
      <w:r w:rsidR="001F4FCA" w:rsidRPr="00C87519">
        <w:rPr>
          <w:color w:val="000000" w:themeColor="text1"/>
          <w:sz w:val="24"/>
          <w:szCs w:val="24"/>
        </w:rPr>
        <w:t xml:space="preserve"> </w:t>
      </w:r>
      <w:r w:rsidRPr="00C87519">
        <w:rPr>
          <w:color w:val="000000" w:themeColor="text1"/>
          <w:sz w:val="24"/>
          <w:szCs w:val="24"/>
        </w:rPr>
        <w:t xml:space="preserve">Os equipamentos de climatização, placas solares, antenas, caixas d´água não </w:t>
      </w:r>
      <w:r w:rsidR="001F4FCA" w:rsidRPr="00C87519">
        <w:rPr>
          <w:color w:val="000000" w:themeColor="text1"/>
          <w:sz w:val="24"/>
          <w:szCs w:val="24"/>
        </w:rPr>
        <w:t>deve</w:t>
      </w:r>
      <w:r w:rsidR="001F4FCA">
        <w:rPr>
          <w:color w:val="000000" w:themeColor="text1"/>
          <w:sz w:val="24"/>
          <w:szCs w:val="24"/>
        </w:rPr>
        <w:t>rão</w:t>
      </w:r>
      <w:r w:rsidR="001F4FCA" w:rsidRPr="00C87519">
        <w:rPr>
          <w:color w:val="000000" w:themeColor="text1"/>
          <w:sz w:val="24"/>
          <w:szCs w:val="24"/>
        </w:rPr>
        <w:t xml:space="preserve"> </w:t>
      </w:r>
      <w:r w:rsidRPr="00C87519">
        <w:rPr>
          <w:color w:val="000000" w:themeColor="text1"/>
          <w:sz w:val="24"/>
          <w:szCs w:val="24"/>
        </w:rPr>
        <w:t>ser visíveis ao nível do</w:t>
      </w:r>
      <w:r w:rsidR="003D3EE6" w:rsidRPr="00C87519">
        <w:rPr>
          <w:color w:val="000000" w:themeColor="text1"/>
          <w:sz w:val="24"/>
          <w:szCs w:val="24"/>
        </w:rPr>
        <w:t>s</w:t>
      </w:r>
      <w:r w:rsidRPr="00C87519">
        <w:rPr>
          <w:color w:val="000000" w:themeColor="text1"/>
          <w:sz w:val="24"/>
          <w:szCs w:val="24"/>
        </w:rPr>
        <w:t xml:space="preserve"> logradouro</w:t>
      </w:r>
      <w:r w:rsidR="003D3EE6" w:rsidRPr="00C87519">
        <w:rPr>
          <w:color w:val="000000" w:themeColor="text1"/>
          <w:sz w:val="24"/>
          <w:szCs w:val="24"/>
        </w:rPr>
        <w:t>s</w:t>
      </w:r>
      <w:r w:rsidRPr="00C87519">
        <w:rPr>
          <w:color w:val="000000" w:themeColor="text1"/>
          <w:sz w:val="24"/>
          <w:szCs w:val="24"/>
        </w:rPr>
        <w:t>, podendo ser instalad</w:t>
      </w:r>
      <w:r w:rsidR="001F4FCA">
        <w:rPr>
          <w:color w:val="000000" w:themeColor="text1"/>
          <w:sz w:val="24"/>
          <w:szCs w:val="24"/>
        </w:rPr>
        <w:t>o</w:t>
      </w:r>
      <w:r w:rsidRPr="00C87519">
        <w:rPr>
          <w:color w:val="000000" w:themeColor="text1"/>
          <w:sz w:val="24"/>
          <w:szCs w:val="24"/>
        </w:rPr>
        <w:t xml:space="preserve">s nos </w:t>
      </w:r>
      <w:r w:rsidR="001D4406" w:rsidRPr="00C87519">
        <w:rPr>
          <w:color w:val="000000" w:themeColor="text1"/>
          <w:sz w:val="24"/>
          <w:szCs w:val="24"/>
        </w:rPr>
        <w:t xml:space="preserve">planos de </w:t>
      </w:r>
      <w:r w:rsidRPr="00C87519">
        <w:rPr>
          <w:color w:val="000000" w:themeColor="text1"/>
          <w:sz w:val="24"/>
          <w:szCs w:val="24"/>
        </w:rPr>
        <w:t>telhados voltados para os fundos ou construções anexas.</w:t>
      </w:r>
    </w:p>
    <w:p w14:paraId="45056880" w14:textId="4206CB49" w:rsidR="00336598" w:rsidRPr="00C87519" w:rsidRDefault="00BD1DD7" w:rsidP="00A67FF0">
      <w:pPr>
        <w:spacing w:before="120" w:after="120" w:line="240" w:lineRule="auto"/>
        <w:ind w:firstLine="708"/>
        <w:jc w:val="both"/>
        <w:rPr>
          <w:color w:val="000000" w:themeColor="text1"/>
          <w:sz w:val="24"/>
          <w:szCs w:val="24"/>
        </w:rPr>
      </w:pPr>
      <w:r w:rsidRPr="00C87519">
        <w:rPr>
          <w:color w:val="000000" w:themeColor="text1"/>
          <w:sz w:val="24"/>
          <w:szCs w:val="24"/>
        </w:rPr>
        <w:t xml:space="preserve">Art. </w:t>
      </w:r>
      <w:r w:rsidR="001915E0">
        <w:rPr>
          <w:color w:val="000000" w:themeColor="text1"/>
          <w:sz w:val="24"/>
          <w:szCs w:val="24"/>
        </w:rPr>
        <w:t>2</w:t>
      </w:r>
      <w:ins w:id="159" w:author="Microsoft Office User" w:date="2021-12-30T10:10:00Z">
        <w:r w:rsidR="00AA0BCA">
          <w:rPr>
            <w:color w:val="000000" w:themeColor="text1"/>
            <w:sz w:val="24"/>
            <w:szCs w:val="24"/>
          </w:rPr>
          <w:t>6</w:t>
        </w:r>
      </w:ins>
      <w:del w:id="160" w:author="Microsoft Office User" w:date="2021-12-30T10:10:00Z">
        <w:r w:rsidR="001915E0" w:rsidDel="00AA0BCA">
          <w:rPr>
            <w:color w:val="000000" w:themeColor="text1"/>
            <w:sz w:val="24"/>
            <w:szCs w:val="24"/>
          </w:rPr>
          <w:delText>7</w:delText>
        </w:r>
      </w:del>
      <w:r w:rsidR="001F4FCA">
        <w:rPr>
          <w:color w:val="000000" w:themeColor="text1"/>
          <w:sz w:val="24"/>
          <w:szCs w:val="24"/>
        </w:rPr>
        <w:t>.</w:t>
      </w:r>
      <w:r w:rsidR="001F4FCA" w:rsidRPr="00C87519">
        <w:rPr>
          <w:color w:val="000000" w:themeColor="text1"/>
          <w:sz w:val="24"/>
          <w:szCs w:val="24"/>
        </w:rPr>
        <w:t xml:space="preserve"> </w:t>
      </w:r>
      <w:r w:rsidR="003D3EE6" w:rsidRPr="00C87519">
        <w:rPr>
          <w:color w:val="000000" w:themeColor="text1"/>
          <w:sz w:val="24"/>
          <w:szCs w:val="24"/>
        </w:rPr>
        <w:t xml:space="preserve">Medidores de água e energia elétrica </w:t>
      </w:r>
      <w:r w:rsidR="001F4FCA" w:rsidRPr="00C87519">
        <w:rPr>
          <w:color w:val="000000" w:themeColor="text1"/>
          <w:sz w:val="24"/>
          <w:szCs w:val="24"/>
        </w:rPr>
        <w:t>deve</w:t>
      </w:r>
      <w:r w:rsidR="001F4FCA">
        <w:rPr>
          <w:color w:val="000000" w:themeColor="text1"/>
          <w:sz w:val="24"/>
          <w:szCs w:val="24"/>
        </w:rPr>
        <w:t>rão</w:t>
      </w:r>
      <w:r w:rsidR="001F4FCA" w:rsidRPr="00C87519">
        <w:rPr>
          <w:color w:val="000000" w:themeColor="text1"/>
          <w:sz w:val="24"/>
          <w:szCs w:val="24"/>
        </w:rPr>
        <w:t xml:space="preserve"> </w:t>
      </w:r>
      <w:r w:rsidR="003D3EE6" w:rsidRPr="00C87519">
        <w:rPr>
          <w:color w:val="000000" w:themeColor="text1"/>
          <w:sz w:val="24"/>
          <w:szCs w:val="24"/>
        </w:rPr>
        <w:t>ser locados no recuo, quando houver, ou embutidos</w:t>
      </w:r>
      <w:ins w:id="161" w:author="Microsoft Office User" w:date="2021-12-07T10:46:00Z">
        <w:r w:rsidR="005A14B7">
          <w:rPr>
            <w:color w:val="000000" w:themeColor="text1"/>
            <w:sz w:val="24"/>
            <w:szCs w:val="24"/>
          </w:rPr>
          <w:t xml:space="preserve"> no solo ou na fachada</w:t>
        </w:r>
      </w:ins>
      <w:r w:rsidR="003D3EE6" w:rsidRPr="00C87519">
        <w:rPr>
          <w:color w:val="000000" w:themeColor="text1"/>
          <w:sz w:val="24"/>
          <w:szCs w:val="24"/>
        </w:rPr>
        <w:t xml:space="preserve">, </w:t>
      </w:r>
      <w:del w:id="162" w:author="Microsoft Office User" w:date="2021-12-07T10:46:00Z">
        <w:r w:rsidR="003D3EE6" w:rsidRPr="00C87519" w:rsidDel="005A14B7">
          <w:rPr>
            <w:color w:val="000000" w:themeColor="text1"/>
            <w:sz w:val="24"/>
            <w:szCs w:val="24"/>
          </w:rPr>
          <w:delText xml:space="preserve">sempre </w:delText>
        </w:r>
      </w:del>
      <w:ins w:id="163" w:author="Microsoft Office User" w:date="2021-12-07T10:46:00Z">
        <w:r w:rsidR="005A14B7">
          <w:rPr>
            <w:color w:val="000000" w:themeColor="text1"/>
            <w:sz w:val="24"/>
            <w:szCs w:val="24"/>
          </w:rPr>
          <w:t>visando o menor impacto</w:t>
        </w:r>
        <w:r w:rsidR="005A14B7" w:rsidRPr="00C87519">
          <w:rPr>
            <w:color w:val="000000" w:themeColor="text1"/>
            <w:sz w:val="24"/>
            <w:szCs w:val="24"/>
          </w:rPr>
          <w:t xml:space="preserve"> </w:t>
        </w:r>
      </w:ins>
      <w:del w:id="164" w:author="Microsoft Office User" w:date="2021-12-07T10:46:00Z">
        <w:r w:rsidR="003D3EE6" w:rsidRPr="00C87519" w:rsidDel="005A14B7">
          <w:rPr>
            <w:color w:val="000000" w:themeColor="text1"/>
            <w:sz w:val="24"/>
            <w:szCs w:val="24"/>
          </w:rPr>
          <w:delText xml:space="preserve">que </w:delText>
        </w:r>
      </w:del>
      <w:r w:rsidR="003D3EE6" w:rsidRPr="00C87519">
        <w:rPr>
          <w:color w:val="000000" w:themeColor="text1"/>
          <w:sz w:val="24"/>
          <w:szCs w:val="24"/>
        </w:rPr>
        <w:t>possível.</w:t>
      </w:r>
    </w:p>
    <w:p w14:paraId="505CDA32" w14:textId="77777777" w:rsidR="00526BD4" w:rsidRPr="00C87519" w:rsidRDefault="00526BD4" w:rsidP="00CF1A3E">
      <w:pPr>
        <w:spacing w:before="120" w:after="120" w:line="240" w:lineRule="auto"/>
        <w:jc w:val="both"/>
        <w:rPr>
          <w:b/>
          <w:color w:val="000000" w:themeColor="text1"/>
          <w:sz w:val="24"/>
          <w:szCs w:val="24"/>
        </w:rPr>
      </w:pPr>
    </w:p>
    <w:p w14:paraId="7E7049DA" w14:textId="4DE7BF12" w:rsidR="005B12EB" w:rsidRPr="00B93CB0" w:rsidRDefault="005B12EB" w:rsidP="00DB189E">
      <w:pPr>
        <w:pStyle w:val="Ttulo4"/>
        <w:jc w:val="center"/>
        <w:rPr>
          <w:sz w:val="24"/>
        </w:rPr>
      </w:pPr>
      <w:r w:rsidRPr="00DB189E">
        <w:rPr>
          <w:rFonts w:asciiTheme="minorHAnsi" w:hAnsiTheme="minorHAnsi"/>
          <w:i w:val="0"/>
          <w:color w:val="auto"/>
          <w:sz w:val="24"/>
        </w:rPr>
        <w:t>Seção II</w:t>
      </w:r>
    </w:p>
    <w:p w14:paraId="68BED204" w14:textId="564DE0DF" w:rsidR="00454972" w:rsidRPr="00DB189E" w:rsidRDefault="005B12EB" w:rsidP="00DB189E">
      <w:pPr>
        <w:pStyle w:val="Ttulo4"/>
        <w:jc w:val="center"/>
        <w:rPr>
          <w:rFonts w:asciiTheme="minorHAnsi" w:hAnsiTheme="minorHAnsi"/>
          <w:color w:val="auto"/>
          <w:sz w:val="24"/>
        </w:rPr>
      </w:pPr>
      <w:r w:rsidRPr="00DB189E">
        <w:rPr>
          <w:rFonts w:asciiTheme="minorHAnsi" w:hAnsiTheme="minorHAnsi"/>
          <w:i w:val="0"/>
          <w:color w:val="auto"/>
          <w:sz w:val="24"/>
        </w:rPr>
        <w:t>Dos imóveis de interesse</w:t>
      </w:r>
    </w:p>
    <w:p w14:paraId="29416C62" w14:textId="77777777" w:rsidR="005B12EB" w:rsidRDefault="005B12EB" w:rsidP="00DB189E"/>
    <w:p w14:paraId="7963F16F" w14:textId="34CE284E" w:rsidR="00926624" w:rsidRPr="00DB189E" w:rsidRDefault="00926624" w:rsidP="00DB189E">
      <w:pPr>
        <w:pStyle w:val="Ttulo5"/>
        <w:jc w:val="center"/>
        <w:rPr>
          <w:rFonts w:asciiTheme="minorHAnsi" w:hAnsiTheme="minorHAnsi"/>
          <w:i/>
          <w:color w:val="auto"/>
          <w:sz w:val="24"/>
        </w:rPr>
      </w:pPr>
      <w:r w:rsidRPr="00DB189E">
        <w:rPr>
          <w:rFonts w:asciiTheme="minorHAnsi" w:hAnsiTheme="minorHAnsi"/>
          <w:b/>
          <w:color w:val="auto"/>
          <w:sz w:val="24"/>
        </w:rPr>
        <w:t>S</w:t>
      </w:r>
      <w:r w:rsidR="005B12EB">
        <w:rPr>
          <w:rFonts w:asciiTheme="minorHAnsi" w:hAnsiTheme="minorHAnsi"/>
          <w:b/>
          <w:color w:val="auto"/>
          <w:sz w:val="24"/>
        </w:rPr>
        <w:t>ubs</w:t>
      </w:r>
      <w:r w:rsidRPr="00DB189E">
        <w:rPr>
          <w:rFonts w:asciiTheme="minorHAnsi" w:hAnsiTheme="minorHAnsi"/>
          <w:b/>
          <w:color w:val="auto"/>
          <w:sz w:val="24"/>
        </w:rPr>
        <w:t>eção I</w:t>
      </w:r>
      <w:r w:rsidR="00454972" w:rsidRPr="00DB189E">
        <w:rPr>
          <w:rFonts w:asciiTheme="minorHAnsi" w:hAnsiTheme="minorHAnsi"/>
          <w:b/>
          <w:color w:val="auto"/>
          <w:sz w:val="24"/>
        </w:rPr>
        <w:t xml:space="preserve"> </w:t>
      </w:r>
    </w:p>
    <w:p w14:paraId="7B8BCA07" w14:textId="0798FBF0" w:rsidR="00454972" w:rsidRPr="00DB189E" w:rsidRDefault="00926624" w:rsidP="00DB189E">
      <w:pPr>
        <w:pStyle w:val="Ttulo5"/>
        <w:jc w:val="center"/>
        <w:rPr>
          <w:rFonts w:asciiTheme="minorHAnsi" w:hAnsiTheme="minorHAnsi"/>
          <w:b/>
          <w:color w:val="auto"/>
          <w:sz w:val="24"/>
        </w:rPr>
      </w:pPr>
      <w:r w:rsidRPr="00DB189E">
        <w:rPr>
          <w:rFonts w:asciiTheme="minorHAnsi" w:hAnsiTheme="minorHAnsi"/>
          <w:b/>
          <w:color w:val="auto"/>
          <w:sz w:val="24"/>
        </w:rPr>
        <w:t>Da classificação</w:t>
      </w:r>
    </w:p>
    <w:p w14:paraId="0003191B" w14:textId="77777777" w:rsidR="00E2409F" w:rsidRPr="00C87519" w:rsidRDefault="00E2409F" w:rsidP="00092E29">
      <w:pPr>
        <w:spacing w:before="120" w:after="120" w:line="240" w:lineRule="auto"/>
        <w:jc w:val="both"/>
        <w:rPr>
          <w:b/>
          <w:color w:val="000000" w:themeColor="text1"/>
          <w:sz w:val="24"/>
          <w:szCs w:val="24"/>
        </w:rPr>
      </w:pPr>
    </w:p>
    <w:p w14:paraId="6E03DD2C" w14:textId="2974D191" w:rsidR="00454972" w:rsidRPr="00C87519" w:rsidRDefault="00454972" w:rsidP="00A67FF0">
      <w:pPr>
        <w:spacing w:before="120" w:after="120" w:line="240" w:lineRule="auto"/>
        <w:ind w:firstLine="708"/>
        <w:jc w:val="both"/>
        <w:rPr>
          <w:color w:val="000000" w:themeColor="text1"/>
          <w:sz w:val="24"/>
          <w:szCs w:val="24"/>
        </w:rPr>
      </w:pPr>
      <w:r w:rsidRPr="00C87519">
        <w:rPr>
          <w:color w:val="000000" w:themeColor="text1"/>
          <w:sz w:val="24"/>
          <w:szCs w:val="24"/>
        </w:rPr>
        <w:t xml:space="preserve">Art. </w:t>
      </w:r>
      <w:r w:rsidR="007D154B">
        <w:rPr>
          <w:color w:val="000000" w:themeColor="text1"/>
          <w:sz w:val="24"/>
          <w:szCs w:val="24"/>
        </w:rPr>
        <w:t>2</w:t>
      </w:r>
      <w:ins w:id="165" w:author="Microsoft Office User" w:date="2021-12-30T10:11:00Z">
        <w:r w:rsidR="00AA0BCA">
          <w:rPr>
            <w:color w:val="000000" w:themeColor="text1"/>
            <w:sz w:val="24"/>
            <w:szCs w:val="24"/>
          </w:rPr>
          <w:t>7</w:t>
        </w:r>
      </w:ins>
      <w:del w:id="166" w:author="Microsoft Office User" w:date="2021-12-30T10:11:00Z">
        <w:r w:rsidR="007D154B" w:rsidDel="00AA0BCA">
          <w:rPr>
            <w:color w:val="000000" w:themeColor="text1"/>
            <w:sz w:val="24"/>
            <w:szCs w:val="24"/>
          </w:rPr>
          <w:delText>8</w:delText>
        </w:r>
      </w:del>
      <w:r w:rsidR="009450DB">
        <w:rPr>
          <w:color w:val="000000" w:themeColor="text1"/>
          <w:sz w:val="24"/>
          <w:szCs w:val="24"/>
        </w:rPr>
        <w:t>.</w:t>
      </w:r>
      <w:r w:rsidR="009450DB" w:rsidRPr="00C87519">
        <w:rPr>
          <w:color w:val="000000" w:themeColor="text1"/>
          <w:sz w:val="24"/>
          <w:szCs w:val="24"/>
        </w:rPr>
        <w:t xml:space="preserve"> </w:t>
      </w:r>
      <w:r w:rsidRPr="00C87519">
        <w:rPr>
          <w:color w:val="000000" w:themeColor="text1"/>
          <w:sz w:val="24"/>
          <w:szCs w:val="24"/>
        </w:rPr>
        <w:t xml:space="preserve">Constituem os imóveis de interesse </w:t>
      </w:r>
      <w:r w:rsidR="00E2409F" w:rsidRPr="00C87519">
        <w:rPr>
          <w:color w:val="000000" w:themeColor="text1"/>
          <w:sz w:val="24"/>
          <w:szCs w:val="24"/>
        </w:rPr>
        <w:t>para</w:t>
      </w:r>
      <w:r w:rsidRPr="00C87519">
        <w:rPr>
          <w:color w:val="000000" w:themeColor="text1"/>
          <w:sz w:val="24"/>
          <w:szCs w:val="24"/>
        </w:rPr>
        <w:t xml:space="preserve"> preservação aqueles que guardam ní</w:t>
      </w:r>
      <w:r w:rsidR="0068245A">
        <w:rPr>
          <w:color w:val="000000" w:themeColor="text1"/>
          <w:sz w:val="24"/>
          <w:szCs w:val="24"/>
        </w:rPr>
        <w:t>veis de integridade tipológica e</w:t>
      </w:r>
      <w:r w:rsidRPr="00C87519">
        <w:rPr>
          <w:color w:val="000000" w:themeColor="text1"/>
          <w:sz w:val="24"/>
          <w:szCs w:val="24"/>
        </w:rPr>
        <w:t xml:space="preserve"> de </w:t>
      </w:r>
      <w:r w:rsidR="0068245A">
        <w:rPr>
          <w:color w:val="000000" w:themeColor="text1"/>
          <w:sz w:val="24"/>
          <w:szCs w:val="24"/>
        </w:rPr>
        <w:t xml:space="preserve">continuidade </w:t>
      </w:r>
      <w:r w:rsidRPr="00C87519">
        <w:rPr>
          <w:color w:val="000000" w:themeColor="text1"/>
          <w:sz w:val="24"/>
          <w:szCs w:val="24"/>
        </w:rPr>
        <w:t xml:space="preserve">morfológica no </w:t>
      </w:r>
      <w:r w:rsidR="00345337" w:rsidRPr="00C87519">
        <w:rPr>
          <w:color w:val="000000" w:themeColor="text1"/>
          <w:sz w:val="24"/>
          <w:szCs w:val="24"/>
        </w:rPr>
        <w:t xml:space="preserve">conjunto </w:t>
      </w:r>
      <w:r w:rsidRPr="00C87519">
        <w:rPr>
          <w:color w:val="000000" w:themeColor="text1"/>
          <w:sz w:val="24"/>
          <w:szCs w:val="24"/>
        </w:rPr>
        <w:t xml:space="preserve">urbano determinantes para configuração da identidade do lugar e </w:t>
      </w:r>
      <w:r w:rsidR="0068245A">
        <w:rPr>
          <w:color w:val="000000" w:themeColor="text1"/>
          <w:sz w:val="24"/>
          <w:szCs w:val="24"/>
        </w:rPr>
        <w:t xml:space="preserve">percepção </w:t>
      </w:r>
      <w:r w:rsidRPr="00C87519">
        <w:rPr>
          <w:color w:val="000000" w:themeColor="text1"/>
          <w:sz w:val="24"/>
          <w:szCs w:val="24"/>
        </w:rPr>
        <w:t>do seu processo histórico de formação</w:t>
      </w:r>
      <w:r w:rsidR="003A419E" w:rsidRPr="00C87519">
        <w:rPr>
          <w:color w:val="000000" w:themeColor="text1"/>
          <w:sz w:val="24"/>
          <w:szCs w:val="24"/>
        </w:rPr>
        <w:t>, c</w:t>
      </w:r>
      <w:r w:rsidRPr="00C87519">
        <w:rPr>
          <w:color w:val="000000" w:themeColor="text1"/>
          <w:sz w:val="24"/>
          <w:szCs w:val="24"/>
        </w:rPr>
        <w:t>lassifica</w:t>
      </w:r>
      <w:r w:rsidR="00387AA2" w:rsidRPr="00C87519">
        <w:rPr>
          <w:color w:val="000000" w:themeColor="text1"/>
          <w:sz w:val="24"/>
          <w:szCs w:val="24"/>
        </w:rPr>
        <w:t>dos</w:t>
      </w:r>
      <w:r w:rsidRPr="00C87519">
        <w:rPr>
          <w:color w:val="000000" w:themeColor="text1"/>
          <w:sz w:val="24"/>
          <w:szCs w:val="24"/>
        </w:rPr>
        <w:t xml:space="preserve"> em duas categorias</w:t>
      </w:r>
      <w:r w:rsidR="003A419E" w:rsidRPr="00C87519">
        <w:rPr>
          <w:color w:val="000000" w:themeColor="text1"/>
          <w:sz w:val="24"/>
          <w:szCs w:val="24"/>
        </w:rPr>
        <w:t>:</w:t>
      </w:r>
    </w:p>
    <w:p w14:paraId="2009E4D6" w14:textId="4036F08F" w:rsidR="009450DB" w:rsidRPr="00C87519" w:rsidRDefault="009450DB" w:rsidP="00A67FF0">
      <w:pPr>
        <w:spacing w:before="120" w:after="120" w:line="240" w:lineRule="auto"/>
        <w:ind w:firstLine="708"/>
        <w:jc w:val="both"/>
        <w:rPr>
          <w:color w:val="000000" w:themeColor="text1"/>
          <w:sz w:val="24"/>
          <w:szCs w:val="24"/>
        </w:rPr>
      </w:pPr>
      <w:r>
        <w:rPr>
          <w:color w:val="000000" w:themeColor="text1"/>
          <w:sz w:val="24"/>
          <w:szCs w:val="24"/>
        </w:rPr>
        <w:t xml:space="preserve">I - </w:t>
      </w:r>
      <w:r w:rsidR="002E7D73" w:rsidRPr="00C87519">
        <w:rPr>
          <w:color w:val="000000" w:themeColor="text1"/>
          <w:sz w:val="24"/>
          <w:szCs w:val="24"/>
        </w:rPr>
        <w:t xml:space="preserve">NP1 - </w:t>
      </w:r>
      <w:r w:rsidR="00454972" w:rsidRPr="00C87519">
        <w:rPr>
          <w:color w:val="000000" w:themeColor="text1"/>
          <w:sz w:val="24"/>
          <w:szCs w:val="24"/>
        </w:rPr>
        <w:t>Preservação Integral</w:t>
      </w:r>
      <w:r>
        <w:rPr>
          <w:color w:val="000000" w:themeColor="text1"/>
          <w:sz w:val="24"/>
          <w:szCs w:val="24"/>
        </w:rPr>
        <w:t>:</w:t>
      </w:r>
      <w:r w:rsidRPr="00C87519">
        <w:rPr>
          <w:color w:val="000000" w:themeColor="text1"/>
          <w:sz w:val="24"/>
          <w:szCs w:val="24"/>
        </w:rPr>
        <w:t xml:space="preserve"> </w:t>
      </w:r>
      <w:r>
        <w:rPr>
          <w:color w:val="000000" w:themeColor="text1"/>
          <w:sz w:val="24"/>
          <w:szCs w:val="24"/>
        </w:rPr>
        <w:t>m</w:t>
      </w:r>
      <w:r w:rsidRPr="00C87519">
        <w:rPr>
          <w:bCs/>
          <w:sz w:val="24"/>
          <w:szCs w:val="24"/>
        </w:rPr>
        <w:t xml:space="preserve">arcos </w:t>
      </w:r>
      <w:r w:rsidR="003A419E" w:rsidRPr="00C87519">
        <w:rPr>
          <w:bCs/>
          <w:sz w:val="24"/>
          <w:szCs w:val="24"/>
        </w:rPr>
        <w:t>arquitetônicos de uso público, estruturantes do</w:t>
      </w:r>
      <w:r w:rsidR="00D7384F" w:rsidRPr="00C87519">
        <w:rPr>
          <w:bCs/>
          <w:sz w:val="24"/>
          <w:szCs w:val="24"/>
        </w:rPr>
        <w:t xml:space="preserve"> uso histórico do</w:t>
      </w:r>
      <w:r w:rsidR="003A419E" w:rsidRPr="00C87519">
        <w:rPr>
          <w:bCs/>
          <w:sz w:val="24"/>
          <w:szCs w:val="24"/>
        </w:rPr>
        <w:t xml:space="preserve"> território</w:t>
      </w:r>
      <w:r w:rsidR="00882772" w:rsidRPr="00C87519">
        <w:rPr>
          <w:bCs/>
          <w:sz w:val="24"/>
          <w:szCs w:val="24"/>
        </w:rPr>
        <w:t>,</w:t>
      </w:r>
      <w:r w:rsidR="003A419E" w:rsidRPr="00C87519">
        <w:rPr>
          <w:bCs/>
          <w:sz w:val="24"/>
          <w:szCs w:val="24"/>
        </w:rPr>
        <w:t xml:space="preserve"> </w:t>
      </w:r>
      <w:r w:rsidR="00454972" w:rsidRPr="00C87519">
        <w:rPr>
          <w:color w:val="000000" w:themeColor="text1"/>
          <w:sz w:val="24"/>
          <w:szCs w:val="24"/>
        </w:rPr>
        <w:t>que mant</w:t>
      </w:r>
      <w:r w:rsidR="00544AB4" w:rsidRPr="00C87519">
        <w:rPr>
          <w:color w:val="000000" w:themeColor="text1"/>
          <w:sz w:val="24"/>
          <w:szCs w:val="24"/>
        </w:rPr>
        <w:t>ê</w:t>
      </w:r>
      <w:r w:rsidR="00454972" w:rsidRPr="00C87519">
        <w:rPr>
          <w:color w:val="000000" w:themeColor="text1"/>
          <w:sz w:val="24"/>
          <w:szCs w:val="24"/>
        </w:rPr>
        <w:t>m percept</w:t>
      </w:r>
      <w:r>
        <w:rPr>
          <w:color w:val="000000" w:themeColor="text1"/>
          <w:sz w:val="24"/>
          <w:szCs w:val="24"/>
        </w:rPr>
        <w:t>ível</w:t>
      </w:r>
      <w:r w:rsidR="00454972" w:rsidRPr="00C87519">
        <w:rPr>
          <w:color w:val="000000" w:themeColor="text1"/>
          <w:sz w:val="24"/>
          <w:szCs w:val="24"/>
        </w:rPr>
        <w:t xml:space="preserve"> e preservada </w:t>
      </w:r>
      <w:r w:rsidR="007C51DC" w:rsidRPr="00C87519">
        <w:rPr>
          <w:color w:val="000000" w:themeColor="text1"/>
          <w:sz w:val="24"/>
          <w:szCs w:val="24"/>
        </w:rPr>
        <w:t>a</w:t>
      </w:r>
      <w:r>
        <w:rPr>
          <w:color w:val="000000" w:themeColor="text1"/>
          <w:sz w:val="24"/>
          <w:szCs w:val="24"/>
        </w:rPr>
        <w:t xml:space="preserve"> </w:t>
      </w:r>
      <w:r w:rsidR="007C51DC" w:rsidRPr="00C87519">
        <w:rPr>
          <w:color w:val="000000" w:themeColor="text1"/>
          <w:sz w:val="24"/>
          <w:szCs w:val="24"/>
        </w:rPr>
        <w:t>maioria</w:t>
      </w:r>
      <w:r w:rsidR="00454972" w:rsidRPr="00C87519">
        <w:rPr>
          <w:color w:val="000000" w:themeColor="text1"/>
          <w:sz w:val="24"/>
          <w:szCs w:val="24"/>
        </w:rPr>
        <w:t xml:space="preserve"> </w:t>
      </w:r>
      <w:r w:rsidR="007C51DC" w:rsidRPr="00C87519">
        <w:rPr>
          <w:color w:val="000000" w:themeColor="text1"/>
          <w:sz w:val="24"/>
          <w:szCs w:val="24"/>
        </w:rPr>
        <w:t>d</w:t>
      </w:r>
      <w:r w:rsidR="00454972" w:rsidRPr="00C87519">
        <w:rPr>
          <w:color w:val="000000" w:themeColor="text1"/>
          <w:sz w:val="24"/>
          <w:szCs w:val="24"/>
        </w:rPr>
        <w:t xml:space="preserve">as características </w:t>
      </w:r>
      <w:r w:rsidR="00D7384F" w:rsidRPr="00C87519">
        <w:rPr>
          <w:color w:val="000000" w:themeColor="text1"/>
          <w:sz w:val="24"/>
          <w:szCs w:val="24"/>
        </w:rPr>
        <w:t>tipológica</w:t>
      </w:r>
      <w:r w:rsidR="00454972" w:rsidRPr="00C87519">
        <w:rPr>
          <w:color w:val="000000" w:themeColor="text1"/>
          <w:sz w:val="24"/>
          <w:szCs w:val="24"/>
        </w:rPr>
        <w:t>s da edificação, externas e internas</w:t>
      </w:r>
      <w:r>
        <w:rPr>
          <w:color w:val="000000" w:themeColor="text1"/>
          <w:sz w:val="24"/>
          <w:szCs w:val="24"/>
        </w:rPr>
        <w:t>; e</w:t>
      </w:r>
      <w:r w:rsidR="00D7384F" w:rsidRPr="00C87519">
        <w:rPr>
          <w:color w:val="000000" w:themeColor="text1"/>
          <w:sz w:val="24"/>
          <w:szCs w:val="24"/>
        </w:rPr>
        <w:t xml:space="preserve"> </w:t>
      </w:r>
    </w:p>
    <w:p w14:paraId="13C9A6FB" w14:textId="1BF915B2" w:rsidR="00454972" w:rsidRPr="00C87519" w:rsidRDefault="009450DB" w:rsidP="00A67FF0">
      <w:pPr>
        <w:spacing w:before="120" w:after="120" w:line="240" w:lineRule="auto"/>
        <w:ind w:firstLine="708"/>
        <w:jc w:val="both"/>
        <w:rPr>
          <w:color w:val="000000" w:themeColor="text1"/>
          <w:sz w:val="24"/>
          <w:szCs w:val="24"/>
        </w:rPr>
      </w:pPr>
      <w:r>
        <w:rPr>
          <w:color w:val="000000" w:themeColor="text1"/>
          <w:sz w:val="24"/>
          <w:szCs w:val="24"/>
        </w:rPr>
        <w:t xml:space="preserve">II - </w:t>
      </w:r>
      <w:r w:rsidR="002E7D73" w:rsidRPr="00C87519">
        <w:rPr>
          <w:color w:val="000000" w:themeColor="text1"/>
          <w:sz w:val="24"/>
          <w:szCs w:val="24"/>
        </w:rPr>
        <w:t xml:space="preserve">NP2 </w:t>
      </w:r>
      <w:r w:rsidR="007C51DC" w:rsidRPr="00C87519">
        <w:rPr>
          <w:color w:val="000000" w:themeColor="text1"/>
          <w:sz w:val="24"/>
          <w:szCs w:val="24"/>
        </w:rPr>
        <w:t>- Preservação</w:t>
      </w:r>
      <w:r w:rsidR="00454972" w:rsidRPr="00C87519">
        <w:rPr>
          <w:color w:val="000000" w:themeColor="text1"/>
          <w:sz w:val="24"/>
          <w:szCs w:val="24"/>
        </w:rPr>
        <w:t xml:space="preserve"> Parcial</w:t>
      </w:r>
      <w:r>
        <w:rPr>
          <w:color w:val="000000" w:themeColor="text1"/>
          <w:sz w:val="24"/>
          <w:szCs w:val="24"/>
        </w:rPr>
        <w:t>:</w:t>
      </w:r>
      <w:r w:rsidRPr="00C87519">
        <w:rPr>
          <w:color w:val="000000" w:themeColor="text1"/>
          <w:sz w:val="24"/>
          <w:szCs w:val="24"/>
        </w:rPr>
        <w:t xml:space="preserve"> </w:t>
      </w:r>
      <w:r>
        <w:rPr>
          <w:bCs/>
          <w:sz w:val="24"/>
          <w:szCs w:val="24"/>
        </w:rPr>
        <w:t>e</w:t>
      </w:r>
      <w:r w:rsidRPr="00C87519">
        <w:rPr>
          <w:bCs/>
          <w:sz w:val="24"/>
          <w:szCs w:val="24"/>
        </w:rPr>
        <w:t xml:space="preserve">dificações </w:t>
      </w:r>
      <w:r w:rsidR="006329EF" w:rsidRPr="00C87519">
        <w:rPr>
          <w:bCs/>
          <w:sz w:val="24"/>
          <w:szCs w:val="24"/>
        </w:rPr>
        <w:t xml:space="preserve">de características arquitetônicas de fachada preservadas ou </w:t>
      </w:r>
      <w:r w:rsidR="0029676D" w:rsidRPr="00C87519">
        <w:rPr>
          <w:bCs/>
          <w:sz w:val="24"/>
          <w:szCs w:val="24"/>
        </w:rPr>
        <w:t>com alterações passíveis de recomposição</w:t>
      </w:r>
      <w:r w:rsidR="006329EF" w:rsidRPr="00C87519">
        <w:rPr>
          <w:bCs/>
          <w:sz w:val="24"/>
          <w:szCs w:val="24"/>
        </w:rPr>
        <w:t xml:space="preserve">, caracterizadas como tipologias de inspiração </w:t>
      </w:r>
      <w:r w:rsidR="006733ED">
        <w:rPr>
          <w:bCs/>
          <w:sz w:val="24"/>
          <w:szCs w:val="24"/>
        </w:rPr>
        <w:t>c</w:t>
      </w:r>
      <w:r w:rsidR="006329EF" w:rsidRPr="00C87519">
        <w:rPr>
          <w:bCs/>
          <w:sz w:val="24"/>
          <w:szCs w:val="24"/>
        </w:rPr>
        <w:t xml:space="preserve">olonial, </w:t>
      </w:r>
      <w:r w:rsidR="006733ED">
        <w:rPr>
          <w:bCs/>
          <w:sz w:val="24"/>
          <w:szCs w:val="24"/>
        </w:rPr>
        <w:t>e</w:t>
      </w:r>
      <w:r w:rsidR="006329EF" w:rsidRPr="00C87519">
        <w:rPr>
          <w:bCs/>
          <w:sz w:val="24"/>
          <w:szCs w:val="24"/>
        </w:rPr>
        <w:t xml:space="preserve">clética, </w:t>
      </w:r>
      <w:r w:rsidR="006733ED">
        <w:rPr>
          <w:bCs/>
          <w:sz w:val="24"/>
          <w:szCs w:val="24"/>
        </w:rPr>
        <w:t>n</w:t>
      </w:r>
      <w:r w:rsidR="006329EF" w:rsidRPr="00C87519">
        <w:rPr>
          <w:bCs/>
          <w:sz w:val="24"/>
          <w:szCs w:val="24"/>
        </w:rPr>
        <w:t>eoclássica</w:t>
      </w:r>
      <w:r w:rsidR="00D749D9">
        <w:rPr>
          <w:bCs/>
          <w:sz w:val="24"/>
          <w:szCs w:val="24"/>
        </w:rPr>
        <w:t>,</w:t>
      </w:r>
      <w:r w:rsidR="006329EF" w:rsidRPr="00C87519">
        <w:rPr>
          <w:bCs/>
          <w:sz w:val="24"/>
          <w:szCs w:val="24"/>
        </w:rPr>
        <w:t xml:space="preserve"> </w:t>
      </w:r>
      <w:proofErr w:type="spellStart"/>
      <w:r w:rsidR="006733ED">
        <w:rPr>
          <w:b/>
          <w:iCs/>
          <w:sz w:val="24"/>
          <w:szCs w:val="24"/>
        </w:rPr>
        <w:t>a</w:t>
      </w:r>
      <w:r w:rsidR="006329EF" w:rsidRPr="00C87519">
        <w:rPr>
          <w:b/>
          <w:iCs/>
          <w:sz w:val="24"/>
          <w:szCs w:val="24"/>
        </w:rPr>
        <w:t>rt</w:t>
      </w:r>
      <w:proofErr w:type="spellEnd"/>
      <w:r w:rsidR="006329EF" w:rsidRPr="00C87519">
        <w:rPr>
          <w:b/>
          <w:iCs/>
          <w:sz w:val="24"/>
          <w:szCs w:val="24"/>
        </w:rPr>
        <w:t xml:space="preserve"> </w:t>
      </w:r>
      <w:r w:rsidR="006733ED">
        <w:rPr>
          <w:b/>
          <w:iCs/>
          <w:sz w:val="24"/>
          <w:szCs w:val="24"/>
        </w:rPr>
        <w:t>d</w:t>
      </w:r>
      <w:r w:rsidR="006329EF" w:rsidRPr="00C87519">
        <w:rPr>
          <w:b/>
          <w:iCs/>
          <w:sz w:val="24"/>
          <w:szCs w:val="24"/>
        </w:rPr>
        <w:t>éco</w:t>
      </w:r>
      <w:r w:rsidR="00D749D9">
        <w:rPr>
          <w:b/>
          <w:iCs/>
          <w:sz w:val="24"/>
          <w:szCs w:val="24"/>
        </w:rPr>
        <w:t xml:space="preserve"> </w:t>
      </w:r>
      <w:r w:rsidR="00D749D9" w:rsidRPr="00D749D9">
        <w:rPr>
          <w:iCs/>
          <w:sz w:val="24"/>
          <w:szCs w:val="24"/>
        </w:rPr>
        <w:t>ou</w:t>
      </w:r>
      <w:r w:rsidR="00D749D9">
        <w:rPr>
          <w:b/>
          <w:iCs/>
          <w:sz w:val="24"/>
          <w:szCs w:val="24"/>
        </w:rPr>
        <w:t xml:space="preserve"> </w:t>
      </w:r>
      <w:proofErr w:type="spellStart"/>
      <w:r w:rsidR="00D749D9">
        <w:rPr>
          <w:b/>
          <w:iCs/>
          <w:sz w:val="24"/>
          <w:szCs w:val="24"/>
        </w:rPr>
        <w:t>art</w:t>
      </w:r>
      <w:proofErr w:type="spellEnd"/>
      <w:r w:rsidR="00D749D9">
        <w:rPr>
          <w:b/>
          <w:iCs/>
          <w:sz w:val="24"/>
          <w:szCs w:val="24"/>
        </w:rPr>
        <w:t xml:space="preserve"> nouveau</w:t>
      </w:r>
      <w:r w:rsidR="006329EF" w:rsidRPr="00C87519">
        <w:rPr>
          <w:bCs/>
          <w:sz w:val="24"/>
          <w:szCs w:val="24"/>
        </w:rPr>
        <w:t>, passíveis de restauração, de acordo com suas características originais.</w:t>
      </w:r>
    </w:p>
    <w:p w14:paraId="72BBF30D" w14:textId="3EC840E2" w:rsidR="006329EF" w:rsidRPr="0068245A" w:rsidRDefault="00B05B63" w:rsidP="00A67FF0">
      <w:pPr>
        <w:spacing w:before="120" w:after="120" w:line="240" w:lineRule="auto"/>
        <w:ind w:firstLine="708"/>
        <w:jc w:val="both"/>
        <w:rPr>
          <w:color w:val="000000" w:themeColor="text1"/>
          <w:sz w:val="24"/>
          <w:szCs w:val="24"/>
        </w:rPr>
      </w:pPr>
      <w:r w:rsidRPr="0068245A">
        <w:rPr>
          <w:color w:val="000000" w:themeColor="text1"/>
          <w:sz w:val="24"/>
          <w:szCs w:val="24"/>
        </w:rPr>
        <w:t>§</w:t>
      </w:r>
      <w:r w:rsidR="004F39EF" w:rsidRPr="0068245A">
        <w:rPr>
          <w:color w:val="000000" w:themeColor="text1"/>
          <w:sz w:val="24"/>
          <w:szCs w:val="24"/>
        </w:rPr>
        <w:t xml:space="preserve"> </w:t>
      </w:r>
      <w:r w:rsidR="00101646" w:rsidRPr="0068245A">
        <w:rPr>
          <w:color w:val="000000" w:themeColor="text1"/>
          <w:sz w:val="24"/>
          <w:szCs w:val="24"/>
        </w:rPr>
        <w:t xml:space="preserve">1º </w:t>
      </w:r>
      <w:r w:rsidRPr="0068245A">
        <w:rPr>
          <w:color w:val="000000" w:themeColor="text1"/>
          <w:sz w:val="24"/>
          <w:szCs w:val="24"/>
        </w:rPr>
        <w:t>C</w:t>
      </w:r>
      <w:r w:rsidR="00101646" w:rsidRPr="0068245A">
        <w:rPr>
          <w:color w:val="000000" w:themeColor="text1"/>
          <w:sz w:val="24"/>
          <w:szCs w:val="24"/>
        </w:rPr>
        <w:t xml:space="preserve">om </w:t>
      </w:r>
      <w:r w:rsidRPr="0068245A">
        <w:rPr>
          <w:color w:val="000000" w:themeColor="text1"/>
          <w:sz w:val="24"/>
          <w:szCs w:val="24"/>
        </w:rPr>
        <w:t>exceção</w:t>
      </w:r>
      <w:r w:rsidR="00101646" w:rsidRPr="0068245A">
        <w:rPr>
          <w:color w:val="000000" w:themeColor="text1"/>
          <w:sz w:val="24"/>
          <w:szCs w:val="24"/>
        </w:rPr>
        <w:t xml:space="preserve"> dos imóveis em situação de ruína, a classificação </w:t>
      </w:r>
      <w:r w:rsidR="0068245A" w:rsidRPr="0068245A">
        <w:rPr>
          <w:color w:val="000000" w:themeColor="text1"/>
          <w:sz w:val="24"/>
          <w:szCs w:val="24"/>
        </w:rPr>
        <w:t>NP1 e NP2</w:t>
      </w:r>
      <w:r w:rsidR="00101646" w:rsidRPr="0068245A">
        <w:rPr>
          <w:color w:val="000000" w:themeColor="text1"/>
          <w:sz w:val="24"/>
          <w:szCs w:val="24"/>
        </w:rPr>
        <w:t xml:space="preserve"> independe do estado de conservação do</w:t>
      </w:r>
      <w:r w:rsidR="00C137C2" w:rsidRPr="0068245A">
        <w:rPr>
          <w:color w:val="000000" w:themeColor="text1"/>
          <w:sz w:val="24"/>
          <w:szCs w:val="24"/>
        </w:rPr>
        <w:t>s</w:t>
      </w:r>
      <w:r w:rsidR="00101646" w:rsidRPr="0068245A">
        <w:rPr>
          <w:color w:val="000000" w:themeColor="text1"/>
          <w:sz w:val="24"/>
          <w:szCs w:val="24"/>
        </w:rPr>
        <w:t xml:space="preserve"> imóveis e decorre</w:t>
      </w:r>
      <w:r w:rsidR="0068245A" w:rsidRPr="0068245A">
        <w:rPr>
          <w:color w:val="000000" w:themeColor="text1"/>
          <w:sz w:val="24"/>
          <w:szCs w:val="24"/>
        </w:rPr>
        <w:t xml:space="preserve"> </w:t>
      </w:r>
      <w:r w:rsidR="00C137C2" w:rsidRPr="0068245A">
        <w:rPr>
          <w:color w:val="000000" w:themeColor="text1"/>
          <w:sz w:val="24"/>
          <w:szCs w:val="24"/>
        </w:rPr>
        <w:t>d</w:t>
      </w:r>
      <w:r w:rsidR="00101646" w:rsidRPr="0068245A">
        <w:rPr>
          <w:color w:val="000000" w:themeColor="text1"/>
          <w:sz w:val="24"/>
          <w:szCs w:val="24"/>
        </w:rPr>
        <w:t xml:space="preserve">o nível de integridade </w:t>
      </w:r>
      <w:r w:rsidR="00C137C2" w:rsidRPr="0068245A">
        <w:rPr>
          <w:color w:val="000000" w:themeColor="text1"/>
          <w:sz w:val="24"/>
          <w:szCs w:val="24"/>
        </w:rPr>
        <w:t>da</w:t>
      </w:r>
      <w:r w:rsidR="00101646" w:rsidRPr="0068245A">
        <w:rPr>
          <w:color w:val="000000" w:themeColor="text1"/>
          <w:sz w:val="24"/>
          <w:szCs w:val="24"/>
        </w:rPr>
        <w:t xml:space="preserve"> sua feição original ou </w:t>
      </w:r>
      <w:r w:rsidR="0068245A" w:rsidRPr="0068245A">
        <w:rPr>
          <w:color w:val="000000" w:themeColor="text1"/>
          <w:sz w:val="24"/>
          <w:szCs w:val="24"/>
        </w:rPr>
        <w:t xml:space="preserve">de uma </w:t>
      </w:r>
      <w:r w:rsidR="004D7F3F" w:rsidRPr="0068245A">
        <w:rPr>
          <w:color w:val="000000" w:themeColor="text1"/>
          <w:sz w:val="24"/>
          <w:szCs w:val="24"/>
        </w:rPr>
        <w:t xml:space="preserve">composição </w:t>
      </w:r>
      <w:r w:rsidR="00101646" w:rsidRPr="0068245A">
        <w:rPr>
          <w:color w:val="000000" w:themeColor="text1"/>
          <w:sz w:val="24"/>
          <w:szCs w:val="24"/>
        </w:rPr>
        <w:t>coer</w:t>
      </w:r>
      <w:r w:rsidR="004D7F3F" w:rsidRPr="0068245A">
        <w:rPr>
          <w:color w:val="000000" w:themeColor="text1"/>
          <w:sz w:val="24"/>
          <w:szCs w:val="24"/>
        </w:rPr>
        <w:t>ente a ela</w:t>
      </w:r>
      <w:r w:rsidR="00101646" w:rsidRPr="0068245A">
        <w:rPr>
          <w:color w:val="000000" w:themeColor="text1"/>
          <w:sz w:val="24"/>
          <w:szCs w:val="24"/>
        </w:rPr>
        <w:t>.</w:t>
      </w:r>
    </w:p>
    <w:p w14:paraId="3D6AADF6" w14:textId="7B32B169" w:rsidR="006329EF" w:rsidRPr="00C87519" w:rsidRDefault="006329EF" w:rsidP="00A67FF0">
      <w:pPr>
        <w:pStyle w:val="Default"/>
        <w:spacing w:before="120" w:after="120"/>
        <w:ind w:firstLine="708"/>
        <w:jc w:val="both"/>
        <w:rPr>
          <w:rFonts w:asciiTheme="minorHAnsi" w:hAnsiTheme="minorHAnsi"/>
          <w:color w:val="000000" w:themeColor="text1"/>
        </w:rPr>
      </w:pPr>
      <w:r w:rsidRPr="0068245A">
        <w:rPr>
          <w:rFonts w:asciiTheme="minorHAnsi" w:hAnsiTheme="minorHAnsi"/>
          <w:color w:val="000000" w:themeColor="text1"/>
        </w:rPr>
        <w:t>§</w:t>
      </w:r>
      <w:r w:rsidR="004F39EF" w:rsidRPr="0068245A">
        <w:rPr>
          <w:rFonts w:asciiTheme="minorHAnsi" w:hAnsiTheme="minorHAnsi"/>
          <w:color w:val="000000" w:themeColor="text1"/>
        </w:rPr>
        <w:t xml:space="preserve"> </w:t>
      </w:r>
      <w:r w:rsidR="0029676D" w:rsidRPr="0068245A">
        <w:rPr>
          <w:rFonts w:asciiTheme="minorHAnsi" w:hAnsiTheme="minorHAnsi"/>
          <w:color w:val="000000" w:themeColor="text1"/>
        </w:rPr>
        <w:t>2</w:t>
      </w:r>
      <w:r w:rsidRPr="0068245A">
        <w:rPr>
          <w:rFonts w:asciiTheme="minorHAnsi" w:hAnsiTheme="minorHAnsi"/>
          <w:color w:val="000000" w:themeColor="text1"/>
        </w:rPr>
        <w:t xml:space="preserve">º O Anexo </w:t>
      </w:r>
      <w:r w:rsidR="001D316C">
        <w:rPr>
          <w:rFonts w:asciiTheme="minorHAnsi" w:hAnsiTheme="minorHAnsi"/>
          <w:color w:val="000000" w:themeColor="text1"/>
        </w:rPr>
        <w:t>IV</w:t>
      </w:r>
      <w:r w:rsidRPr="0068245A">
        <w:rPr>
          <w:rFonts w:asciiTheme="minorHAnsi" w:hAnsiTheme="minorHAnsi"/>
          <w:color w:val="000000" w:themeColor="text1"/>
        </w:rPr>
        <w:t xml:space="preserve"> reúne </w:t>
      </w:r>
      <w:r w:rsidR="0068245A">
        <w:rPr>
          <w:rFonts w:asciiTheme="minorHAnsi" w:hAnsiTheme="minorHAnsi"/>
          <w:color w:val="000000" w:themeColor="text1"/>
        </w:rPr>
        <w:t xml:space="preserve">a lista </w:t>
      </w:r>
      <w:r w:rsidR="0068245A" w:rsidRPr="0068245A">
        <w:rPr>
          <w:rFonts w:asciiTheme="minorHAnsi" w:hAnsiTheme="minorHAnsi"/>
          <w:color w:val="000000" w:themeColor="text1"/>
        </w:rPr>
        <w:t>d</w:t>
      </w:r>
      <w:r w:rsidR="0068245A">
        <w:rPr>
          <w:rFonts w:asciiTheme="minorHAnsi" w:hAnsiTheme="minorHAnsi"/>
          <w:color w:val="000000" w:themeColor="text1"/>
        </w:rPr>
        <w:t>os</w:t>
      </w:r>
      <w:r w:rsidR="0068245A" w:rsidRPr="0068245A">
        <w:rPr>
          <w:rFonts w:asciiTheme="minorHAnsi" w:hAnsiTheme="minorHAnsi"/>
          <w:color w:val="000000" w:themeColor="text1"/>
        </w:rPr>
        <w:t xml:space="preserve"> imóveis classificados como NP1 e NP2</w:t>
      </w:r>
      <w:r w:rsidR="0068245A">
        <w:rPr>
          <w:rFonts w:asciiTheme="minorHAnsi" w:hAnsiTheme="minorHAnsi"/>
          <w:color w:val="000000" w:themeColor="text1"/>
        </w:rPr>
        <w:t>, com endereço, coordenadas geográficas, eventual nome</w:t>
      </w:r>
      <w:r w:rsidR="0068245A" w:rsidRPr="0068245A">
        <w:rPr>
          <w:rFonts w:asciiTheme="minorHAnsi" w:hAnsiTheme="minorHAnsi"/>
          <w:color w:val="000000" w:themeColor="text1"/>
        </w:rPr>
        <w:t xml:space="preserve"> </w:t>
      </w:r>
      <w:r w:rsidR="0068245A">
        <w:rPr>
          <w:rFonts w:asciiTheme="minorHAnsi" w:hAnsiTheme="minorHAnsi"/>
          <w:color w:val="000000" w:themeColor="text1"/>
        </w:rPr>
        <w:t>e modelo estilístico</w:t>
      </w:r>
      <w:r w:rsidRPr="0068245A">
        <w:rPr>
          <w:rFonts w:asciiTheme="minorHAnsi" w:hAnsiTheme="minorHAnsi"/>
          <w:color w:val="000000" w:themeColor="text1"/>
        </w:rPr>
        <w:t>.</w:t>
      </w:r>
    </w:p>
    <w:p w14:paraId="2C42FB87" w14:textId="77777777" w:rsidR="00D7384F" w:rsidRPr="00BE4CFB" w:rsidRDefault="00D7384F" w:rsidP="001F4FCA">
      <w:pPr>
        <w:spacing w:before="120" w:after="120" w:line="240" w:lineRule="auto"/>
        <w:jc w:val="both"/>
        <w:rPr>
          <w:color w:val="000000" w:themeColor="text1"/>
          <w:sz w:val="24"/>
          <w:szCs w:val="24"/>
        </w:rPr>
      </w:pPr>
    </w:p>
    <w:p w14:paraId="2EF71842" w14:textId="0480D6E5" w:rsidR="00977675" w:rsidRPr="00DB189E" w:rsidRDefault="00977675" w:rsidP="00DB189E">
      <w:pPr>
        <w:pStyle w:val="Ttulo5"/>
        <w:jc w:val="center"/>
        <w:rPr>
          <w:rFonts w:asciiTheme="minorHAnsi" w:hAnsiTheme="minorHAnsi"/>
          <w:i/>
          <w:color w:val="auto"/>
          <w:sz w:val="24"/>
        </w:rPr>
      </w:pPr>
      <w:r w:rsidRPr="00DB189E">
        <w:rPr>
          <w:rFonts w:asciiTheme="minorHAnsi" w:hAnsiTheme="minorHAnsi"/>
          <w:b/>
          <w:color w:val="auto"/>
          <w:sz w:val="24"/>
        </w:rPr>
        <w:t>S</w:t>
      </w:r>
      <w:r w:rsidR="005B12EB">
        <w:rPr>
          <w:rFonts w:asciiTheme="minorHAnsi" w:hAnsiTheme="minorHAnsi"/>
          <w:b/>
          <w:color w:val="auto"/>
          <w:sz w:val="24"/>
        </w:rPr>
        <w:t>ubs</w:t>
      </w:r>
      <w:r w:rsidRPr="00DB189E">
        <w:rPr>
          <w:rFonts w:asciiTheme="minorHAnsi" w:hAnsiTheme="minorHAnsi"/>
          <w:b/>
          <w:color w:val="auto"/>
          <w:sz w:val="24"/>
        </w:rPr>
        <w:t xml:space="preserve">eção </w:t>
      </w:r>
      <w:r w:rsidR="005830DC" w:rsidRPr="00DB189E">
        <w:rPr>
          <w:rFonts w:asciiTheme="minorHAnsi" w:hAnsiTheme="minorHAnsi"/>
          <w:b/>
          <w:color w:val="auto"/>
          <w:sz w:val="24"/>
        </w:rPr>
        <w:t xml:space="preserve">II </w:t>
      </w:r>
    </w:p>
    <w:p w14:paraId="044721F7" w14:textId="6B5E3CB5" w:rsidR="004005E8" w:rsidRPr="00DB189E" w:rsidRDefault="00977675" w:rsidP="00DB189E">
      <w:pPr>
        <w:pStyle w:val="Ttulo5"/>
        <w:jc w:val="center"/>
        <w:rPr>
          <w:rFonts w:asciiTheme="minorHAnsi" w:hAnsiTheme="minorHAnsi"/>
          <w:b/>
          <w:color w:val="auto"/>
          <w:sz w:val="24"/>
        </w:rPr>
      </w:pPr>
      <w:r w:rsidRPr="00DB189E">
        <w:rPr>
          <w:rFonts w:asciiTheme="minorHAnsi" w:hAnsiTheme="minorHAnsi"/>
          <w:b/>
          <w:color w:val="auto"/>
          <w:sz w:val="24"/>
        </w:rPr>
        <w:t>Das diretrizes de preservação</w:t>
      </w:r>
    </w:p>
    <w:p w14:paraId="708B78F4" w14:textId="77777777" w:rsidR="0071103A" w:rsidRDefault="0071103A" w:rsidP="00092E29">
      <w:pPr>
        <w:spacing w:before="120" w:after="120" w:line="240" w:lineRule="auto"/>
        <w:jc w:val="both"/>
        <w:rPr>
          <w:color w:val="000000" w:themeColor="text1"/>
          <w:sz w:val="24"/>
          <w:szCs w:val="24"/>
        </w:rPr>
      </w:pPr>
    </w:p>
    <w:p w14:paraId="1E00DFC6" w14:textId="4EE5A7DD" w:rsidR="00E16427" w:rsidRPr="00C87519" w:rsidRDefault="00E16427" w:rsidP="00C87519">
      <w:pPr>
        <w:spacing w:before="120" w:after="120" w:line="240" w:lineRule="auto"/>
        <w:ind w:firstLine="708"/>
        <w:jc w:val="both"/>
        <w:rPr>
          <w:color w:val="000000" w:themeColor="text1"/>
          <w:sz w:val="24"/>
          <w:szCs w:val="24"/>
        </w:rPr>
      </w:pPr>
      <w:r w:rsidRPr="00110B91">
        <w:rPr>
          <w:color w:val="000000" w:themeColor="text1"/>
          <w:sz w:val="24"/>
          <w:szCs w:val="24"/>
        </w:rPr>
        <w:t xml:space="preserve">Art. </w:t>
      </w:r>
      <w:r w:rsidR="007D154B">
        <w:rPr>
          <w:color w:val="000000" w:themeColor="text1"/>
          <w:sz w:val="24"/>
          <w:szCs w:val="24"/>
        </w:rPr>
        <w:t>2</w:t>
      </w:r>
      <w:ins w:id="167" w:author="Microsoft Office User" w:date="2021-12-30T10:11:00Z">
        <w:r w:rsidR="00AA0BCA">
          <w:rPr>
            <w:color w:val="000000" w:themeColor="text1"/>
            <w:sz w:val="24"/>
            <w:szCs w:val="24"/>
          </w:rPr>
          <w:t>8</w:t>
        </w:r>
      </w:ins>
      <w:del w:id="168" w:author="Microsoft Office User" w:date="2021-12-30T10:11:00Z">
        <w:r w:rsidR="007D154B" w:rsidDel="00AA0BCA">
          <w:rPr>
            <w:color w:val="000000" w:themeColor="text1"/>
            <w:sz w:val="24"/>
            <w:szCs w:val="24"/>
          </w:rPr>
          <w:delText>9</w:delText>
        </w:r>
      </w:del>
      <w:r w:rsidR="0071103A" w:rsidRPr="00110B91">
        <w:rPr>
          <w:color w:val="000000" w:themeColor="text1"/>
          <w:sz w:val="24"/>
          <w:szCs w:val="24"/>
        </w:rPr>
        <w:t xml:space="preserve">. </w:t>
      </w:r>
      <w:r w:rsidRPr="00110B91">
        <w:rPr>
          <w:color w:val="000000" w:themeColor="text1"/>
          <w:sz w:val="24"/>
          <w:szCs w:val="24"/>
        </w:rPr>
        <w:t xml:space="preserve">Os imóveis de interesse </w:t>
      </w:r>
      <w:r w:rsidR="0041463C" w:rsidRPr="00110B91">
        <w:rPr>
          <w:color w:val="000000" w:themeColor="text1"/>
          <w:sz w:val="24"/>
          <w:szCs w:val="24"/>
        </w:rPr>
        <w:t>para</w:t>
      </w:r>
      <w:r w:rsidRPr="00110B91">
        <w:rPr>
          <w:color w:val="000000" w:themeColor="text1"/>
          <w:sz w:val="24"/>
          <w:szCs w:val="24"/>
        </w:rPr>
        <w:t xml:space="preserve"> preservação deverão manter </w:t>
      </w:r>
      <w:r w:rsidR="007C3D12" w:rsidRPr="00110B91">
        <w:rPr>
          <w:color w:val="000000" w:themeColor="text1"/>
          <w:sz w:val="24"/>
          <w:szCs w:val="24"/>
        </w:rPr>
        <w:t xml:space="preserve">as </w:t>
      </w:r>
      <w:r w:rsidRPr="00110B91">
        <w:rPr>
          <w:color w:val="000000" w:themeColor="text1"/>
          <w:sz w:val="24"/>
          <w:szCs w:val="24"/>
        </w:rPr>
        <w:t xml:space="preserve">características </w:t>
      </w:r>
      <w:r w:rsidR="007C3D12" w:rsidRPr="00110B91">
        <w:rPr>
          <w:color w:val="000000" w:themeColor="text1"/>
          <w:sz w:val="24"/>
          <w:szCs w:val="24"/>
        </w:rPr>
        <w:t xml:space="preserve">que permitam </w:t>
      </w:r>
      <w:r w:rsidRPr="00110B91">
        <w:rPr>
          <w:color w:val="000000" w:themeColor="text1"/>
          <w:sz w:val="24"/>
          <w:szCs w:val="24"/>
        </w:rPr>
        <w:t xml:space="preserve">a percepção </w:t>
      </w:r>
      <w:r w:rsidR="007C3D12" w:rsidRPr="00110B91">
        <w:rPr>
          <w:color w:val="000000" w:themeColor="text1"/>
          <w:sz w:val="24"/>
          <w:szCs w:val="24"/>
        </w:rPr>
        <w:t xml:space="preserve">de </w:t>
      </w:r>
      <w:r w:rsidRPr="00110B91">
        <w:rPr>
          <w:color w:val="000000" w:themeColor="text1"/>
          <w:sz w:val="24"/>
          <w:szCs w:val="24"/>
        </w:rPr>
        <w:t>morfol</w:t>
      </w:r>
      <w:r w:rsidR="007C3D12" w:rsidRPr="00110B91">
        <w:rPr>
          <w:color w:val="000000" w:themeColor="text1"/>
          <w:sz w:val="24"/>
          <w:szCs w:val="24"/>
        </w:rPr>
        <w:t>ogia</w:t>
      </w:r>
      <w:r w:rsidR="007F7A6F" w:rsidRPr="00110B91">
        <w:rPr>
          <w:color w:val="000000" w:themeColor="text1"/>
          <w:sz w:val="24"/>
          <w:szCs w:val="24"/>
        </w:rPr>
        <w:t>,</w:t>
      </w:r>
      <w:r w:rsidRPr="00110B91">
        <w:rPr>
          <w:color w:val="000000" w:themeColor="text1"/>
          <w:sz w:val="24"/>
          <w:szCs w:val="24"/>
        </w:rPr>
        <w:t xml:space="preserve"> </w:t>
      </w:r>
      <w:r w:rsidR="007C3D12" w:rsidRPr="00110B91">
        <w:rPr>
          <w:color w:val="000000" w:themeColor="text1"/>
          <w:sz w:val="24"/>
          <w:szCs w:val="24"/>
        </w:rPr>
        <w:t>com base n</w:t>
      </w:r>
      <w:r w:rsidRPr="00110B91">
        <w:rPr>
          <w:color w:val="000000" w:themeColor="text1"/>
          <w:sz w:val="24"/>
          <w:szCs w:val="24"/>
        </w:rPr>
        <w:t xml:space="preserve">o </w:t>
      </w:r>
      <w:r w:rsidR="007C3D12" w:rsidRPr="00110B91">
        <w:rPr>
          <w:color w:val="000000" w:themeColor="text1"/>
          <w:sz w:val="24"/>
          <w:szCs w:val="24"/>
        </w:rPr>
        <w:t xml:space="preserve">seu </w:t>
      </w:r>
      <w:r w:rsidRPr="00110B91">
        <w:rPr>
          <w:color w:val="000000" w:themeColor="text1"/>
          <w:sz w:val="24"/>
          <w:szCs w:val="24"/>
        </w:rPr>
        <w:t xml:space="preserve">modelo </w:t>
      </w:r>
      <w:r w:rsidR="000F7412" w:rsidRPr="00110B91">
        <w:rPr>
          <w:color w:val="000000" w:themeColor="text1"/>
          <w:sz w:val="24"/>
          <w:szCs w:val="24"/>
        </w:rPr>
        <w:lastRenderedPageBreak/>
        <w:t>tipológico</w:t>
      </w:r>
      <w:r w:rsidRPr="00110B91">
        <w:rPr>
          <w:color w:val="000000" w:themeColor="text1"/>
          <w:sz w:val="24"/>
          <w:szCs w:val="24"/>
        </w:rPr>
        <w:t xml:space="preserve"> ou estilístico original</w:t>
      </w:r>
      <w:r w:rsidR="007F7A6F" w:rsidRPr="00110B91">
        <w:rPr>
          <w:color w:val="000000" w:themeColor="text1"/>
          <w:sz w:val="24"/>
          <w:szCs w:val="24"/>
        </w:rPr>
        <w:t>,</w:t>
      </w:r>
      <w:r w:rsidRPr="00110B91">
        <w:rPr>
          <w:color w:val="000000" w:themeColor="text1"/>
          <w:sz w:val="24"/>
          <w:szCs w:val="24"/>
        </w:rPr>
        <w:t xml:space="preserve"> considerando as adaptações e transformações ocorridas no seu período de existência</w:t>
      </w:r>
      <w:r w:rsidR="007C3D12" w:rsidRPr="00110B91">
        <w:rPr>
          <w:color w:val="000000" w:themeColor="text1"/>
          <w:sz w:val="24"/>
          <w:szCs w:val="24"/>
        </w:rPr>
        <w:t xml:space="preserve"> </w:t>
      </w:r>
      <w:r w:rsidR="00110B91">
        <w:rPr>
          <w:color w:val="000000" w:themeColor="text1"/>
          <w:sz w:val="24"/>
          <w:szCs w:val="24"/>
        </w:rPr>
        <w:t>consideradas compatíveis com</w:t>
      </w:r>
      <w:r w:rsidR="007C3D12">
        <w:rPr>
          <w:color w:val="000000" w:themeColor="text1"/>
          <w:sz w:val="24"/>
          <w:szCs w:val="24"/>
        </w:rPr>
        <w:t xml:space="preserve"> sua preservação.</w:t>
      </w:r>
    </w:p>
    <w:p w14:paraId="76CB7E16" w14:textId="3E7CDB59" w:rsidR="00F3078A" w:rsidRPr="00C87519" w:rsidRDefault="00F3078A" w:rsidP="00A67FF0">
      <w:pPr>
        <w:pStyle w:val="Default"/>
        <w:spacing w:before="120" w:after="120"/>
        <w:ind w:firstLine="708"/>
        <w:jc w:val="both"/>
        <w:rPr>
          <w:rFonts w:asciiTheme="minorHAnsi" w:hAnsiTheme="minorHAnsi"/>
          <w:bCs/>
        </w:rPr>
      </w:pPr>
      <w:r w:rsidRPr="00C87519">
        <w:rPr>
          <w:rFonts w:asciiTheme="minorHAnsi" w:hAnsiTheme="minorHAnsi"/>
          <w:color w:val="000000" w:themeColor="text1"/>
        </w:rPr>
        <w:t xml:space="preserve">Art. </w:t>
      </w:r>
      <w:ins w:id="169" w:author="Microsoft Office User" w:date="2021-12-30T10:11:00Z">
        <w:r w:rsidR="00AA0BCA">
          <w:rPr>
            <w:rFonts w:asciiTheme="minorHAnsi" w:hAnsiTheme="minorHAnsi"/>
            <w:color w:val="000000" w:themeColor="text1"/>
          </w:rPr>
          <w:t>29</w:t>
        </w:r>
      </w:ins>
      <w:del w:id="170" w:author="Microsoft Office User" w:date="2021-12-30T10:11:00Z">
        <w:r w:rsidR="007D154B" w:rsidDel="00AA0BCA">
          <w:rPr>
            <w:rFonts w:asciiTheme="minorHAnsi" w:hAnsiTheme="minorHAnsi"/>
            <w:color w:val="000000" w:themeColor="text1"/>
          </w:rPr>
          <w:delText>30</w:delText>
        </w:r>
      </w:del>
      <w:r w:rsidR="002064BF">
        <w:rPr>
          <w:rFonts w:asciiTheme="minorHAnsi" w:hAnsiTheme="minorHAnsi"/>
          <w:color w:val="000000" w:themeColor="text1"/>
        </w:rPr>
        <w:t>.</w:t>
      </w:r>
      <w:r w:rsidR="002064BF" w:rsidRPr="00C87519">
        <w:rPr>
          <w:rFonts w:asciiTheme="minorHAnsi" w:hAnsiTheme="minorHAnsi"/>
          <w:color w:val="000000" w:themeColor="text1"/>
        </w:rPr>
        <w:t xml:space="preserve"> </w:t>
      </w:r>
      <w:r w:rsidRPr="00C87519">
        <w:rPr>
          <w:rFonts w:asciiTheme="minorHAnsi" w:hAnsiTheme="minorHAnsi"/>
          <w:color w:val="000000" w:themeColor="text1"/>
        </w:rPr>
        <w:t xml:space="preserve">Os modelos </w:t>
      </w:r>
      <w:r w:rsidR="000F7412" w:rsidRPr="00C87519">
        <w:rPr>
          <w:rFonts w:asciiTheme="minorHAnsi" w:hAnsiTheme="minorHAnsi"/>
          <w:color w:val="000000" w:themeColor="text1"/>
        </w:rPr>
        <w:t>tipológicos</w:t>
      </w:r>
      <w:r w:rsidRPr="00C87519">
        <w:rPr>
          <w:rFonts w:asciiTheme="minorHAnsi" w:hAnsiTheme="minorHAnsi"/>
          <w:color w:val="000000" w:themeColor="text1"/>
        </w:rPr>
        <w:t xml:space="preserve"> ou estilísticos originais </w:t>
      </w:r>
      <w:r w:rsidRPr="00C87519">
        <w:rPr>
          <w:rFonts w:asciiTheme="minorHAnsi" w:hAnsiTheme="minorHAnsi"/>
          <w:bCs/>
        </w:rPr>
        <w:t>dominantes na área tombada são:</w:t>
      </w:r>
    </w:p>
    <w:p w14:paraId="77B10202" w14:textId="7FB3F3D3" w:rsidR="00F3078A" w:rsidRPr="00C87519" w:rsidRDefault="002064BF" w:rsidP="00A67FF0">
      <w:pPr>
        <w:spacing w:before="120" w:after="120" w:line="240" w:lineRule="auto"/>
        <w:ind w:firstLine="708"/>
        <w:jc w:val="both"/>
        <w:rPr>
          <w:sz w:val="24"/>
          <w:szCs w:val="24"/>
        </w:rPr>
      </w:pPr>
      <w:r>
        <w:rPr>
          <w:sz w:val="24"/>
          <w:szCs w:val="24"/>
        </w:rPr>
        <w:t>I - c</w:t>
      </w:r>
      <w:r w:rsidRPr="00C87519">
        <w:rPr>
          <w:sz w:val="24"/>
          <w:szCs w:val="24"/>
        </w:rPr>
        <w:t>olonial</w:t>
      </w:r>
      <w:r w:rsidR="00F3078A" w:rsidRPr="00C87519">
        <w:rPr>
          <w:sz w:val="24"/>
          <w:szCs w:val="24"/>
        </w:rPr>
        <w:t xml:space="preserve">, abrangendo construções dos séculos </w:t>
      </w:r>
      <w:r w:rsidR="004C1D6C" w:rsidRPr="00C87519">
        <w:rPr>
          <w:sz w:val="24"/>
          <w:szCs w:val="24"/>
        </w:rPr>
        <w:t>XVIII e XIX térreas</w:t>
      </w:r>
      <w:r w:rsidR="00F3078A" w:rsidRPr="00C87519">
        <w:rPr>
          <w:sz w:val="24"/>
          <w:szCs w:val="24"/>
        </w:rPr>
        <w:t xml:space="preserve">, de alvenaria de adobe, </w:t>
      </w:r>
      <w:r w:rsidR="00163D87" w:rsidRPr="00C87519">
        <w:rPr>
          <w:sz w:val="24"/>
          <w:szCs w:val="24"/>
        </w:rPr>
        <w:t xml:space="preserve">sem recuos frontais, </w:t>
      </w:r>
      <w:r w:rsidR="00F3078A" w:rsidRPr="00C87519">
        <w:rPr>
          <w:sz w:val="24"/>
          <w:szCs w:val="24"/>
        </w:rPr>
        <w:t>com fachadas sem ornamentação</w:t>
      </w:r>
      <w:r w:rsidR="00163D87" w:rsidRPr="00C87519">
        <w:rPr>
          <w:sz w:val="24"/>
          <w:szCs w:val="24"/>
        </w:rPr>
        <w:t xml:space="preserve"> ou minimamente ornamentadas,</w:t>
      </w:r>
      <w:r w:rsidR="00F3078A" w:rsidRPr="00C87519">
        <w:rPr>
          <w:sz w:val="24"/>
          <w:szCs w:val="24"/>
        </w:rPr>
        <w:t xml:space="preserve"> compostas por porta e janela(s) de vãos retos, telhados com estrutura de madeira, cumeeira paralela à via e telhas cerâmicas tipo capa e canal, aparentes nas fachadas, frequentemente com mais de uma beira</w:t>
      </w:r>
      <w:r>
        <w:rPr>
          <w:sz w:val="24"/>
          <w:szCs w:val="24"/>
        </w:rPr>
        <w:t>;</w:t>
      </w:r>
    </w:p>
    <w:p w14:paraId="52700E96" w14:textId="2643DBF2" w:rsidR="0029676D" w:rsidRPr="00C87519" w:rsidRDefault="002064BF" w:rsidP="00A67FF0">
      <w:pPr>
        <w:spacing w:before="120" w:after="120" w:line="240" w:lineRule="auto"/>
        <w:ind w:firstLine="708"/>
        <w:jc w:val="both"/>
        <w:rPr>
          <w:sz w:val="24"/>
          <w:szCs w:val="24"/>
        </w:rPr>
      </w:pPr>
      <w:r>
        <w:rPr>
          <w:sz w:val="24"/>
          <w:szCs w:val="24"/>
        </w:rPr>
        <w:t>II - n</w:t>
      </w:r>
      <w:r w:rsidRPr="00C87519">
        <w:rPr>
          <w:sz w:val="24"/>
          <w:szCs w:val="24"/>
        </w:rPr>
        <w:t>eoclássica</w:t>
      </w:r>
      <w:r w:rsidR="0029676D" w:rsidRPr="00C87519">
        <w:rPr>
          <w:sz w:val="24"/>
          <w:szCs w:val="24"/>
        </w:rPr>
        <w:t>, abrangendo construções do final do século XIX às primeiras três décadas do</w:t>
      </w:r>
      <w:r>
        <w:rPr>
          <w:sz w:val="24"/>
          <w:szCs w:val="24"/>
        </w:rPr>
        <w:t xml:space="preserve"> século</w:t>
      </w:r>
      <w:r w:rsidR="0029676D" w:rsidRPr="00C87519">
        <w:rPr>
          <w:sz w:val="24"/>
          <w:szCs w:val="24"/>
        </w:rPr>
        <w:t xml:space="preserve"> XX, térreas de pé direito alto, majoritariamente sem recuos frontais, às vezes soltas no lote, alvenaria de tijolos (eventualmente com adobe nas paredes internas), fachadas simétricas com vãos retos, em arco pleno ou abatido, e telhados com estrutura de madeira e telhas cerâmicas, ocultos por platibandas de balaustradas e feições sóbrias, por </w:t>
      </w:r>
      <w:r w:rsidR="0022388B">
        <w:rPr>
          <w:sz w:val="24"/>
          <w:szCs w:val="24"/>
        </w:rPr>
        <w:t>v</w:t>
      </w:r>
      <w:r w:rsidR="0029676D" w:rsidRPr="00C87519">
        <w:rPr>
          <w:sz w:val="24"/>
          <w:szCs w:val="24"/>
        </w:rPr>
        <w:t>ezes com frontões marcando a entrada principal</w:t>
      </w:r>
      <w:r w:rsidR="00863F70">
        <w:rPr>
          <w:sz w:val="24"/>
          <w:szCs w:val="24"/>
        </w:rPr>
        <w:t>;</w:t>
      </w:r>
    </w:p>
    <w:p w14:paraId="5CA6F5D8" w14:textId="1FB081B1" w:rsidR="00F3078A" w:rsidRPr="00C87519" w:rsidRDefault="00863F70" w:rsidP="00A67FF0">
      <w:pPr>
        <w:spacing w:before="120" w:after="120" w:line="240" w:lineRule="auto"/>
        <w:ind w:firstLine="708"/>
        <w:jc w:val="both"/>
        <w:rPr>
          <w:sz w:val="24"/>
          <w:szCs w:val="24"/>
        </w:rPr>
      </w:pPr>
      <w:r>
        <w:rPr>
          <w:sz w:val="24"/>
          <w:szCs w:val="24"/>
        </w:rPr>
        <w:t>III - e</w:t>
      </w:r>
      <w:r w:rsidRPr="00C87519">
        <w:rPr>
          <w:sz w:val="24"/>
          <w:szCs w:val="24"/>
        </w:rPr>
        <w:t>clética</w:t>
      </w:r>
      <w:r w:rsidR="00F3078A" w:rsidRPr="00C87519">
        <w:rPr>
          <w:sz w:val="24"/>
          <w:szCs w:val="24"/>
        </w:rPr>
        <w:t xml:space="preserve">, abrangendo construções das primeiras quatro décadas do século XX, térreas com pé direito alto, </w:t>
      </w:r>
      <w:r w:rsidR="00163D87" w:rsidRPr="00C87519">
        <w:rPr>
          <w:sz w:val="24"/>
          <w:szCs w:val="24"/>
        </w:rPr>
        <w:t>majoritariamente sem recuos frontais</w:t>
      </w:r>
      <w:r w:rsidR="00CB5041" w:rsidRPr="00C87519">
        <w:rPr>
          <w:sz w:val="24"/>
          <w:szCs w:val="24"/>
        </w:rPr>
        <w:t xml:space="preserve"> e</w:t>
      </w:r>
      <w:r w:rsidR="00F3078A" w:rsidRPr="00C87519">
        <w:rPr>
          <w:sz w:val="24"/>
          <w:szCs w:val="24"/>
        </w:rPr>
        <w:t xml:space="preserve"> </w:t>
      </w:r>
      <w:r w:rsidR="00CB5041" w:rsidRPr="00C87519">
        <w:rPr>
          <w:sz w:val="24"/>
          <w:szCs w:val="24"/>
        </w:rPr>
        <w:t xml:space="preserve">chanfradas na esquina, </w:t>
      </w:r>
      <w:r w:rsidR="00F3078A" w:rsidRPr="00C87519">
        <w:rPr>
          <w:sz w:val="24"/>
          <w:szCs w:val="24"/>
        </w:rPr>
        <w:t>alvenaria de tijolos (eventualmente com adobe nas paredes internas), fachadas ricamente ornamentadas</w:t>
      </w:r>
      <w:r w:rsidR="00CB5041" w:rsidRPr="00C87519">
        <w:rPr>
          <w:sz w:val="24"/>
          <w:szCs w:val="24"/>
        </w:rPr>
        <w:t xml:space="preserve"> com elementos provenientes de estilos diversos</w:t>
      </w:r>
      <w:r w:rsidR="00F3078A" w:rsidRPr="00C87519">
        <w:rPr>
          <w:sz w:val="24"/>
          <w:szCs w:val="24"/>
        </w:rPr>
        <w:t>, e telhados com estrutura de madeira e telhas cerâmicas, ocultos por platibandas decoradas</w:t>
      </w:r>
      <w:r w:rsidR="0029676D" w:rsidRPr="00C87519">
        <w:rPr>
          <w:sz w:val="24"/>
          <w:szCs w:val="24"/>
        </w:rPr>
        <w:t xml:space="preserve"> com frontões marcando a entrada principal</w:t>
      </w:r>
      <w:r>
        <w:rPr>
          <w:sz w:val="24"/>
          <w:szCs w:val="24"/>
        </w:rPr>
        <w:t>; e</w:t>
      </w:r>
      <w:r w:rsidR="00BC1835" w:rsidRPr="00C87519">
        <w:rPr>
          <w:sz w:val="24"/>
          <w:szCs w:val="24"/>
        </w:rPr>
        <w:t xml:space="preserve"> </w:t>
      </w:r>
    </w:p>
    <w:p w14:paraId="7FF54489" w14:textId="3B1CFD2E" w:rsidR="00F3078A" w:rsidRPr="00C87519" w:rsidRDefault="00863F70" w:rsidP="00A67FF0">
      <w:pPr>
        <w:spacing w:before="120" w:after="120" w:line="240" w:lineRule="auto"/>
        <w:ind w:firstLine="708"/>
        <w:jc w:val="both"/>
        <w:rPr>
          <w:sz w:val="24"/>
          <w:szCs w:val="24"/>
        </w:rPr>
      </w:pPr>
      <w:r>
        <w:rPr>
          <w:iCs/>
          <w:sz w:val="24"/>
          <w:szCs w:val="24"/>
        </w:rPr>
        <w:t xml:space="preserve">IV - </w:t>
      </w:r>
      <w:proofErr w:type="spellStart"/>
      <w:r>
        <w:rPr>
          <w:b/>
          <w:bCs/>
          <w:iCs/>
          <w:sz w:val="24"/>
          <w:szCs w:val="24"/>
        </w:rPr>
        <w:t>a</w:t>
      </w:r>
      <w:r w:rsidR="00F3078A" w:rsidRPr="00C87519">
        <w:rPr>
          <w:b/>
          <w:bCs/>
          <w:iCs/>
          <w:sz w:val="24"/>
          <w:szCs w:val="24"/>
        </w:rPr>
        <w:t>rt</w:t>
      </w:r>
      <w:proofErr w:type="spellEnd"/>
      <w:r w:rsidR="00F3078A" w:rsidRPr="00C87519">
        <w:rPr>
          <w:b/>
          <w:bCs/>
          <w:iCs/>
          <w:sz w:val="24"/>
          <w:szCs w:val="24"/>
        </w:rPr>
        <w:t xml:space="preserve"> </w:t>
      </w:r>
      <w:r>
        <w:rPr>
          <w:b/>
          <w:bCs/>
          <w:iCs/>
          <w:sz w:val="24"/>
          <w:szCs w:val="24"/>
        </w:rPr>
        <w:t>d</w:t>
      </w:r>
      <w:r w:rsidRPr="00C87519">
        <w:rPr>
          <w:b/>
          <w:bCs/>
          <w:iCs/>
          <w:sz w:val="24"/>
          <w:szCs w:val="24"/>
        </w:rPr>
        <w:t>éco</w:t>
      </w:r>
      <w:r w:rsidR="00F3078A" w:rsidRPr="00C87519">
        <w:rPr>
          <w:sz w:val="24"/>
          <w:szCs w:val="24"/>
        </w:rPr>
        <w:t xml:space="preserve">, abrangendo construções de meados do século XX, </w:t>
      </w:r>
      <w:r w:rsidR="00BC1835" w:rsidRPr="00C87519">
        <w:rPr>
          <w:sz w:val="24"/>
          <w:szCs w:val="24"/>
        </w:rPr>
        <w:t xml:space="preserve">predominantemente </w:t>
      </w:r>
      <w:r w:rsidR="00F3078A" w:rsidRPr="00C87519">
        <w:rPr>
          <w:sz w:val="24"/>
          <w:szCs w:val="24"/>
        </w:rPr>
        <w:t xml:space="preserve">térreas </w:t>
      </w:r>
      <w:r w:rsidR="00BC1835" w:rsidRPr="00C87519">
        <w:rPr>
          <w:sz w:val="24"/>
          <w:szCs w:val="24"/>
        </w:rPr>
        <w:t>e excepcionalmente com</w:t>
      </w:r>
      <w:r w:rsidR="00F3078A" w:rsidRPr="00C87519">
        <w:rPr>
          <w:sz w:val="24"/>
          <w:szCs w:val="24"/>
        </w:rPr>
        <w:t xml:space="preserve"> dois pavimentos, </w:t>
      </w:r>
      <w:r w:rsidR="00CB5041" w:rsidRPr="00C87519">
        <w:rPr>
          <w:sz w:val="24"/>
          <w:szCs w:val="24"/>
        </w:rPr>
        <w:t>sem recuos frontais</w:t>
      </w:r>
      <w:r w:rsidR="003F2C77" w:rsidRPr="00C87519">
        <w:rPr>
          <w:sz w:val="24"/>
          <w:szCs w:val="24"/>
        </w:rPr>
        <w:t xml:space="preserve"> e chanfradas na esquina</w:t>
      </w:r>
      <w:r w:rsidR="00CB5041" w:rsidRPr="00C87519">
        <w:rPr>
          <w:sz w:val="24"/>
          <w:szCs w:val="24"/>
        </w:rPr>
        <w:t xml:space="preserve">, </w:t>
      </w:r>
      <w:r w:rsidR="00F3078A" w:rsidRPr="00C87519">
        <w:rPr>
          <w:sz w:val="24"/>
          <w:szCs w:val="24"/>
        </w:rPr>
        <w:t>alvenaria de tijolos, fachadas com decorações retilíneas e vãos retos, e telhado com estrutura de madeira e telhas cerâmicas, ocultos por platibandas decoradas com formas geométricas.</w:t>
      </w:r>
      <w:r w:rsidR="00BC1835" w:rsidRPr="00C87519">
        <w:rPr>
          <w:sz w:val="24"/>
          <w:szCs w:val="24"/>
        </w:rPr>
        <w:t xml:space="preserve"> </w:t>
      </w:r>
    </w:p>
    <w:p w14:paraId="0B1A3FA7" w14:textId="43CDB6D1" w:rsidR="0029676D" w:rsidRDefault="00B43301" w:rsidP="00A67FF0">
      <w:pPr>
        <w:pStyle w:val="Default"/>
        <w:spacing w:before="120" w:after="120"/>
        <w:ind w:firstLine="708"/>
        <w:jc w:val="both"/>
        <w:rPr>
          <w:rFonts w:asciiTheme="minorHAnsi" w:hAnsiTheme="minorHAnsi"/>
          <w:color w:val="000000" w:themeColor="text1"/>
        </w:rPr>
      </w:pPr>
      <w:r w:rsidRPr="00C87519">
        <w:rPr>
          <w:color w:val="000000" w:themeColor="text1"/>
        </w:rPr>
        <w:t>§</w:t>
      </w:r>
      <w:r w:rsidR="00EC2E3D">
        <w:rPr>
          <w:color w:val="000000" w:themeColor="text1"/>
        </w:rPr>
        <w:t xml:space="preserve"> </w:t>
      </w:r>
      <w:r w:rsidRPr="00C87519">
        <w:rPr>
          <w:color w:val="000000" w:themeColor="text1"/>
        </w:rPr>
        <w:t xml:space="preserve">1º </w:t>
      </w:r>
      <w:r w:rsidR="0029676D" w:rsidRPr="00C87519">
        <w:rPr>
          <w:rFonts w:asciiTheme="minorHAnsi" w:hAnsiTheme="minorHAnsi"/>
          <w:color w:val="000000" w:themeColor="text1"/>
        </w:rPr>
        <w:t xml:space="preserve">Destaca-se no conjunto a Catedral São Luís de Cáceres no estilo </w:t>
      </w:r>
      <w:r w:rsidR="0075788F">
        <w:rPr>
          <w:rFonts w:asciiTheme="minorHAnsi" w:hAnsiTheme="minorHAnsi"/>
          <w:color w:val="000000" w:themeColor="text1"/>
        </w:rPr>
        <w:t>n</w:t>
      </w:r>
      <w:r w:rsidR="0029676D" w:rsidRPr="00C87519">
        <w:rPr>
          <w:rFonts w:asciiTheme="minorHAnsi" w:hAnsiTheme="minorHAnsi"/>
          <w:color w:val="000000" w:themeColor="text1"/>
        </w:rPr>
        <w:t>eogótico, com seus vãos em arcos ogivais emoldurando vidros coloridos.</w:t>
      </w:r>
    </w:p>
    <w:p w14:paraId="3DD20792" w14:textId="45EB42B9" w:rsidR="0029676D" w:rsidRPr="00B43301" w:rsidRDefault="00B43301" w:rsidP="00A67FF0">
      <w:pPr>
        <w:pStyle w:val="Default"/>
        <w:spacing w:before="120" w:after="120"/>
        <w:ind w:firstLine="708"/>
        <w:jc w:val="both"/>
        <w:rPr>
          <w:rFonts w:asciiTheme="minorHAnsi" w:hAnsiTheme="minorHAnsi"/>
          <w:color w:val="000000" w:themeColor="text1"/>
        </w:rPr>
      </w:pPr>
      <w:r w:rsidRPr="00C87519">
        <w:rPr>
          <w:color w:val="000000" w:themeColor="text1"/>
        </w:rPr>
        <w:t>§</w:t>
      </w:r>
      <w:r w:rsidR="00EC2E3D">
        <w:rPr>
          <w:color w:val="000000" w:themeColor="text1"/>
        </w:rPr>
        <w:t xml:space="preserve"> </w:t>
      </w:r>
      <w:r w:rsidRPr="00C87519">
        <w:rPr>
          <w:color w:val="000000" w:themeColor="text1"/>
        </w:rPr>
        <w:t>2º</w:t>
      </w:r>
      <w:r>
        <w:rPr>
          <w:color w:val="000000" w:themeColor="text1"/>
        </w:rPr>
        <w:t xml:space="preserve"> Compõem o grupo de imóveis de interesse duas edificações </w:t>
      </w:r>
      <w:r w:rsidR="00A45038">
        <w:rPr>
          <w:color w:val="000000" w:themeColor="text1"/>
        </w:rPr>
        <w:t>com elementos de</w:t>
      </w:r>
      <w:r>
        <w:rPr>
          <w:color w:val="000000" w:themeColor="text1"/>
        </w:rPr>
        <w:t xml:space="preserve"> inspiração estilística vinculada ao </w:t>
      </w:r>
      <w:proofErr w:type="spellStart"/>
      <w:r w:rsidRPr="00B43301">
        <w:rPr>
          <w:b/>
          <w:color w:val="000000" w:themeColor="text1"/>
        </w:rPr>
        <w:t>art</w:t>
      </w:r>
      <w:proofErr w:type="spellEnd"/>
      <w:r w:rsidRPr="00B43301">
        <w:rPr>
          <w:b/>
          <w:color w:val="000000" w:themeColor="text1"/>
        </w:rPr>
        <w:t xml:space="preserve"> nouveau</w:t>
      </w:r>
      <w:r>
        <w:rPr>
          <w:color w:val="000000" w:themeColor="text1"/>
        </w:rPr>
        <w:t>, com</w:t>
      </w:r>
      <w:r w:rsidR="00A45038">
        <w:rPr>
          <w:color w:val="000000" w:themeColor="text1"/>
        </w:rPr>
        <w:t>o</w:t>
      </w:r>
      <w:r>
        <w:rPr>
          <w:color w:val="000000" w:themeColor="text1"/>
        </w:rPr>
        <w:t xml:space="preserve"> janelas tripartites e decorações sinuosas</w:t>
      </w:r>
      <w:r w:rsidR="00A45038">
        <w:rPr>
          <w:color w:val="000000" w:themeColor="text1"/>
        </w:rPr>
        <w:t xml:space="preserve"> e orgânicas</w:t>
      </w:r>
      <w:r>
        <w:rPr>
          <w:color w:val="000000" w:themeColor="text1"/>
        </w:rPr>
        <w:t>.</w:t>
      </w:r>
    </w:p>
    <w:p w14:paraId="039A57C5" w14:textId="70E5AA3C" w:rsidR="00D7222D" w:rsidRPr="00C87519" w:rsidRDefault="00BD1DD7" w:rsidP="00A67FF0">
      <w:pPr>
        <w:spacing w:before="120" w:after="120" w:line="240" w:lineRule="auto"/>
        <w:ind w:firstLine="708"/>
        <w:jc w:val="both"/>
        <w:rPr>
          <w:color w:val="000000" w:themeColor="text1"/>
          <w:sz w:val="24"/>
          <w:szCs w:val="24"/>
        </w:rPr>
      </w:pPr>
      <w:r w:rsidRPr="00C87519">
        <w:rPr>
          <w:color w:val="000000" w:themeColor="text1"/>
          <w:sz w:val="24"/>
          <w:szCs w:val="24"/>
        </w:rPr>
        <w:t xml:space="preserve">Art. </w:t>
      </w:r>
      <w:r w:rsidR="00CC3F63">
        <w:rPr>
          <w:color w:val="000000" w:themeColor="text1"/>
          <w:sz w:val="24"/>
          <w:szCs w:val="24"/>
        </w:rPr>
        <w:t>3</w:t>
      </w:r>
      <w:ins w:id="171" w:author="Microsoft Office User" w:date="2021-12-30T10:11:00Z">
        <w:r w:rsidR="00AA0BCA">
          <w:rPr>
            <w:color w:val="000000" w:themeColor="text1"/>
            <w:sz w:val="24"/>
            <w:szCs w:val="24"/>
          </w:rPr>
          <w:t>0</w:t>
        </w:r>
      </w:ins>
      <w:del w:id="172" w:author="Microsoft Office User" w:date="2021-12-30T10:11:00Z">
        <w:r w:rsidR="00CC3F63" w:rsidDel="00AA0BCA">
          <w:rPr>
            <w:color w:val="000000" w:themeColor="text1"/>
            <w:sz w:val="24"/>
            <w:szCs w:val="24"/>
          </w:rPr>
          <w:delText>1</w:delText>
        </w:r>
      </w:del>
      <w:r w:rsidR="00A67FF0">
        <w:rPr>
          <w:color w:val="000000" w:themeColor="text1"/>
          <w:sz w:val="24"/>
          <w:szCs w:val="24"/>
        </w:rPr>
        <w:t>.</w:t>
      </w:r>
      <w:r w:rsidR="003B6E40" w:rsidRPr="00C87519" w:rsidDel="00A77355">
        <w:rPr>
          <w:color w:val="000000" w:themeColor="text1"/>
          <w:sz w:val="24"/>
          <w:szCs w:val="24"/>
        </w:rPr>
        <w:t xml:space="preserve"> </w:t>
      </w:r>
      <w:r w:rsidR="00D7222D" w:rsidRPr="00C87519">
        <w:rPr>
          <w:color w:val="000000" w:themeColor="text1"/>
          <w:sz w:val="24"/>
          <w:szCs w:val="24"/>
        </w:rPr>
        <w:t>Nos imóveis em situação de ruína</w:t>
      </w:r>
      <w:ins w:id="173" w:author="Microsoft Office User" w:date="2021-12-07T10:48:00Z">
        <w:r w:rsidR="00646C42">
          <w:rPr>
            <w:color w:val="000000" w:themeColor="text1"/>
            <w:sz w:val="24"/>
            <w:szCs w:val="24"/>
          </w:rPr>
          <w:t xml:space="preserve"> que representem valor histórico</w:t>
        </w:r>
      </w:ins>
      <w:r w:rsidR="003B6E40">
        <w:rPr>
          <w:color w:val="000000" w:themeColor="text1"/>
          <w:sz w:val="24"/>
          <w:szCs w:val="24"/>
        </w:rPr>
        <w:t>,</w:t>
      </w:r>
      <w:r w:rsidR="00D7222D" w:rsidRPr="00C87519">
        <w:rPr>
          <w:color w:val="000000" w:themeColor="text1"/>
          <w:sz w:val="24"/>
          <w:szCs w:val="24"/>
        </w:rPr>
        <w:t xml:space="preserve"> as in</w:t>
      </w:r>
      <w:r w:rsidR="00573429" w:rsidRPr="00C87519">
        <w:rPr>
          <w:color w:val="000000" w:themeColor="text1"/>
          <w:sz w:val="24"/>
          <w:szCs w:val="24"/>
        </w:rPr>
        <w:t xml:space="preserve">tervenções poderão ser do tipo </w:t>
      </w:r>
      <w:ins w:id="174" w:author="Microsoft Office User" w:date="2021-12-07T10:48:00Z">
        <w:r w:rsidR="00646C42">
          <w:rPr>
            <w:color w:val="000000" w:themeColor="text1"/>
            <w:sz w:val="24"/>
            <w:szCs w:val="24"/>
          </w:rPr>
          <w:t xml:space="preserve">estabilização, consolidação, </w:t>
        </w:r>
      </w:ins>
      <w:r w:rsidR="00D7222D" w:rsidRPr="00C87519">
        <w:rPr>
          <w:color w:val="000000" w:themeColor="text1"/>
          <w:sz w:val="24"/>
          <w:szCs w:val="24"/>
        </w:rPr>
        <w:t>reconstrução</w:t>
      </w:r>
      <w:ins w:id="175" w:author="Microsoft Office User" w:date="2021-12-07T10:48:00Z">
        <w:r w:rsidR="00646C42">
          <w:rPr>
            <w:color w:val="000000" w:themeColor="text1"/>
            <w:sz w:val="24"/>
            <w:szCs w:val="24"/>
          </w:rPr>
          <w:t xml:space="preserve">, </w:t>
        </w:r>
      </w:ins>
      <w:del w:id="176" w:author="Microsoft Office User" w:date="2021-12-07T10:48:00Z">
        <w:r w:rsidR="00D7222D" w:rsidRPr="00C87519" w:rsidDel="00646C42">
          <w:rPr>
            <w:color w:val="000000" w:themeColor="text1"/>
            <w:sz w:val="24"/>
            <w:szCs w:val="24"/>
          </w:rPr>
          <w:delText xml:space="preserve"> ou de </w:delText>
        </w:r>
      </w:del>
      <w:r w:rsidR="00D7222D" w:rsidRPr="00C87519">
        <w:rPr>
          <w:color w:val="000000" w:themeColor="text1"/>
          <w:sz w:val="24"/>
          <w:szCs w:val="24"/>
        </w:rPr>
        <w:t>reco</w:t>
      </w:r>
      <w:ins w:id="177" w:author="Microsoft Office User" w:date="2021-12-07T10:48:00Z">
        <w:r w:rsidR="00646C42">
          <w:rPr>
            <w:color w:val="000000" w:themeColor="text1"/>
            <w:sz w:val="24"/>
            <w:szCs w:val="24"/>
          </w:rPr>
          <w:t>mposição volumétrica</w:t>
        </w:r>
      </w:ins>
      <w:del w:id="178" w:author="Microsoft Office User" w:date="2021-12-07T10:48:00Z">
        <w:r w:rsidR="00D7222D" w:rsidRPr="00C87519" w:rsidDel="00646C42">
          <w:rPr>
            <w:color w:val="000000" w:themeColor="text1"/>
            <w:sz w:val="24"/>
            <w:szCs w:val="24"/>
          </w:rPr>
          <w:delText>nstituição</w:delText>
        </w:r>
      </w:del>
      <w:r w:rsidR="00D7222D" w:rsidRPr="00C87519">
        <w:rPr>
          <w:color w:val="000000" w:themeColor="text1"/>
          <w:sz w:val="24"/>
          <w:szCs w:val="24"/>
        </w:rPr>
        <w:t xml:space="preserve">, </w:t>
      </w:r>
      <w:ins w:id="179" w:author="Microsoft Office User" w:date="2021-12-07T10:49:00Z">
        <w:r w:rsidR="00646C42">
          <w:rPr>
            <w:color w:val="000000" w:themeColor="text1"/>
            <w:sz w:val="24"/>
            <w:szCs w:val="24"/>
          </w:rPr>
          <w:t xml:space="preserve">restauração ou, ainda, uma combinação delas, </w:t>
        </w:r>
      </w:ins>
      <w:r w:rsidR="00D7222D" w:rsidRPr="00C87519">
        <w:rPr>
          <w:color w:val="000000" w:themeColor="text1"/>
          <w:sz w:val="24"/>
          <w:szCs w:val="24"/>
        </w:rPr>
        <w:t xml:space="preserve">sendo que os respectivos parâmetros de intervenção serão definidos pelo </w:t>
      </w:r>
      <w:r w:rsidR="00784F0F">
        <w:rPr>
          <w:color w:val="000000" w:themeColor="text1"/>
          <w:sz w:val="24"/>
          <w:szCs w:val="24"/>
        </w:rPr>
        <w:t>IPHAN</w:t>
      </w:r>
      <w:r w:rsidR="00784F0F" w:rsidRPr="00C87519">
        <w:rPr>
          <w:color w:val="000000" w:themeColor="text1"/>
          <w:sz w:val="24"/>
          <w:szCs w:val="24"/>
        </w:rPr>
        <w:t xml:space="preserve"> </w:t>
      </w:r>
      <w:r w:rsidR="00D7222D" w:rsidRPr="00C87519">
        <w:rPr>
          <w:color w:val="000000" w:themeColor="text1"/>
          <w:sz w:val="24"/>
          <w:szCs w:val="24"/>
        </w:rPr>
        <w:t xml:space="preserve">em cada caso. </w:t>
      </w:r>
    </w:p>
    <w:p w14:paraId="5325E473" w14:textId="5D2DF40B" w:rsidR="00D7222D" w:rsidRPr="00E212F5" w:rsidRDefault="00D7222D" w:rsidP="00A67FF0">
      <w:pPr>
        <w:spacing w:before="120" w:after="120" w:line="240" w:lineRule="auto"/>
        <w:ind w:firstLine="708"/>
        <w:jc w:val="both"/>
        <w:rPr>
          <w:color w:val="000000" w:themeColor="text1"/>
          <w:sz w:val="24"/>
          <w:szCs w:val="24"/>
        </w:rPr>
      </w:pPr>
      <w:r w:rsidRPr="00E212F5">
        <w:rPr>
          <w:color w:val="000000" w:themeColor="text1"/>
          <w:sz w:val="24"/>
          <w:szCs w:val="24"/>
        </w:rPr>
        <w:t>§</w:t>
      </w:r>
      <w:r w:rsidR="00E212F5" w:rsidRPr="00E212F5">
        <w:rPr>
          <w:color w:val="000000" w:themeColor="text1"/>
          <w:sz w:val="24"/>
          <w:szCs w:val="24"/>
        </w:rPr>
        <w:t xml:space="preserve"> </w:t>
      </w:r>
      <w:r w:rsidRPr="00E212F5">
        <w:rPr>
          <w:color w:val="000000" w:themeColor="text1"/>
          <w:sz w:val="24"/>
          <w:szCs w:val="24"/>
        </w:rPr>
        <w:t>1º Serão reconstruídos os imóveis em situação de ruína quando existir documentação e estudos que permitam uma abordagem coerente e verossímil.</w:t>
      </w:r>
    </w:p>
    <w:p w14:paraId="6FB9FF58" w14:textId="580135F0" w:rsidR="00D7222D" w:rsidRPr="00C87519" w:rsidRDefault="00D7222D" w:rsidP="00A67FF0">
      <w:pPr>
        <w:spacing w:before="120" w:after="120" w:line="240" w:lineRule="auto"/>
        <w:ind w:firstLine="708"/>
        <w:jc w:val="both"/>
        <w:rPr>
          <w:color w:val="000000" w:themeColor="text1"/>
          <w:sz w:val="24"/>
          <w:szCs w:val="24"/>
        </w:rPr>
      </w:pPr>
      <w:r w:rsidRPr="00C87519">
        <w:rPr>
          <w:color w:val="000000" w:themeColor="text1"/>
          <w:sz w:val="24"/>
          <w:szCs w:val="24"/>
        </w:rPr>
        <w:t>§</w:t>
      </w:r>
      <w:r w:rsidR="00E212F5">
        <w:rPr>
          <w:color w:val="000000" w:themeColor="text1"/>
          <w:sz w:val="24"/>
          <w:szCs w:val="24"/>
        </w:rPr>
        <w:t xml:space="preserve"> 2</w:t>
      </w:r>
      <w:r w:rsidRPr="00C87519">
        <w:rPr>
          <w:color w:val="000000" w:themeColor="text1"/>
          <w:sz w:val="24"/>
          <w:szCs w:val="24"/>
        </w:rPr>
        <w:t>º</w:t>
      </w:r>
      <w:r w:rsidRPr="00C87519" w:rsidDel="00CA1199">
        <w:rPr>
          <w:color w:val="000000" w:themeColor="text1"/>
          <w:sz w:val="24"/>
          <w:szCs w:val="24"/>
        </w:rPr>
        <w:t xml:space="preserve"> </w:t>
      </w:r>
      <w:r w:rsidRPr="00C87519">
        <w:rPr>
          <w:color w:val="000000" w:themeColor="text1"/>
          <w:sz w:val="24"/>
          <w:szCs w:val="24"/>
        </w:rPr>
        <w:t xml:space="preserve">Na ausência </w:t>
      </w:r>
      <w:r w:rsidR="003B6E40">
        <w:rPr>
          <w:color w:val="000000" w:themeColor="text1"/>
          <w:sz w:val="24"/>
          <w:szCs w:val="24"/>
        </w:rPr>
        <w:t>das condições mencionadas no parágrafo anterior,</w:t>
      </w:r>
      <w:r w:rsidRPr="00C87519">
        <w:rPr>
          <w:color w:val="000000" w:themeColor="text1"/>
          <w:sz w:val="24"/>
          <w:szCs w:val="24"/>
        </w:rPr>
        <w:t xml:space="preserve"> </w:t>
      </w:r>
      <w:ins w:id="180" w:author="Microsoft Office User" w:date="2021-12-07T10:50:00Z">
        <w:r w:rsidR="00646C42">
          <w:rPr>
            <w:color w:val="000000" w:themeColor="text1"/>
            <w:sz w:val="24"/>
            <w:szCs w:val="24"/>
          </w:rPr>
          <w:t>poder-se-á</w:t>
        </w:r>
      </w:ins>
      <w:ins w:id="181" w:author="Microsoft Office User" w:date="2021-12-07T10:49:00Z">
        <w:r w:rsidR="00646C42">
          <w:rPr>
            <w:color w:val="000000" w:themeColor="text1"/>
            <w:sz w:val="24"/>
            <w:szCs w:val="24"/>
          </w:rPr>
          <w:t xml:space="preserve"> recompor a volumetria das partes perdidas, diferenciando </w:t>
        </w:r>
      </w:ins>
      <w:ins w:id="182" w:author="Microsoft Office User" w:date="2021-12-07T10:50:00Z">
        <w:r w:rsidR="00646C42">
          <w:rPr>
            <w:color w:val="000000" w:themeColor="text1"/>
            <w:sz w:val="24"/>
            <w:szCs w:val="24"/>
          </w:rPr>
          <w:t xml:space="preserve">as partes novas das </w:t>
        </w:r>
      </w:ins>
      <w:del w:id="183" w:author="Microsoft Office User" w:date="2021-12-07T10:49:00Z">
        <w:r w:rsidRPr="00C87519" w:rsidDel="00646C42">
          <w:rPr>
            <w:color w:val="000000" w:themeColor="text1"/>
            <w:sz w:val="24"/>
            <w:szCs w:val="24"/>
          </w:rPr>
          <w:delText xml:space="preserve">o imóvel será reconstituído </w:delText>
        </w:r>
        <w:r w:rsidR="00DD2A0B" w:rsidRPr="00C87519" w:rsidDel="00646C42">
          <w:rPr>
            <w:color w:val="000000" w:themeColor="text1"/>
            <w:sz w:val="24"/>
            <w:szCs w:val="24"/>
          </w:rPr>
          <w:delText xml:space="preserve">com materiais compatíveis, </w:delText>
        </w:r>
        <w:r w:rsidRPr="00C87519" w:rsidDel="00646C42">
          <w:rPr>
            <w:color w:val="000000" w:themeColor="text1"/>
            <w:sz w:val="24"/>
            <w:szCs w:val="24"/>
          </w:rPr>
          <w:delText>de modo a permitir a leitura diferenciada d</w:delText>
        </w:r>
      </w:del>
      <w:del w:id="184" w:author="Microsoft Office User" w:date="2021-12-07T10:50:00Z">
        <w:r w:rsidRPr="00C87519" w:rsidDel="00646C42">
          <w:rPr>
            <w:color w:val="000000" w:themeColor="text1"/>
            <w:sz w:val="24"/>
            <w:szCs w:val="24"/>
          </w:rPr>
          <w:delText xml:space="preserve">os diferentes momentos históricos, devendo ser valorizados os remanescentes da construção </w:delText>
        </w:r>
      </w:del>
      <w:r w:rsidRPr="00C87519">
        <w:rPr>
          <w:color w:val="000000" w:themeColor="text1"/>
          <w:sz w:val="24"/>
          <w:szCs w:val="24"/>
        </w:rPr>
        <w:t>pré-existente</w:t>
      </w:r>
      <w:ins w:id="185" w:author="Microsoft Office User" w:date="2021-12-07T10:50:00Z">
        <w:r w:rsidR="00646C42">
          <w:rPr>
            <w:color w:val="000000" w:themeColor="text1"/>
            <w:sz w:val="24"/>
            <w:szCs w:val="24"/>
          </w:rPr>
          <w:t>s, que deverão ser valorizadas</w:t>
        </w:r>
      </w:ins>
      <w:r w:rsidRPr="00C87519">
        <w:rPr>
          <w:color w:val="000000" w:themeColor="text1"/>
          <w:sz w:val="24"/>
          <w:szCs w:val="24"/>
        </w:rPr>
        <w:t>.</w:t>
      </w:r>
    </w:p>
    <w:p w14:paraId="37EEB8B4" w14:textId="77777777" w:rsidR="004005E8" w:rsidRPr="00C87519" w:rsidRDefault="004005E8" w:rsidP="002064BF">
      <w:pPr>
        <w:spacing w:before="120" w:after="120" w:line="240" w:lineRule="auto"/>
        <w:jc w:val="both"/>
        <w:rPr>
          <w:color w:val="000000" w:themeColor="text1"/>
          <w:sz w:val="24"/>
          <w:szCs w:val="24"/>
        </w:rPr>
      </w:pPr>
    </w:p>
    <w:p w14:paraId="0D029F03" w14:textId="46357496" w:rsidR="003B6E40" w:rsidRPr="00DB189E" w:rsidRDefault="003B6E40" w:rsidP="00DB189E">
      <w:pPr>
        <w:pStyle w:val="Ttulo5"/>
        <w:jc w:val="center"/>
        <w:rPr>
          <w:rFonts w:asciiTheme="minorHAnsi" w:hAnsiTheme="minorHAnsi"/>
          <w:i/>
          <w:color w:val="auto"/>
          <w:sz w:val="24"/>
        </w:rPr>
      </w:pPr>
      <w:r w:rsidRPr="00DB189E">
        <w:rPr>
          <w:rFonts w:asciiTheme="minorHAnsi" w:hAnsiTheme="minorHAnsi"/>
          <w:b/>
          <w:color w:val="auto"/>
          <w:sz w:val="24"/>
        </w:rPr>
        <w:lastRenderedPageBreak/>
        <w:t>S</w:t>
      </w:r>
      <w:r w:rsidR="005B12EB">
        <w:rPr>
          <w:rFonts w:asciiTheme="minorHAnsi" w:hAnsiTheme="minorHAnsi"/>
          <w:b/>
          <w:color w:val="auto"/>
          <w:sz w:val="24"/>
        </w:rPr>
        <w:t>ubs</w:t>
      </w:r>
      <w:r w:rsidRPr="00DB189E">
        <w:rPr>
          <w:rFonts w:asciiTheme="minorHAnsi" w:hAnsiTheme="minorHAnsi"/>
          <w:b/>
          <w:color w:val="auto"/>
          <w:sz w:val="24"/>
        </w:rPr>
        <w:t xml:space="preserve">eção </w:t>
      </w:r>
      <w:r w:rsidR="00C85946" w:rsidRPr="00DB189E">
        <w:rPr>
          <w:rFonts w:asciiTheme="minorHAnsi" w:hAnsiTheme="minorHAnsi"/>
          <w:b/>
          <w:color w:val="auto"/>
          <w:sz w:val="24"/>
        </w:rPr>
        <w:t>I</w:t>
      </w:r>
      <w:r w:rsidR="008C4072" w:rsidRPr="00DB189E">
        <w:rPr>
          <w:rFonts w:asciiTheme="minorHAnsi" w:hAnsiTheme="minorHAnsi"/>
          <w:b/>
          <w:color w:val="auto"/>
          <w:sz w:val="24"/>
        </w:rPr>
        <w:t>II</w:t>
      </w:r>
    </w:p>
    <w:p w14:paraId="5C309F2A" w14:textId="4FA55A4E" w:rsidR="004005E8" w:rsidRPr="00DB189E" w:rsidRDefault="00C85946" w:rsidP="00DB189E">
      <w:pPr>
        <w:pStyle w:val="Ttulo5"/>
        <w:jc w:val="center"/>
        <w:rPr>
          <w:rFonts w:asciiTheme="minorHAnsi" w:hAnsiTheme="minorHAnsi"/>
          <w:b/>
          <w:color w:val="auto"/>
          <w:sz w:val="24"/>
        </w:rPr>
      </w:pPr>
      <w:r w:rsidRPr="00DB189E">
        <w:rPr>
          <w:rFonts w:asciiTheme="minorHAnsi" w:hAnsiTheme="minorHAnsi"/>
          <w:b/>
          <w:color w:val="auto"/>
          <w:sz w:val="24"/>
        </w:rPr>
        <w:t>D</w:t>
      </w:r>
      <w:r w:rsidR="003B6E40" w:rsidRPr="00DB189E">
        <w:rPr>
          <w:rFonts w:asciiTheme="minorHAnsi" w:hAnsiTheme="minorHAnsi"/>
          <w:b/>
          <w:color w:val="auto"/>
          <w:sz w:val="24"/>
        </w:rPr>
        <w:t>os</w:t>
      </w:r>
      <w:r w:rsidRPr="00DB189E">
        <w:rPr>
          <w:rFonts w:asciiTheme="minorHAnsi" w:hAnsiTheme="minorHAnsi"/>
          <w:b/>
          <w:color w:val="auto"/>
          <w:sz w:val="24"/>
        </w:rPr>
        <w:t xml:space="preserve"> </w:t>
      </w:r>
      <w:r w:rsidR="003B6E40" w:rsidRPr="00DB189E">
        <w:rPr>
          <w:rFonts w:asciiTheme="minorHAnsi" w:hAnsiTheme="minorHAnsi"/>
          <w:b/>
          <w:color w:val="auto"/>
          <w:sz w:val="24"/>
        </w:rPr>
        <w:t xml:space="preserve">critérios de intervenção </w:t>
      </w:r>
    </w:p>
    <w:p w14:paraId="0BC68393" w14:textId="77777777" w:rsidR="005B12EB" w:rsidRDefault="005B12EB" w:rsidP="00A67FF0">
      <w:pPr>
        <w:spacing w:before="120" w:after="120" w:line="240" w:lineRule="auto"/>
        <w:ind w:firstLine="708"/>
        <w:jc w:val="both"/>
        <w:rPr>
          <w:color w:val="000000" w:themeColor="text1"/>
          <w:sz w:val="24"/>
          <w:szCs w:val="24"/>
        </w:rPr>
      </w:pPr>
    </w:p>
    <w:p w14:paraId="2A03FB7E" w14:textId="7112DD21" w:rsidR="00C85946" w:rsidRPr="00C87519" w:rsidRDefault="00BD1DD7" w:rsidP="00A67FF0">
      <w:pPr>
        <w:spacing w:before="120" w:after="120" w:line="240" w:lineRule="auto"/>
        <w:ind w:firstLine="708"/>
        <w:jc w:val="both"/>
        <w:rPr>
          <w:color w:val="000000" w:themeColor="text1"/>
          <w:sz w:val="24"/>
          <w:szCs w:val="24"/>
        </w:rPr>
      </w:pPr>
      <w:r w:rsidRPr="00C87519">
        <w:rPr>
          <w:color w:val="000000" w:themeColor="text1"/>
          <w:sz w:val="24"/>
          <w:szCs w:val="24"/>
        </w:rPr>
        <w:t xml:space="preserve">Art. </w:t>
      </w:r>
      <w:r w:rsidR="00CC3F63">
        <w:rPr>
          <w:color w:val="000000" w:themeColor="text1"/>
          <w:sz w:val="24"/>
          <w:szCs w:val="24"/>
        </w:rPr>
        <w:t>3</w:t>
      </w:r>
      <w:ins w:id="186" w:author="Microsoft Office User" w:date="2021-12-30T10:11:00Z">
        <w:r w:rsidR="00AA0BCA">
          <w:rPr>
            <w:color w:val="000000" w:themeColor="text1"/>
            <w:sz w:val="24"/>
            <w:szCs w:val="24"/>
          </w:rPr>
          <w:t>1</w:t>
        </w:r>
      </w:ins>
      <w:del w:id="187" w:author="Microsoft Office User" w:date="2021-12-30T10:11:00Z">
        <w:r w:rsidR="00CC3F63" w:rsidDel="00AA0BCA">
          <w:rPr>
            <w:color w:val="000000" w:themeColor="text1"/>
            <w:sz w:val="24"/>
            <w:szCs w:val="24"/>
          </w:rPr>
          <w:delText>2</w:delText>
        </w:r>
      </w:del>
      <w:r w:rsidR="003B6E40">
        <w:rPr>
          <w:color w:val="000000" w:themeColor="text1"/>
          <w:sz w:val="24"/>
          <w:szCs w:val="24"/>
        </w:rPr>
        <w:t>.</w:t>
      </w:r>
      <w:r w:rsidR="003B6E40" w:rsidRPr="00C87519">
        <w:rPr>
          <w:color w:val="000000" w:themeColor="text1"/>
          <w:sz w:val="24"/>
          <w:szCs w:val="24"/>
        </w:rPr>
        <w:t xml:space="preserve"> </w:t>
      </w:r>
      <w:r w:rsidR="00E34740">
        <w:rPr>
          <w:color w:val="000000" w:themeColor="text1"/>
          <w:sz w:val="24"/>
          <w:szCs w:val="24"/>
        </w:rPr>
        <w:t>Constituirão</w:t>
      </w:r>
      <w:r w:rsidR="00E34740" w:rsidRPr="00C87519">
        <w:rPr>
          <w:color w:val="000000" w:themeColor="text1"/>
          <w:sz w:val="24"/>
          <w:szCs w:val="24"/>
        </w:rPr>
        <w:t xml:space="preserve"> </w:t>
      </w:r>
      <w:r w:rsidR="00C85946" w:rsidRPr="00C87519">
        <w:rPr>
          <w:color w:val="000000" w:themeColor="text1"/>
          <w:sz w:val="24"/>
          <w:szCs w:val="24"/>
        </w:rPr>
        <w:t xml:space="preserve">critérios de intervenção nos imóveis classificados </w:t>
      </w:r>
      <w:r w:rsidR="00F3606C" w:rsidRPr="00C87519">
        <w:rPr>
          <w:color w:val="000000" w:themeColor="text1"/>
          <w:sz w:val="24"/>
          <w:szCs w:val="24"/>
        </w:rPr>
        <w:t>como NP1</w:t>
      </w:r>
      <w:r w:rsidR="00C85946" w:rsidRPr="00C87519">
        <w:rPr>
          <w:color w:val="000000" w:themeColor="text1"/>
          <w:sz w:val="24"/>
          <w:szCs w:val="24"/>
        </w:rPr>
        <w:t>:</w:t>
      </w:r>
    </w:p>
    <w:p w14:paraId="75D3C931" w14:textId="191D445A" w:rsidR="00C85946" w:rsidRPr="00C87519" w:rsidRDefault="003B6E40" w:rsidP="00A67FF0">
      <w:pPr>
        <w:pStyle w:val="PargrafodaLista"/>
        <w:spacing w:before="120" w:after="120" w:line="240" w:lineRule="auto"/>
        <w:ind w:left="360" w:firstLine="348"/>
        <w:jc w:val="both"/>
        <w:rPr>
          <w:color w:val="000000" w:themeColor="text1"/>
          <w:sz w:val="24"/>
          <w:szCs w:val="24"/>
        </w:rPr>
      </w:pPr>
      <w:r>
        <w:rPr>
          <w:color w:val="000000" w:themeColor="text1"/>
          <w:sz w:val="24"/>
          <w:szCs w:val="24"/>
        </w:rPr>
        <w:t>I - q</w:t>
      </w:r>
      <w:r w:rsidRPr="00C87519">
        <w:rPr>
          <w:color w:val="000000" w:themeColor="text1"/>
          <w:sz w:val="24"/>
          <w:szCs w:val="24"/>
        </w:rPr>
        <w:t xml:space="preserve">uanto </w:t>
      </w:r>
      <w:r w:rsidR="004B0BFC" w:rsidRPr="00C87519">
        <w:rPr>
          <w:color w:val="000000" w:themeColor="text1"/>
          <w:sz w:val="24"/>
          <w:szCs w:val="24"/>
        </w:rPr>
        <w:t xml:space="preserve">à </w:t>
      </w:r>
      <w:r w:rsidR="00757788" w:rsidRPr="00C87519">
        <w:rPr>
          <w:color w:val="000000" w:themeColor="text1"/>
          <w:sz w:val="24"/>
          <w:szCs w:val="24"/>
        </w:rPr>
        <w:t>configuração e posição no lote</w:t>
      </w:r>
      <w:r w:rsidR="004B0BFC" w:rsidRPr="00C87519">
        <w:rPr>
          <w:color w:val="000000" w:themeColor="text1"/>
          <w:sz w:val="24"/>
          <w:szCs w:val="24"/>
        </w:rPr>
        <w:t xml:space="preserve">: </w:t>
      </w:r>
    </w:p>
    <w:p w14:paraId="0245C32E" w14:textId="698E537E" w:rsidR="00B53F3F" w:rsidRPr="00C87519" w:rsidRDefault="008C23F1" w:rsidP="00A67FF0">
      <w:pPr>
        <w:spacing w:before="120" w:after="120" w:line="240" w:lineRule="auto"/>
        <w:ind w:firstLine="708"/>
        <w:jc w:val="both"/>
        <w:rPr>
          <w:color w:val="000000" w:themeColor="text1"/>
          <w:sz w:val="24"/>
          <w:szCs w:val="24"/>
        </w:rPr>
      </w:pPr>
      <w:r>
        <w:rPr>
          <w:color w:val="000000" w:themeColor="text1"/>
          <w:sz w:val="24"/>
          <w:szCs w:val="24"/>
        </w:rPr>
        <w:t>a) o</w:t>
      </w:r>
      <w:r w:rsidR="005E5EBD" w:rsidRPr="00C87519">
        <w:rPr>
          <w:color w:val="000000" w:themeColor="text1"/>
          <w:sz w:val="24"/>
          <w:szCs w:val="24"/>
        </w:rPr>
        <w:t xml:space="preserve"> edifício principal deve</w:t>
      </w:r>
      <w:r>
        <w:rPr>
          <w:color w:val="000000" w:themeColor="text1"/>
          <w:sz w:val="24"/>
          <w:szCs w:val="24"/>
        </w:rPr>
        <w:t>rá</w:t>
      </w:r>
      <w:r w:rsidR="00C85946" w:rsidRPr="00C87519">
        <w:rPr>
          <w:color w:val="000000" w:themeColor="text1"/>
          <w:sz w:val="24"/>
          <w:szCs w:val="24"/>
        </w:rPr>
        <w:t xml:space="preserve"> manter a mesma implantação no </w:t>
      </w:r>
      <w:r w:rsidR="00CF1CF2" w:rsidRPr="00C87519">
        <w:rPr>
          <w:color w:val="000000" w:themeColor="text1"/>
          <w:sz w:val="24"/>
          <w:szCs w:val="24"/>
        </w:rPr>
        <w:t xml:space="preserve">lote do </w:t>
      </w:r>
      <w:r w:rsidR="00C85946" w:rsidRPr="00C87519">
        <w:rPr>
          <w:color w:val="000000" w:themeColor="text1"/>
          <w:sz w:val="24"/>
          <w:szCs w:val="24"/>
        </w:rPr>
        <w:t xml:space="preserve">tecido urbano </w:t>
      </w:r>
      <w:r w:rsidR="004B0BFC" w:rsidRPr="00C87519">
        <w:rPr>
          <w:color w:val="000000" w:themeColor="text1"/>
          <w:sz w:val="24"/>
          <w:szCs w:val="24"/>
        </w:rPr>
        <w:t>de origem</w:t>
      </w:r>
      <w:r w:rsidR="00B53F3F" w:rsidRPr="00C87519">
        <w:rPr>
          <w:color w:val="000000" w:themeColor="text1"/>
          <w:sz w:val="24"/>
          <w:szCs w:val="24"/>
        </w:rPr>
        <w:t xml:space="preserve">, incluindo </w:t>
      </w:r>
      <w:r w:rsidR="00C85946" w:rsidRPr="00C87519">
        <w:rPr>
          <w:color w:val="000000" w:themeColor="text1"/>
          <w:sz w:val="24"/>
          <w:szCs w:val="24"/>
        </w:rPr>
        <w:t>recuos e afastamentos</w:t>
      </w:r>
      <w:r>
        <w:rPr>
          <w:color w:val="000000" w:themeColor="text1"/>
          <w:sz w:val="24"/>
          <w:szCs w:val="24"/>
        </w:rPr>
        <w:t>;</w:t>
      </w:r>
    </w:p>
    <w:p w14:paraId="58DA5463" w14:textId="00B1ADF3" w:rsidR="00C85946" w:rsidRPr="00C87519" w:rsidRDefault="00CF316C" w:rsidP="00A67FF0">
      <w:pPr>
        <w:spacing w:before="120" w:after="120" w:line="240" w:lineRule="auto"/>
        <w:ind w:firstLine="708"/>
        <w:jc w:val="both"/>
        <w:rPr>
          <w:color w:val="000000" w:themeColor="text1"/>
          <w:sz w:val="24"/>
          <w:szCs w:val="24"/>
        </w:rPr>
      </w:pPr>
      <w:r>
        <w:rPr>
          <w:color w:val="000000" w:themeColor="text1"/>
          <w:sz w:val="24"/>
          <w:szCs w:val="24"/>
        </w:rPr>
        <w:t xml:space="preserve">b) </w:t>
      </w:r>
      <w:r w:rsidR="008C23F1" w:rsidRPr="00C87519">
        <w:rPr>
          <w:color w:val="000000" w:themeColor="text1"/>
          <w:sz w:val="24"/>
          <w:szCs w:val="24"/>
        </w:rPr>
        <w:t xml:space="preserve">as </w:t>
      </w:r>
      <w:r w:rsidR="005E5EBD" w:rsidRPr="00C87519">
        <w:rPr>
          <w:color w:val="000000" w:themeColor="text1"/>
          <w:sz w:val="24"/>
          <w:szCs w:val="24"/>
        </w:rPr>
        <w:t xml:space="preserve">ampliações horizontais </w:t>
      </w:r>
      <w:r w:rsidR="008C23F1" w:rsidRPr="00C87519">
        <w:rPr>
          <w:color w:val="000000" w:themeColor="text1"/>
          <w:sz w:val="24"/>
          <w:szCs w:val="24"/>
        </w:rPr>
        <w:t xml:space="preserve">deverão </w:t>
      </w:r>
      <w:r w:rsidR="005E5EBD" w:rsidRPr="00C87519">
        <w:rPr>
          <w:color w:val="000000" w:themeColor="text1"/>
          <w:sz w:val="24"/>
          <w:szCs w:val="24"/>
        </w:rPr>
        <w:t xml:space="preserve">se </w:t>
      </w:r>
      <w:r w:rsidR="00C85946" w:rsidRPr="00C87519">
        <w:rPr>
          <w:color w:val="000000" w:themeColor="text1"/>
          <w:sz w:val="24"/>
          <w:szCs w:val="24"/>
        </w:rPr>
        <w:t>destacar do edifício principal sem interferir na sua configuração morfológica</w:t>
      </w:r>
      <w:r w:rsidR="008C23F1" w:rsidRPr="00C87519">
        <w:rPr>
          <w:color w:val="000000" w:themeColor="text1"/>
          <w:sz w:val="24"/>
          <w:szCs w:val="24"/>
        </w:rPr>
        <w:t xml:space="preserve">; </w:t>
      </w:r>
      <w:r>
        <w:rPr>
          <w:color w:val="000000" w:themeColor="text1"/>
          <w:sz w:val="24"/>
          <w:szCs w:val="24"/>
        </w:rPr>
        <w:t>e</w:t>
      </w:r>
    </w:p>
    <w:p w14:paraId="4AE42FE8" w14:textId="3AC2FE1B" w:rsidR="00C85946" w:rsidRPr="00C87519" w:rsidRDefault="00CF316C" w:rsidP="00A67FF0">
      <w:pPr>
        <w:spacing w:before="120" w:after="120" w:line="240" w:lineRule="auto"/>
        <w:ind w:firstLine="708"/>
        <w:jc w:val="both"/>
        <w:rPr>
          <w:color w:val="000000" w:themeColor="text1"/>
          <w:sz w:val="24"/>
          <w:szCs w:val="24"/>
        </w:rPr>
      </w:pPr>
      <w:r>
        <w:rPr>
          <w:color w:val="000000" w:themeColor="text1"/>
          <w:sz w:val="24"/>
          <w:szCs w:val="24"/>
        </w:rPr>
        <w:t xml:space="preserve">c) </w:t>
      </w:r>
      <w:r w:rsidR="008C23F1" w:rsidRPr="00C87519">
        <w:rPr>
          <w:color w:val="000000" w:themeColor="text1"/>
          <w:sz w:val="24"/>
          <w:szCs w:val="24"/>
        </w:rPr>
        <w:t xml:space="preserve">não </w:t>
      </w:r>
      <w:r w:rsidR="00395E3F">
        <w:rPr>
          <w:color w:val="000000" w:themeColor="text1"/>
          <w:sz w:val="24"/>
          <w:szCs w:val="24"/>
        </w:rPr>
        <w:t>serão</w:t>
      </w:r>
      <w:r w:rsidR="00395E3F" w:rsidRPr="00C87519">
        <w:rPr>
          <w:color w:val="000000" w:themeColor="text1"/>
          <w:sz w:val="24"/>
          <w:szCs w:val="24"/>
        </w:rPr>
        <w:t xml:space="preserve"> </w:t>
      </w:r>
      <w:r w:rsidR="005E5EBD" w:rsidRPr="00C87519">
        <w:rPr>
          <w:color w:val="000000" w:themeColor="text1"/>
          <w:sz w:val="24"/>
          <w:szCs w:val="24"/>
        </w:rPr>
        <w:t>permitidas</w:t>
      </w:r>
      <w:r w:rsidR="00C85946" w:rsidRPr="00C87519">
        <w:rPr>
          <w:color w:val="000000" w:themeColor="text1"/>
          <w:sz w:val="24"/>
          <w:szCs w:val="24"/>
        </w:rPr>
        <w:t xml:space="preserve"> vedações </w:t>
      </w:r>
      <w:r w:rsidR="00B53F3F" w:rsidRPr="00C87519">
        <w:rPr>
          <w:color w:val="000000" w:themeColor="text1"/>
          <w:sz w:val="24"/>
          <w:szCs w:val="24"/>
        </w:rPr>
        <w:t xml:space="preserve">de lote </w:t>
      </w:r>
      <w:r w:rsidR="00C85946" w:rsidRPr="00C87519">
        <w:rPr>
          <w:color w:val="000000" w:themeColor="text1"/>
          <w:sz w:val="24"/>
          <w:szCs w:val="24"/>
        </w:rPr>
        <w:t>que impeçam a relação visual com os logradouros</w:t>
      </w:r>
      <w:r w:rsidR="00B53F3F" w:rsidRPr="00C87519">
        <w:rPr>
          <w:color w:val="000000" w:themeColor="text1"/>
          <w:sz w:val="24"/>
          <w:szCs w:val="24"/>
        </w:rPr>
        <w:t xml:space="preserve"> </w:t>
      </w:r>
      <w:proofErr w:type="spellStart"/>
      <w:r w:rsidR="00B53F3F" w:rsidRPr="00C87519">
        <w:rPr>
          <w:color w:val="000000" w:themeColor="text1"/>
          <w:sz w:val="24"/>
          <w:szCs w:val="24"/>
        </w:rPr>
        <w:t>lindeiros</w:t>
      </w:r>
      <w:proofErr w:type="spellEnd"/>
      <w:r w:rsidR="00C85946" w:rsidRPr="00C87519">
        <w:rPr>
          <w:color w:val="000000" w:themeColor="text1"/>
          <w:sz w:val="24"/>
          <w:szCs w:val="24"/>
        </w:rPr>
        <w:t>, devendo ser conservadas as vedações originais, ou, na sua ausência, introduzidas novas com lógica compositiva</w:t>
      </w:r>
      <w:r w:rsidR="00AA053C">
        <w:rPr>
          <w:color w:val="000000" w:themeColor="text1"/>
          <w:sz w:val="24"/>
          <w:szCs w:val="24"/>
        </w:rPr>
        <w:t xml:space="preserve"> similar</w:t>
      </w:r>
      <w:r w:rsidR="008C23F1" w:rsidRPr="00C87519">
        <w:rPr>
          <w:color w:val="000000" w:themeColor="text1"/>
          <w:sz w:val="24"/>
          <w:szCs w:val="24"/>
        </w:rPr>
        <w:t>;</w:t>
      </w:r>
      <w:r w:rsidR="007C10EA">
        <w:rPr>
          <w:color w:val="000000" w:themeColor="text1"/>
          <w:sz w:val="24"/>
          <w:szCs w:val="24"/>
        </w:rPr>
        <w:t xml:space="preserve"> e</w:t>
      </w:r>
    </w:p>
    <w:p w14:paraId="2F0EBE3C" w14:textId="0F31EA13" w:rsidR="00C85946" w:rsidRPr="0083775E" w:rsidRDefault="00CF316C" w:rsidP="00A67FF0">
      <w:pPr>
        <w:spacing w:before="120" w:after="120" w:line="240" w:lineRule="auto"/>
        <w:ind w:firstLine="708"/>
        <w:jc w:val="both"/>
        <w:rPr>
          <w:color w:val="000000" w:themeColor="text1"/>
          <w:sz w:val="24"/>
          <w:szCs w:val="24"/>
        </w:rPr>
      </w:pPr>
      <w:r>
        <w:rPr>
          <w:color w:val="000000" w:themeColor="text1"/>
          <w:sz w:val="24"/>
          <w:szCs w:val="24"/>
        </w:rPr>
        <w:t xml:space="preserve">II - </w:t>
      </w:r>
      <w:r w:rsidR="008C23F1" w:rsidRPr="0083775E">
        <w:rPr>
          <w:color w:val="000000" w:themeColor="text1"/>
          <w:sz w:val="24"/>
          <w:szCs w:val="24"/>
        </w:rPr>
        <w:t xml:space="preserve">quanto </w:t>
      </w:r>
      <w:r w:rsidR="004B0BFC" w:rsidRPr="0083775E">
        <w:rPr>
          <w:color w:val="000000" w:themeColor="text1"/>
          <w:sz w:val="24"/>
          <w:szCs w:val="24"/>
        </w:rPr>
        <w:t>à</w:t>
      </w:r>
      <w:r w:rsidR="00C85946" w:rsidRPr="0083775E">
        <w:rPr>
          <w:color w:val="000000" w:themeColor="text1"/>
          <w:sz w:val="24"/>
          <w:szCs w:val="24"/>
        </w:rPr>
        <w:t xml:space="preserve">s características </w:t>
      </w:r>
      <w:r w:rsidR="000B2F3E" w:rsidRPr="0083775E">
        <w:rPr>
          <w:color w:val="000000" w:themeColor="text1"/>
          <w:sz w:val="24"/>
          <w:szCs w:val="24"/>
        </w:rPr>
        <w:t xml:space="preserve">compositivas </w:t>
      </w:r>
      <w:r w:rsidR="00C85946" w:rsidRPr="0083775E">
        <w:rPr>
          <w:color w:val="000000" w:themeColor="text1"/>
          <w:sz w:val="24"/>
          <w:szCs w:val="24"/>
        </w:rPr>
        <w:t>e estilísticas do imóvel</w:t>
      </w:r>
      <w:r w:rsidR="00894071" w:rsidRPr="0083775E">
        <w:rPr>
          <w:color w:val="000000" w:themeColor="text1"/>
          <w:sz w:val="24"/>
          <w:szCs w:val="24"/>
        </w:rPr>
        <w:t xml:space="preserve">, </w:t>
      </w:r>
      <w:r w:rsidR="00BE1864" w:rsidRPr="0083775E">
        <w:rPr>
          <w:color w:val="000000" w:themeColor="text1"/>
          <w:sz w:val="24"/>
          <w:szCs w:val="24"/>
        </w:rPr>
        <w:t>deve</w:t>
      </w:r>
      <w:r w:rsidR="00BE1864">
        <w:rPr>
          <w:color w:val="000000" w:themeColor="text1"/>
          <w:sz w:val="24"/>
          <w:szCs w:val="24"/>
        </w:rPr>
        <w:t>rão</w:t>
      </w:r>
      <w:r w:rsidR="00BE1864" w:rsidRPr="0083775E">
        <w:rPr>
          <w:color w:val="000000" w:themeColor="text1"/>
          <w:sz w:val="24"/>
          <w:szCs w:val="24"/>
        </w:rPr>
        <w:t xml:space="preserve"> </w:t>
      </w:r>
      <w:r w:rsidR="00894071" w:rsidRPr="0083775E">
        <w:rPr>
          <w:color w:val="000000" w:themeColor="text1"/>
          <w:sz w:val="24"/>
          <w:szCs w:val="24"/>
        </w:rPr>
        <w:t xml:space="preserve">ser </w:t>
      </w:r>
      <w:r w:rsidR="006C4E92" w:rsidRPr="006C4E92">
        <w:rPr>
          <w:color w:val="000000" w:themeColor="text1"/>
          <w:sz w:val="24"/>
          <w:szCs w:val="24"/>
        </w:rPr>
        <w:t>preservados volumetria</w:t>
      </w:r>
      <w:r w:rsidR="00A261F9" w:rsidRPr="0083775E">
        <w:rPr>
          <w:color w:val="000000" w:themeColor="text1"/>
          <w:sz w:val="24"/>
          <w:szCs w:val="24"/>
        </w:rPr>
        <w:t>, fachadas</w:t>
      </w:r>
      <w:r w:rsidR="00C212C1" w:rsidRPr="0083775E">
        <w:rPr>
          <w:color w:val="000000" w:themeColor="text1"/>
          <w:sz w:val="24"/>
          <w:szCs w:val="24"/>
        </w:rPr>
        <w:t>, ornamentos</w:t>
      </w:r>
      <w:r w:rsidR="00A261F9" w:rsidRPr="0083775E">
        <w:rPr>
          <w:color w:val="000000" w:themeColor="text1"/>
          <w:sz w:val="24"/>
          <w:szCs w:val="24"/>
        </w:rPr>
        <w:t xml:space="preserve">, esquadrias, coberturas, </w:t>
      </w:r>
      <w:del w:id="188" w:author="Microsoft Office User" w:date="2021-12-07T10:52:00Z">
        <w:r w:rsidR="00A261F9" w:rsidRPr="0083775E" w:rsidDel="00646C42">
          <w:rPr>
            <w:color w:val="000000" w:themeColor="text1"/>
            <w:sz w:val="24"/>
            <w:szCs w:val="24"/>
          </w:rPr>
          <w:delText xml:space="preserve">espaços internos, elementos </w:delText>
        </w:r>
        <w:r w:rsidR="00A261F9" w:rsidRPr="00917E1E" w:rsidDel="00646C42">
          <w:rPr>
            <w:color w:val="000000" w:themeColor="text1"/>
            <w:sz w:val="24"/>
            <w:szCs w:val="24"/>
          </w:rPr>
          <w:delText>integrados</w:delText>
        </w:r>
      </w:del>
      <w:ins w:id="189" w:author="Microsoft Office User" w:date="2021-12-07T10:52:00Z">
        <w:r w:rsidR="00646C42">
          <w:rPr>
            <w:color w:val="000000" w:themeColor="text1"/>
            <w:sz w:val="24"/>
            <w:szCs w:val="24"/>
          </w:rPr>
          <w:t>materiais</w:t>
        </w:r>
      </w:ins>
      <w:r w:rsidR="00A261F9" w:rsidRPr="0083775E">
        <w:rPr>
          <w:color w:val="000000" w:themeColor="text1"/>
          <w:sz w:val="24"/>
          <w:szCs w:val="24"/>
        </w:rPr>
        <w:t xml:space="preserve"> e sistemas construtivos</w:t>
      </w:r>
      <w:r w:rsidR="00894071" w:rsidRPr="0083775E">
        <w:rPr>
          <w:color w:val="000000" w:themeColor="text1"/>
          <w:sz w:val="24"/>
          <w:szCs w:val="24"/>
        </w:rPr>
        <w:t xml:space="preserve">, com base no modelo </w:t>
      </w:r>
      <w:r w:rsidR="004B419B" w:rsidRPr="0083775E">
        <w:rPr>
          <w:color w:val="000000" w:themeColor="text1"/>
          <w:sz w:val="24"/>
          <w:szCs w:val="24"/>
        </w:rPr>
        <w:t>tipológico</w:t>
      </w:r>
      <w:r w:rsidR="00894071" w:rsidRPr="0083775E">
        <w:rPr>
          <w:color w:val="000000" w:themeColor="text1"/>
          <w:sz w:val="24"/>
          <w:szCs w:val="24"/>
        </w:rPr>
        <w:t xml:space="preserve"> e estilístico original e considerando as adaptações e transformações ocorridas que participam na compreensão e qualificação do conjunto urbano protegido</w:t>
      </w:r>
      <w:r w:rsidR="006C4E92">
        <w:rPr>
          <w:color w:val="000000" w:themeColor="text1"/>
          <w:sz w:val="24"/>
          <w:szCs w:val="24"/>
        </w:rPr>
        <w:t>, sendo que:</w:t>
      </w:r>
    </w:p>
    <w:p w14:paraId="63A4CD4D" w14:textId="12F0D31C" w:rsidR="00C85946" w:rsidRPr="0083775E" w:rsidRDefault="006C4E92" w:rsidP="00A67FF0">
      <w:pPr>
        <w:spacing w:before="120" w:after="120" w:line="240" w:lineRule="auto"/>
        <w:ind w:firstLine="708"/>
        <w:jc w:val="both"/>
        <w:rPr>
          <w:color w:val="000000" w:themeColor="text1"/>
          <w:sz w:val="24"/>
          <w:szCs w:val="24"/>
        </w:rPr>
      </w:pPr>
      <w:r>
        <w:rPr>
          <w:color w:val="000000" w:themeColor="text1"/>
          <w:sz w:val="24"/>
          <w:szCs w:val="24"/>
        </w:rPr>
        <w:t>a) p</w:t>
      </w:r>
      <w:r w:rsidR="005E5EBD" w:rsidRPr="0083775E">
        <w:rPr>
          <w:color w:val="000000" w:themeColor="text1"/>
          <w:sz w:val="24"/>
          <w:szCs w:val="24"/>
        </w:rPr>
        <w:t>ode</w:t>
      </w:r>
      <w:r>
        <w:rPr>
          <w:color w:val="000000" w:themeColor="text1"/>
          <w:sz w:val="24"/>
          <w:szCs w:val="24"/>
        </w:rPr>
        <w:t>rão</w:t>
      </w:r>
      <w:r w:rsidR="00C85946" w:rsidRPr="0083775E">
        <w:rPr>
          <w:color w:val="000000" w:themeColor="text1"/>
          <w:sz w:val="24"/>
          <w:szCs w:val="24"/>
        </w:rPr>
        <w:t xml:space="preserve"> ser suprimidos elementos pontuais </w:t>
      </w:r>
      <w:r w:rsidR="00A261F9" w:rsidRPr="0083775E">
        <w:rPr>
          <w:color w:val="000000" w:themeColor="text1"/>
          <w:sz w:val="24"/>
          <w:szCs w:val="24"/>
        </w:rPr>
        <w:t xml:space="preserve">construídos no lote </w:t>
      </w:r>
      <w:r w:rsidR="00C85946" w:rsidRPr="0083775E">
        <w:rPr>
          <w:color w:val="000000" w:themeColor="text1"/>
          <w:sz w:val="24"/>
          <w:szCs w:val="24"/>
        </w:rPr>
        <w:t>que, comprovadamente, não decorr</w:t>
      </w:r>
      <w:r w:rsidR="00B51797" w:rsidRPr="0083775E">
        <w:rPr>
          <w:color w:val="000000" w:themeColor="text1"/>
          <w:sz w:val="24"/>
          <w:szCs w:val="24"/>
        </w:rPr>
        <w:t>a</w:t>
      </w:r>
      <w:r w:rsidR="00C85946" w:rsidRPr="0083775E">
        <w:rPr>
          <w:color w:val="000000" w:themeColor="text1"/>
          <w:sz w:val="24"/>
          <w:szCs w:val="24"/>
        </w:rPr>
        <w:t>m da composição original e interf</w:t>
      </w:r>
      <w:r w:rsidR="00B51797" w:rsidRPr="0083775E">
        <w:rPr>
          <w:color w:val="000000" w:themeColor="text1"/>
          <w:sz w:val="24"/>
          <w:szCs w:val="24"/>
        </w:rPr>
        <w:t>i</w:t>
      </w:r>
      <w:r w:rsidR="00943294" w:rsidRPr="0083775E">
        <w:rPr>
          <w:color w:val="000000" w:themeColor="text1"/>
          <w:sz w:val="24"/>
          <w:szCs w:val="24"/>
        </w:rPr>
        <w:t>r</w:t>
      </w:r>
      <w:r w:rsidR="00B51797" w:rsidRPr="0083775E">
        <w:rPr>
          <w:color w:val="000000" w:themeColor="text1"/>
          <w:sz w:val="24"/>
          <w:szCs w:val="24"/>
        </w:rPr>
        <w:t>a</w:t>
      </w:r>
      <w:r w:rsidR="00C85946" w:rsidRPr="0083775E">
        <w:rPr>
          <w:color w:val="000000" w:themeColor="text1"/>
          <w:sz w:val="24"/>
          <w:szCs w:val="24"/>
        </w:rPr>
        <w:t>m</w:t>
      </w:r>
      <w:r w:rsidR="00943294" w:rsidRPr="0083775E">
        <w:rPr>
          <w:color w:val="000000" w:themeColor="text1"/>
          <w:sz w:val="24"/>
          <w:szCs w:val="24"/>
        </w:rPr>
        <w:t xml:space="preserve"> na</w:t>
      </w:r>
      <w:r w:rsidR="00C85946" w:rsidRPr="0083775E">
        <w:rPr>
          <w:color w:val="000000" w:themeColor="text1"/>
          <w:sz w:val="24"/>
          <w:szCs w:val="24"/>
        </w:rPr>
        <w:t xml:space="preserve"> percepção e compreensão das características compositivas e estilísticas do imóvel</w:t>
      </w:r>
      <w:r w:rsidR="007C10EA">
        <w:rPr>
          <w:color w:val="000000" w:themeColor="text1"/>
          <w:sz w:val="24"/>
          <w:szCs w:val="24"/>
        </w:rPr>
        <w:t>;</w:t>
      </w:r>
    </w:p>
    <w:p w14:paraId="2E9B5799" w14:textId="2AF5E1AE" w:rsidR="00A261F9" w:rsidRPr="0083775E" w:rsidDel="00646C42" w:rsidRDefault="007C10EA" w:rsidP="00A67FF0">
      <w:pPr>
        <w:spacing w:before="120" w:after="120" w:line="240" w:lineRule="auto"/>
        <w:ind w:firstLine="708"/>
        <w:jc w:val="both"/>
        <w:rPr>
          <w:del w:id="190" w:author="Microsoft Office User" w:date="2021-12-07T10:53:00Z"/>
          <w:color w:val="000000" w:themeColor="text1"/>
          <w:sz w:val="24"/>
          <w:szCs w:val="24"/>
        </w:rPr>
      </w:pPr>
      <w:del w:id="191" w:author="Microsoft Office User" w:date="2021-12-07T10:53:00Z">
        <w:r w:rsidDel="00646C42">
          <w:rPr>
            <w:color w:val="000000" w:themeColor="text1"/>
            <w:sz w:val="24"/>
            <w:szCs w:val="24"/>
          </w:rPr>
          <w:delText>b) será</w:delText>
        </w:r>
        <w:r w:rsidRPr="0083775E" w:rsidDel="00646C42">
          <w:rPr>
            <w:color w:val="000000" w:themeColor="text1"/>
            <w:sz w:val="24"/>
            <w:szCs w:val="24"/>
          </w:rPr>
          <w:delText xml:space="preserve"> </w:delText>
        </w:r>
        <w:r w:rsidR="005E5EBD" w:rsidRPr="0083775E" w:rsidDel="00646C42">
          <w:rPr>
            <w:color w:val="000000" w:themeColor="text1"/>
            <w:sz w:val="24"/>
            <w:szCs w:val="24"/>
          </w:rPr>
          <w:delText>permit</w:delText>
        </w:r>
        <w:r w:rsidR="00C85946" w:rsidRPr="0083775E" w:rsidDel="00646C42">
          <w:rPr>
            <w:color w:val="000000" w:themeColor="text1"/>
            <w:sz w:val="24"/>
            <w:szCs w:val="24"/>
          </w:rPr>
          <w:delText>ida abertura pontual de novos vãos</w:delText>
        </w:r>
        <w:r w:rsidR="00A261F9" w:rsidRPr="0083775E" w:rsidDel="00646C42">
          <w:rPr>
            <w:color w:val="000000" w:themeColor="text1"/>
            <w:sz w:val="24"/>
            <w:szCs w:val="24"/>
          </w:rPr>
          <w:delText xml:space="preserve"> nas fachadas </w:delText>
        </w:r>
        <w:r w:rsidR="00C85946" w:rsidRPr="0083775E" w:rsidDel="00646C42">
          <w:rPr>
            <w:color w:val="000000" w:themeColor="text1"/>
            <w:sz w:val="24"/>
            <w:szCs w:val="24"/>
          </w:rPr>
          <w:delText xml:space="preserve">no caso de imposições legais relativas à salubridade, acessibilidade e segurança, devendo estes </w:delText>
        </w:r>
        <w:r w:rsidR="00B51797" w:rsidRPr="0083775E" w:rsidDel="00646C42">
          <w:rPr>
            <w:color w:val="000000" w:themeColor="text1"/>
            <w:sz w:val="24"/>
            <w:szCs w:val="24"/>
          </w:rPr>
          <w:delText xml:space="preserve">se </w:delText>
        </w:r>
        <w:r w:rsidR="00C85946" w:rsidRPr="0083775E" w:rsidDel="00646C42">
          <w:rPr>
            <w:color w:val="000000" w:themeColor="text1"/>
            <w:sz w:val="24"/>
            <w:szCs w:val="24"/>
          </w:rPr>
          <w:delText xml:space="preserve">inserir na lógica compositiva do edifício e ser localizados nas faces ou trechos menos </w:delText>
        </w:r>
        <w:r w:rsidR="00894071" w:rsidRPr="0083775E" w:rsidDel="00646C42">
          <w:rPr>
            <w:color w:val="000000" w:themeColor="text1"/>
            <w:sz w:val="24"/>
            <w:szCs w:val="24"/>
          </w:rPr>
          <w:delText>visíveis</w:delText>
        </w:r>
        <w:r w:rsidR="00C85946" w:rsidRPr="0083775E" w:rsidDel="00646C42">
          <w:rPr>
            <w:color w:val="000000" w:themeColor="text1"/>
            <w:sz w:val="24"/>
            <w:szCs w:val="24"/>
          </w:rPr>
          <w:delText xml:space="preserve"> a partir dos logradouros</w:delText>
        </w:r>
        <w:r w:rsidDel="00646C42">
          <w:rPr>
            <w:color w:val="000000" w:themeColor="text1"/>
            <w:sz w:val="24"/>
            <w:szCs w:val="24"/>
          </w:rPr>
          <w:delText>;</w:delText>
        </w:r>
      </w:del>
    </w:p>
    <w:p w14:paraId="5134CEB9" w14:textId="455A6C34" w:rsidR="00A261F9" w:rsidRPr="0083775E" w:rsidRDefault="00646C42" w:rsidP="00A67FF0">
      <w:pPr>
        <w:spacing w:before="120" w:after="120" w:line="240" w:lineRule="auto"/>
        <w:ind w:firstLine="708"/>
        <w:jc w:val="both"/>
        <w:rPr>
          <w:color w:val="000000" w:themeColor="text1"/>
          <w:sz w:val="24"/>
          <w:szCs w:val="24"/>
        </w:rPr>
      </w:pPr>
      <w:ins w:id="192" w:author="Microsoft Office User" w:date="2021-12-07T10:53:00Z">
        <w:r>
          <w:rPr>
            <w:color w:val="000000" w:themeColor="text1"/>
            <w:sz w:val="24"/>
            <w:szCs w:val="24"/>
          </w:rPr>
          <w:t>b</w:t>
        </w:r>
      </w:ins>
      <w:del w:id="193" w:author="Microsoft Office User" w:date="2021-12-07T10:53:00Z">
        <w:r w:rsidR="007C10EA" w:rsidDel="00646C42">
          <w:rPr>
            <w:color w:val="000000" w:themeColor="text1"/>
            <w:sz w:val="24"/>
            <w:szCs w:val="24"/>
          </w:rPr>
          <w:delText>c</w:delText>
        </w:r>
      </w:del>
      <w:r w:rsidR="007C10EA">
        <w:rPr>
          <w:color w:val="000000" w:themeColor="text1"/>
          <w:sz w:val="24"/>
          <w:szCs w:val="24"/>
        </w:rPr>
        <w:t>) a</w:t>
      </w:r>
      <w:r w:rsidR="007C10EA" w:rsidRPr="0083775E">
        <w:rPr>
          <w:color w:val="000000" w:themeColor="text1"/>
          <w:sz w:val="24"/>
          <w:szCs w:val="24"/>
        </w:rPr>
        <w:t xml:space="preserve"> </w:t>
      </w:r>
      <w:r w:rsidR="00C85946" w:rsidRPr="0083775E">
        <w:rPr>
          <w:color w:val="000000" w:themeColor="text1"/>
          <w:sz w:val="24"/>
          <w:szCs w:val="24"/>
        </w:rPr>
        <w:t xml:space="preserve">recomposição </w:t>
      </w:r>
      <w:r w:rsidR="00A261F9" w:rsidRPr="0083775E">
        <w:rPr>
          <w:color w:val="000000" w:themeColor="text1"/>
          <w:sz w:val="24"/>
          <w:szCs w:val="24"/>
        </w:rPr>
        <w:t xml:space="preserve">das fachadas </w:t>
      </w:r>
      <w:r w:rsidR="007C10EA">
        <w:rPr>
          <w:color w:val="000000" w:themeColor="text1"/>
          <w:sz w:val="24"/>
          <w:szCs w:val="24"/>
        </w:rPr>
        <w:t>será</w:t>
      </w:r>
      <w:r w:rsidR="007C10EA" w:rsidRPr="0083775E">
        <w:rPr>
          <w:color w:val="000000" w:themeColor="text1"/>
          <w:sz w:val="24"/>
          <w:szCs w:val="24"/>
        </w:rPr>
        <w:t xml:space="preserve"> </w:t>
      </w:r>
      <w:r w:rsidR="005E5EBD" w:rsidRPr="0083775E">
        <w:rPr>
          <w:color w:val="000000" w:themeColor="text1"/>
          <w:sz w:val="24"/>
          <w:szCs w:val="24"/>
        </w:rPr>
        <w:t>permitida</w:t>
      </w:r>
      <w:r w:rsidR="00C85946" w:rsidRPr="0083775E">
        <w:rPr>
          <w:color w:val="000000" w:themeColor="text1"/>
          <w:sz w:val="24"/>
          <w:szCs w:val="24"/>
        </w:rPr>
        <w:t xml:space="preserve"> de forma localizada, e devidamente justificada, quando se trat</w:t>
      </w:r>
      <w:r w:rsidR="00B51797" w:rsidRPr="0083775E">
        <w:rPr>
          <w:color w:val="000000" w:themeColor="text1"/>
          <w:sz w:val="24"/>
          <w:szCs w:val="24"/>
        </w:rPr>
        <w:t>ar</w:t>
      </w:r>
      <w:r w:rsidR="00C85946" w:rsidRPr="0083775E">
        <w:rPr>
          <w:color w:val="000000" w:themeColor="text1"/>
          <w:sz w:val="24"/>
          <w:szCs w:val="24"/>
        </w:rPr>
        <w:t xml:space="preserve"> de reversão de pequenas ações que, acidentalmente ou de forma inadequada, desvirtuaram a configuração original</w:t>
      </w:r>
      <w:r w:rsidR="007C10EA">
        <w:rPr>
          <w:color w:val="000000" w:themeColor="text1"/>
          <w:sz w:val="24"/>
          <w:szCs w:val="24"/>
        </w:rPr>
        <w:t>;</w:t>
      </w:r>
    </w:p>
    <w:p w14:paraId="4D78576F" w14:textId="5782B8A4" w:rsidR="00A261F9" w:rsidRPr="0083775E" w:rsidRDefault="00646C42" w:rsidP="00A67FF0">
      <w:pPr>
        <w:spacing w:before="120" w:after="120" w:line="240" w:lineRule="auto"/>
        <w:ind w:firstLine="708"/>
        <w:jc w:val="both"/>
        <w:rPr>
          <w:color w:val="000000" w:themeColor="text1"/>
          <w:sz w:val="24"/>
          <w:szCs w:val="24"/>
        </w:rPr>
      </w:pPr>
      <w:ins w:id="194" w:author="Microsoft Office User" w:date="2021-12-07T10:53:00Z">
        <w:r>
          <w:rPr>
            <w:color w:val="000000" w:themeColor="text1"/>
            <w:sz w:val="24"/>
            <w:szCs w:val="24"/>
          </w:rPr>
          <w:t>c</w:t>
        </w:r>
      </w:ins>
      <w:del w:id="195" w:author="Microsoft Office User" w:date="2021-12-07T10:53:00Z">
        <w:r w:rsidR="006D078B" w:rsidDel="00646C42">
          <w:rPr>
            <w:color w:val="000000" w:themeColor="text1"/>
            <w:sz w:val="24"/>
            <w:szCs w:val="24"/>
          </w:rPr>
          <w:delText>d</w:delText>
        </w:r>
      </w:del>
      <w:r w:rsidR="006D078B">
        <w:rPr>
          <w:color w:val="000000" w:themeColor="text1"/>
          <w:sz w:val="24"/>
          <w:szCs w:val="24"/>
        </w:rPr>
        <w:t>) a</w:t>
      </w:r>
      <w:r w:rsidR="006D078B" w:rsidRPr="0083775E">
        <w:rPr>
          <w:color w:val="000000" w:themeColor="text1"/>
          <w:sz w:val="24"/>
          <w:szCs w:val="24"/>
        </w:rPr>
        <w:t xml:space="preserve">s </w:t>
      </w:r>
      <w:r w:rsidR="00C85946" w:rsidRPr="0083775E">
        <w:rPr>
          <w:color w:val="000000" w:themeColor="text1"/>
          <w:sz w:val="24"/>
          <w:szCs w:val="24"/>
        </w:rPr>
        <w:t>cores do</w:t>
      </w:r>
      <w:r w:rsidR="005E5EBD" w:rsidRPr="0083775E">
        <w:rPr>
          <w:color w:val="000000" w:themeColor="text1"/>
          <w:sz w:val="24"/>
          <w:szCs w:val="24"/>
        </w:rPr>
        <w:t xml:space="preserve">s elementos das fachadas </w:t>
      </w:r>
      <w:r w:rsidR="006D078B" w:rsidRPr="0083775E">
        <w:rPr>
          <w:color w:val="000000" w:themeColor="text1"/>
          <w:sz w:val="24"/>
          <w:szCs w:val="24"/>
        </w:rPr>
        <w:t>deve</w:t>
      </w:r>
      <w:r w:rsidR="006D078B">
        <w:rPr>
          <w:color w:val="000000" w:themeColor="text1"/>
          <w:sz w:val="24"/>
          <w:szCs w:val="24"/>
        </w:rPr>
        <w:t>rão</w:t>
      </w:r>
      <w:r w:rsidR="006D078B" w:rsidRPr="0083775E">
        <w:rPr>
          <w:color w:val="000000" w:themeColor="text1"/>
          <w:sz w:val="24"/>
          <w:szCs w:val="24"/>
        </w:rPr>
        <w:t xml:space="preserve"> </w:t>
      </w:r>
      <w:r w:rsidR="00C85946" w:rsidRPr="0083775E">
        <w:rPr>
          <w:color w:val="000000" w:themeColor="text1"/>
          <w:sz w:val="24"/>
          <w:szCs w:val="24"/>
        </w:rPr>
        <w:t>ser entendidas como uma unidade coerente e serão determinadas por prospe</w:t>
      </w:r>
      <w:r w:rsidR="00F3606C" w:rsidRPr="0083775E">
        <w:rPr>
          <w:color w:val="000000" w:themeColor="text1"/>
          <w:sz w:val="24"/>
          <w:szCs w:val="24"/>
        </w:rPr>
        <w:t>c</w:t>
      </w:r>
      <w:r w:rsidR="00C85946" w:rsidRPr="0083775E">
        <w:rPr>
          <w:color w:val="000000" w:themeColor="text1"/>
          <w:sz w:val="24"/>
          <w:szCs w:val="24"/>
        </w:rPr>
        <w:t>ção das camadas pré-existentes tentando reproduzir as combinações originais, ou, na sua ausência, de acordo com combinações estabelecidas em paleta cromática a ser fornecida pelo IPHAN</w:t>
      </w:r>
      <w:r w:rsidR="00FF3517">
        <w:rPr>
          <w:color w:val="000000" w:themeColor="text1"/>
          <w:sz w:val="24"/>
          <w:szCs w:val="24"/>
        </w:rPr>
        <w:t>;</w:t>
      </w:r>
    </w:p>
    <w:p w14:paraId="6D8EBCB0" w14:textId="781DAEC9" w:rsidR="00C85946" w:rsidRPr="0083775E" w:rsidRDefault="00646C42" w:rsidP="00A67FF0">
      <w:pPr>
        <w:spacing w:before="120" w:after="120" w:line="240" w:lineRule="auto"/>
        <w:ind w:firstLine="708"/>
        <w:jc w:val="both"/>
        <w:rPr>
          <w:color w:val="000000" w:themeColor="text1"/>
          <w:sz w:val="24"/>
          <w:szCs w:val="24"/>
        </w:rPr>
      </w:pPr>
      <w:ins w:id="196" w:author="Microsoft Office User" w:date="2021-12-07T10:53:00Z">
        <w:r>
          <w:rPr>
            <w:color w:val="000000" w:themeColor="text1"/>
            <w:sz w:val="24"/>
            <w:szCs w:val="24"/>
          </w:rPr>
          <w:t>d</w:t>
        </w:r>
      </w:ins>
      <w:del w:id="197" w:author="Microsoft Office User" w:date="2021-12-07T10:53:00Z">
        <w:r w:rsidR="006D078B" w:rsidDel="00646C42">
          <w:rPr>
            <w:color w:val="000000" w:themeColor="text1"/>
            <w:sz w:val="24"/>
            <w:szCs w:val="24"/>
          </w:rPr>
          <w:delText>e</w:delText>
        </w:r>
      </w:del>
      <w:r w:rsidR="006D078B">
        <w:rPr>
          <w:color w:val="000000" w:themeColor="text1"/>
          <w:sz w:val="24"/>
          <w:szCs w:val="24"/>
        </w:rPr>
        <w:t>) serão</w:t>
      </w:r>
      <w:r w:rsidR="006D078B" w:rsidRPr="0083775E">
        <w:rPr>
          <w:color w:val="000000" w:themeColor="text1"/>
          <w:sz w:val="24"/>
          <w:szCs w:val="24"/>
        </w:rPr>
        <w:t xml:space="preserve"> </w:t>
      </w:r>
      <w:r w:rsidR="005E5EBD" w:rsidRPr="0083775E">
        <w:rPr>
          <w:color w:val="000000" w:themeColor="text1"/>
          <w:sz w:val="24"/>
          <w:szCs w:val="24"/>
        </w:rPr>
        <w:t xml:space="preserve">permitidas </w:t>
      </w:r>
      <w:r w:rsidR="00C85946" w:rsidRPr="0083775E">
        <w:rPr>
          <w:color w:val="000000" w:themeColor="text1"/>
          <w:sz w:val="24"/>
          <w:szCs w:val="24"/>
        </w:rPr>
        <w:t xml:space="preserve">adequações no sistema de </w:t>
      </w:r>
      <w:r w:rsidR="00B51797" w:rsidRPr="0083775E">
        <w:rPr>
          <w:color w:val="000000" w:themeColor="text1"/>
          <w:sz w:val="24"/>
          <w:szCs w:val="24"/>
        </w:rPr>
        <w:t>captação</w:t>
      </w:r>
      <w:r w:rsidR="00C85946" w:rsidRPr="0083775E">
        <w:rPr>
          <w:color w:val="000000" w:themeColor="text1"/>
          <w:sz w:val="24"/>
          <w:szCs w:val="24"/>
        </w:rPr>
        <w:t xml:space="preserve"> e condução de águas pluviais </w:t>
      </w:r>
      <w:r w:rsidR="00A87B41" w:rsidRPr="0083775E">
        <w:rPr>
          <w:color w:val="000000" w:themeColor="text1"/>
          <w:sz w:val="24"/>
          <w:szCs w:val="24"/>
        </w:rPr>
        <w:t xml:space="preserve">das coberturas </w:t>
      </w:r>
      <w:del w:id="198" w:author="Microsoft Office User" w:date="2021-12-07T10:53:00Z">
        <w:r w:rsidR="00C85946" w:rsidRPr="0083775E" w:rsidDel="00646C42">
          <w:rPr>
            <w:color w:val="000000" w:themeColor="text1"/>
            <w:sz w:val="24"/>
            <w:szCs w:val="24"/>
          </w:rPr>
          <w:delText>-</w:delText>
        </w:r>
      </w:del>
      <w:ins w:id="199" w:author="Microsoft Office User" w:date="2021-12-07T10:53:00Z">
        <w:r>
          <w:rPr>
            <w:color w:val="000000" w:themeColor="text1"/>
            <w:sz w:val="24"/>
            <w:szCs w:val="24"/>
          </w:rPr>
          <w:t>–</w:t>
        </w:r>
      </w:ins>
      <w:r w:rsidR="00C85946" w:rsidRPr="0083775E">
        <w:rPr>
          <w:color w:val="000000" w:themeColor="text1"/>
          <w:sz w:val="24"/>
          <w:szCs w:val="24"/>
        </w:rPr>
        <w:t xml:space="preserve"> calhas e condutores </w:t>
      </w:r>
      <w:del w:id="200" w:author="Microsoft Office User" w:date="2021-12-07T10:53:00Z">
        <w:r w:rsidR="00C85946" w:rsidRPr="0083775E" w:rsidDel="00646C42">
          <w:rPr>
            <w:color w:val="000000" w:themeColor="text1"/>
            <w:sz w:val="24"/>
            <w:szCs w:val="24"/>
          </w:rPr>
          <w:delText>-</w:delText>
        </w:r>
      </w:del>
      <w:ins w:id="201" w:author="Microsoft Office User" w:date="2021-12-07T10:53:00Z">
        <w:r>
          <w:rPr>
            <w:color w:val="000000" w:themeColor="text1"/>
            <w:sz w:val="24"/>
            <w:szCs w:val="24"/>
          </w:rPr>
          <w:t>–</w:t>
        </w:r>
      </w:ins>
      <w:r w:rsidR="00C85946" w:rsidRPr="0083775E">
        <w:rPr>
          <w:color w:val="000000" w:themeColor="text1"/>
          <w:sz w:val="24"/>
          <w:szCs w:val="24"/>
        </w:rPr>
        <w:t xml:space="preserve"> na </w:t>
      </w:r>
      <w:r w:rsidR="005E5EBD" w:rsidRPr="0083775E">
        <w:rPr>
          <w:color w:val="000000" w:themeColor="text1"/>
          <w:sz w:val="24"/>
          <w:szCs w:val="24"/>
        </w:rPr>
        <w:t>eventuali</w:t>
      </w:r>
      <w:r w:rsidR="00C85946" w:rsidRPr="0083775E">
        <w:rPr>
          <w:color w:val="000000" w:themeColor="text1"/>
          <w:sz w:val="24"/>
          <w:szCs w:val="24"/>
        </w:rPr>
        <w:t>dade das soluções pré-existentes não se mostrarem eficazes</w:t>
      </w:r>
      <w:r w:rsidR="00FF3517">
        <w:rPr>
          <w:color w:val="000000" w:themeColor="text1"/>
          <w:sz w:val="24"/>
          <w:szCs w:val="24"/>
        </w:rPr>
        <w:t>;</w:t>
      </w:r>
    </w:p>
    <w:p w14:paraId="17E99B95" w14:textId="3F9D1477" w:rsidR="00C85946" w:rsidRPr="0083775E" w:rsidRDefault="004A60EB" w:rsidP="00A67FF0">
      <w:pPr>
        <w:spacing w:before="120" w:after="120" w:line="240" w:lineRule="auto"/>
        <w:ind w:firstLine="708"/>
        <w:jc w:val="both"/>
        <w:rPr>
          <w:color w:val="000000" w:themeColor="text1"/>
          <w:sz w:val="24"/>
          <w:szCs w:val="24"/>
        </w:rPr>
      </w:pPr>
      <w:ins w:id="202" w:author="Microsoft Office User" w:date="2021-12-07T10:54:00Z">
        <w:r>
          <w:rPr>
            <w:color w:val="000000" w:themeColor="text1"/>
            <w:sz w:val="24"/>
            <w:szCs w:val="24"/>
          </w:rPr>
          <w:t>e</w:t>
        </w:r>
      </w:ins>
      <w:del w:id="203" w:author="Microsoft Office User" w:date="2021-12-07T10:54:00Z">
        <w:r w:rsidR="00FF3517" w:rsidDel="004A60EB">
          <w:rPr>
            <w:color w:val="000000" w:themeColor="text1"/>
            <w:sz w:val="24"/>
            <w:szCs w:val="24"/>
          </w:rPr>
          <w:delText>f</w:delText>
        </w:r>
      </w:del>
      <w:r w:rsidR="00FF3517">
        <w:rPr>
          <w:color w:val="000000" w:themeColor="text1"/>
          <w:sz w:val="24"/>
          <w:szCs w:val="24"/>
        </w:rPr>
        <w:t>) serão</w:t>
      </w:r>
      <w:r w:rsidR="00FF3517" w:rsidRPr="0083775E">
        <w:rPr>
          <w:color w:val="000000" w:themeColor="text1"/>
          <w:sz w:val="24"/>
          <w:szCs w:val="24"/>
        </w:rPr>
        <w:t xml:space="preserve"> </w:t>
      </w:r>
      <w:r w:rsidR="005E5EBD" w:rsidRPr="0083775E">
        <w:rPr>
          <w:color w:val="000000" w:themeColor="text1"/>
          <w:sz w:val="24"/>
          <w:szCs w:val="24"/>
        </w:rPr>
        <w:t>permiti</w:t>
      </w:r>
      <w:r w:rsidR="00C85946" w:rsidRPr="0083775E">
        <w:rPr>
          <w:color w:val="000000" w:themeColor="text1"/>
          <w:sz w:val="24"/>
          <w:szCs w:val="24"/>
        </w:rPr>
        <w:t xml:space="preserve">das adequações da organização interna </w:t>
      </w:r>
      <w:ins w:id="204" w:author="Microsoft Office User" w:date="2021-12-07T10:53:00Z">
        <w:r w:rsidR="00646C42">
          <w:rPr>
            <w:color w:val="000000" w:themeColor="text1"/>
            <w:sz w:val="24"/>
            <w:szCs w:val="24"/>
          </w:rPr>
          <w:t xml:space="preserve">e nas fachadas </w:t>
        </w:r>
      </w:ins>
      <w:r w:rsidR="00A87B41" w:rsidRPr="0083775E">
        <w:rPr>
          <w:color w:val="000000" w:themeColor="text1"/>
          <w:sz w:val="24"/>
          <w:szCs w:val="24"/>
        </w:rPr>
        <w:t xml:space="preserve">das edificações </w:t>
      </w:r>
      <w:r w:rsidR="00C85946" w:rsidRPr="0083775E">
        <w:rPr>
          <w:color w:val="000000" w:themeColor="text1"/>
          <w:sz w:val="24"/>
          <w:szCs w:val="24"/>
        </w:rPr>
        <w:t xml:space="preserve">para viabilizar a inserção de dispositivos impostos por determinação legal </w:t>
      </w:r>
      <w:ins w:id="205" w:author="Felipe Monteiro dos Santos" w:date="2022-01-17T16:30:00Z">
        <w:r w:rsidR="0065207D">
          <w:rPr>
            <w:color w:val="000000" w:themeColor="text1"/>
            <w:sz w:val="24"/>
            <w:szCs w:val="24"/>
          </w:rPr>
          <w:t>–</w:t>
        </w:r>
      </w:ins>
      <w:del w:id="206" w:author="Felipe Monteiro dos Santos" w:date="2022-01-17T16:30:00Z">
        <w:r w:rsidR="00C85946" w:rsidRPr="0083775E" w:rsidDel="0065207D">
          <w:rPr>
            <w:color w:val="000000" w:themeColor="text1"/>
            <w:sz w:val="24"/>
            <w:szCs w:val="24"/>
          </w:rPr>
          <w:delText>-</w:delText>
        </w:r>
      </w:del>
      <w:r w:rsidR="00C85946" w:rsidRPr="0083775E">
        <w:rPr>
          <w:color w:val="000000" w:themeColor="text1"/>
          <w:sz w:val="24"/>
          <w:szCs w:val="24"/>
        </w:rPr>
        <w:t xml:space="preserve"> salubridade, acessibilidade e segurança</w:t>
      </w:r>
      <w:ins w:id="207" w:author="Felipe Monteiro dos Santos" w:date="2022-01-17T16:45:00Z">
        <w:r w:rsidR="00B43C87">
          <w:rPr>
            <w:color w:val="000000" w:themeColor="text1"/>
            <w:sz w:val="24"/>
            <w:szCs w:val="24"/>
          </w:rPr>
          <w:t xml:space="preserve"> </w:t>
        </w:r>
      </w:ins>
      <w:ins w:id="208" w:author="Microsoft Office User" w:date="2021-12-07T10:54:00Z">
        <w:del w:id="209" w:author="Felipe Monteiro dos Santos" w:date="2022-01-17T16:45:00Z">
          <w:r w:rsidDel="00B43C87">
            <w:rPr>
              <w:color w:val="000000" w:themeColor="text1"/>
              <w:sz w:val="24"/>
              <w:szCs w:val="24"/>
            </w:rPr>
            <w:delText xml:space="preserve"> </w:delText>
          </w:r>
        </w:del>
      </w:ins>
      <w:ins w:id="210" w:author="Felipe Monteiro dos Santos" w:date="2022-01-17T16:31:00Z">
        <w:r w:rsidR="0065207D">
          <w:rPr>
            <w:color w:val="000000" w:themeColor="text1"/>
            <w:sz w:val="24"/>
            <w:szCs w:val="24"/>
          </w:rPr>
          <w:t>–,</w:t>
        </w:r>
      </w:ins>
      <w:ins w:id="211" w:author="Microsoft Office User" w:date="2021-12-07T10:54:00Z">
        <w:del w:id="212" w:author="Felipe Monteiro dos Santos" w:date="2022-01-17T16:31:00Z">
          <w:r w:rsidDel="0065207D">
            <w:rPr>
              <w:color w:val="000000" w:themeColor="text1"/>
              <w:sz w:val="24"/>
              <w:szCs w:val="24"/>
            </w:rPr>
            <w:delText>-</w:delText>
          </w:r>
        </w:del>
      </w:ins>
      <w:del w:id="213" w:author="Microsoft Office User" w:date="2021-12-07T10:54:00Z">
        <w:r w:rsidR="007A3A06" w:rsidRPr="0083775E" w:rsidDel="004A60EB">
          <w:rPr>
            <w:color w:val="000000" w:themeColor="text1"/>
            <w:sz w:val="24"/>
            <w:szCs w:val="24"/>
          </w:rPr>
          <w:delText>,</w:delText>
        </w:r>
      </w:del>
      <w:r w:rsidR="00A87B41" w:rsidRPr="0083775E">
        <w:rPr>
          <w:color w:val="000000" w:themeColor="text1"/>
          <w:sz w:val="24"/>
          <w:szCs w:val="24"/>
        </w:rPr>
        <w:t xml:space="preserve"> </w:t>
      </w:r>
      <w:del w:id="214" w:author="Microsoft Office User" w:date="2021-12-07T10:54:00Z">
        <w:r w:rsidR="00A87B41" w:rsidRPr="0083775E" w:rsidDel="004A60EB">
          <w:rPr>
            <w:color w:val="000000" w:themeColor="text1"/>
            <w:sz w:val="24"/>
            <w:szCs w:val="24"/>
          </w:rPr>
          <w:delText xml:space="preserve">podendo </w:delText>
        </w:r>
        <w:r w:rsidR="007C51DC" w:rsidRPr="0083775E" w:rsidDel="004A60EB">
          <w:rPr>
            <w:color w:val="000000" w:themeColor="text1"/>
            <w:sz w:val="24"/>
            <w:szCs w:val="24"/>
          </w:rPr>
          <w:delText>ser suprimidos elementos construídos pontuais que, comprovadamente, não decorr</w:delText>
        </w:r>
        <w:r w:rsidR="00B51797" w:rsidRPr="0083775E" w:rsidDel="004A60EB">
          <w:rPr>
            <w:color w:val="000000" w:themeColor="text1"/>
            <w:sz w:val="24"/>
            <w:szCs w:val="24"/>
          </w:rPr>
          <w:delText>a</w:delText>
        </w:r>
        <w:r w:rsidR="007C51DC" w:rsidRPr="0083775E" w:rsidDel="004A60EB">
          <w:rPr>
            <w:color w:val="000000" w:themeColor="text1"/>
            <w:sz w:val="24"/>
            <w:szCs w:val="24"/>
          </w:rPr>
          <w:delText>m da composição original ou n</w:delText>
        </w:r>
        <w:r w:rsidR="00B51797" w:rsidRPr="0083775E" w:rsidDel="004A60EB">
          <w:rPr>
            <w:color w:val="000000" w:themeColor="text1"/>
            <w:sz w:val="24"/>
            <w:szCs w:val="24"/>
          </w:rPr>
          <w:delText>ão</w:delText>
        </w:r>
        <w:r w:rsidR="007C51DC" w:rsidRPr="0083775E" w:rsidDel="004A60EB">
          <w:rPr>
            <w:color w:val="000000" w:themeColor="text1"/>
            <w:sz w:val="24"/>
            <w:szCs w:val="24"/>
          </w:rPr>
          <w:delText xml:space="preserve"> </w:delText>
        </w:r>
        <w:r w:rsidR="004B419B" w:rsidRPr="0083775E" w:rsidDel="004A60EB">
          <w:rPr>
            <w:color w:val="000000" w:themeColor="text1"/>
            <w:sz w:val="24"/>
            <w:szCs w:val="24"/>
          </w:rPr>
          <w:delText>contribuam</w:delText>
        </w:r>
        <w:r w:rsidR="007C51DC" w:rsidRPr="0083775E" w:rsidDel="004A60EB">
          <w:rPr>
            <w:color w:val="000000" w:themeColor="text1"/>
            <w:sz w:val="24"/>
            <w:szCs w:val="24"/>
          </w:rPr>
          <w:delText xml:space="preserve"> </w:delText>
        </w:r>
        <w:r w:rsidR="004B419B" w:rsidRPr="0083775E" w:rsidDel="004A60EB">
          <w:rPr>
            <w:color w:val="000000" w:themeColor="text1"/>
            <w:sz w:val="24"/>
            <w:szCs w:val="24"/>
          </w:rPr>
          <w:delText xml:space="preserve">para a </w:delText>
        </w:r>
        <w:r w:rsidR="007C51DC" w:rsidRPr="0083775E" w:rsidDel="004A60EB">
          <w:rPr>
            <w:color w:val="000000" w:themeColor="text1"/>
            <w:sz w:val="24"/>
            <w:szCs w:val="24"/>
          </w:rPr>
          <w:delText xml:space="preserve">percepção e compreensão das características </w:delText>
        </w:r>
        <w:r w:rsidR="004B419B" w:rsidRPr="0083775E" w:rsidDel="004A60EB">
          <w:rPr>
            <w:color w:val="000000" w:themeColor="text1"/>
            <w:sz w:val="24"/>
            <w:szCs w:val="24"/>
          </w:rPr>
          <w:delText>compositivas</w:delText>
        </w:r>
        <w:r w:rsidR="007C51DC" w:rsidRPr="0083775E" w:rsidDel="004A60EB">
          <w:rPr>
            <w:color w:val="000000" w:themeColor="text1"/>
            <w:sz w:val="24"/>
            <w:szCs w:val="24"/>
          </w:rPr>
          <w:delText xml:space="preserve"> </w:delText>
        </w:r>
        <w:r w:rsidR="004B419B" w:rsidRPr="0083775E" w:rsidDel="004A60EB">
          <w:rPr>
            <w:color w:val="000000" w:themeColor="text1"/>
            <w:sz w:val="24"/>
            <w:szCs w:val="24"/>
          </w:rPr>
          <w:delText>e/</w:delText>
        </w:r>
        <w:r w:rsidR="007C51DC" w:rsidRPr="0083775E" w:rsidDel="004A60EB">
          <w:rPr>
            <w:color w:val="000000" w:themeColor="text1"/>
            <w:sz w:val="24"/>
            <w:szCs w:val="24"/>
          </w:rPr>
          <w:delText>ou estilísticas do imóve</w:delText>
        </w:r>
        <w:r w:rsidR="00476333" w:rsidDel="004A60EB">
          <w:rPr>
            <w:color w:val="000000" w:themeColor="text1"/>
            <w:sz w:val="24"/>
            <w:szCs w:val="24"/>
          </w:rPr>
          <w:delText>l</w:delText>
        </w:r>
      </w:del>
      <w:ins w:id="215" w:author="Microsoft Office User" w:date="2021-12-07T10:54:00Z">
        <w:r>
          <w:rPr>
            <w:color w:val="000000" w:themeColor="text1"/>
            <w:sz w:val="24"/>
            <w:szCs w:val="24"/>
          </w:rPr>
          <w:t>optando</w:t>
        </w:r>
      </w:ins>
      <w:ins w:id="216" w:author="Felipe Monteiro dos Santos" w:date="2022-01-17T16:32:00Z">
        <w:r w:rsidR="0082510E">
          <w:rPr>
            <w:color w:val="000000" w:themeColor="text1"/>
            <w:sz w:val="24"/>
            <w:szCs w:val="24"/>
          </w:rPr>
          <w:t>-se</w:t>
        </w:r>
      </w:ins>
      <w:ins w:id="217" w:author="Microsoft Office User" w:date="2021-12-29T16:57:00Z">
        <w:r w:rsidR="0037296E">
          <w:rPr>
            <w:color w:val="000000" w:themeColor="text1"/>
            <w:sz w:val="24"/>
            <w:szCs w:val="24"/>
          </w:rPr>
          <w:t>,</w:t>
        </w:r>
      </w:ins>
      <w:ins w:id="218" w:author="Microsoft Office User" w:date="2021-12-07T10:54:00Z">
        <w:r>
          <w:rPr>
            <w:color w:val="000000" w:themeColor="text1"/>
            <w:sz w:val="24"/>
            <w:szCs w:val="24"/>
          </w:rPr>
          <w:t xml:space="preserve"> sempre </w:t>
        </w:r>
      </w:ins>
      <w:ins w:id="219" w:author="Microsoft Office User" w:date="2021-12-29T16:57:00Z">
        <w:r w:rsidR="0037296E">
          <w:rPr>
            <w:color w:val="000000" w:themeColor="text1"/>
            <w:sz w:val="24"/>
            <w:szCs w:val="24"/>
          </w:rPr>
          <w:t xml:space="preserve">que possível, </w:t>
        </w:r>
      </w:ins>
      <w:ins w:id="220" w:author="Microsoft Office User" w:date="2021-12-07T10:54:00Z">
        <w:r>
          <w:rPr>
            <w:color w:val="000000" w:themeColor="text1"/>
            <w:sz w:val="24"/>
            <w:szCs w:val="24"/>
          </w:rPr>
          <w:t>pela solução de menor impacto</w:t>
        </w:r>
      </w:ins>
      <w:r w:rsidR="00FF3517">
        <w:rPr>
          <w:color w:val="000000" w:themeColor="text1"/>
          <w:sz w:val="24"/>
          <w:szCs w:val="24"/>
        </w:rPr>
        <w:t>;</w:t>
      </w:r>
    </w:p>
    <w:p w14:paraId="78026F7A" w14:textId="507C0E0C" w:rsidR="00C85946" w:rsidRPr="0083775E" w:rsidRDefault="00FF3517" w:rsidP="00A67FF0">
      <w:pPr>
        <w:spacing w:before="120" w:after="120" w:line="240" w:lineRule="auto"/>
        <w:ind w:firstLine="708"/>
        <w:jc w:val="both"/>
        <w:rPr>
          <w:color w:val="000000" w:themeColor="text1"/>
          <w:sz w:val="24"/>
          <w:szCs w:val="24"/>
        </w:rPr>
      </w:pPr>
      <w:del w:id="221" w:author="Microsoft Office User" w:date="2021-12-07T10:54:00Z">
        <w:r w:rsidDel="004A60EB">
          <w:rPr>
            <w:color w:val="000000" w:themeColor="text1"/>
            <w:sz w:val="24"/>
            <w:szCs w:val="24"/>
          </w:rPr>
          <w:delText>g</w:delText>
        </w:r>
      </w:del>
      <w:ins w:id="222" w:author="Microsoft Office User" w:date="2021-12-07T10:54:00Z">
        <w:r w:rsidR="004A60EB">
          <w:rPr>
            <w:color w:val="000000" w:themeColor="text1"/>
            <w:sz w:val="24"/>
            <w:szCs w:val="24"/>
          </w:rPr>
          <w:t>f</w:t>
        </w:r>
      </w:ins>
      <w:r>
        <w:rPr>
          <w:color w:val="000000" w:themeColor="text1"/>
          <w:sz w:val="24"/>
          <w:szCs w:val="24"/>
        </w:rPr>
        <w:t>) o</w:t>
      </w:r>
      <w:r w:rsidR="00C85946" w:rsidRPr="0083775E">
        <w:rPr>
          <w:color w:val="000000" w:themeColor="text1"/>
          <w:sz w:val="24"/>
          <w:szCs w:val="24"/>
        </w:rPr>
        <w:t xml:space="preserve">s elementos integrados internos e externos </w:t>
      </w:r>
      <w:r w:rsidR="00EA0CE4" w:rsidRPr="0083775E">
        <w:rPr>
          <w:color w:val="000000" w:themeColor="text1"/>
          <w:sz w:val="24"/>
          <w:szCs w:val="24"/>
        </w:rPr>
        <w:t>que sejam parte das características compositivas e/ou estilísticas do imóvel</w:t>
      </w:r>
      <w:r w:rsidR="005E5EBD" w:rsidRPr="0083775E">
        <w:rPr>
          <w:color w:val="000000" w:themeColor="text1"/>
          <w:sz w:val="24"/>
          <w:szCs w:val="24"/>
        </w:rPr>
        <w:t>, ou que contribu</w:t>
      </w:r>
      <w:r w:rsidR="00EA0CE4" w:rsidRPr="0083775E">
        <w:rPr>
          <w:color w:val="000000" w:themeColor="text1"/>
          <w:sz w:val="24"/>
          <w:szCs w:val="24"/>
        </w:rPr>
        <w:t xml:space="preserve">em para a sua percepção e compreensão </w:t>
      </w:r>
      <w:ins w:id="223" w:author="Felipe Monteiro dos Santos" w:date="2022-01-17T16:31:00Z">
        <w:r w:rsidR="0065207D">
          <w:rPr>
            <w:color w:val="000000" w:themeColor="text1"/>
            <w:sz w:val="24"/>
            <w:szCs w:val="24"/>
          </w:rPr>
          <w:t>–</w:t>
        </w:r>
      </w:ins>
      <w:del w:id="224" w:author="Felipe Monteiro dos Santos" w:date="2022-01-17T16:31:00Z">
        <w:r w:rsidR="00C85946" w:rsidRPr="0083775E" w:rsidDel="0065207D">
          <w:rPr>
            <w:color w:val="000000" w:themeColor="text1"/>
            <w:sz w:val="24"/>
            <w:szCs w:val="24"/>
          </w:rPr>
          <w:delText>-</w:delText>
        </w:r>
      </w:del>
      <w:r w:rsidR="00C85946" w:rsidRPr="0083775E">
        <w:rPr>
          <w:color w:val="000000" w:themeColor="text1"/>
          <w:sz w:val="24"/>
          <w:szCs w:val="24"/>
        </w:rPr>
        <w:t xml:space="preserve"> pinturas murais, vitrais, ornatos, forros, azulejaria, mosaicos,</w:t>
      </w:r>
      <w:r w:rsidR="00894071" w:rsidRPr="0083775E">
        <w:rPr>
          <w:color w:val="000000" w:themeColor="text1"/>
          <w:sz w:val="24"/>
          <w:szCs w:val="24"/>
        </w:rPr>
        <w:t xml:space="preserve"> </w:t>
      </w:r>
      <w:r w:rsidR="00C85946" w:rsidRPr="0083775E">
        <w:rPr>
          <w:color w:val="000000" w:themeColor="text1"/>
          <w:sz w:val="24"/>
          <w:szCs w:val="24"/>
        </w:rPr>
        <w:t>marcenarias, ferragens e esculturas, entre outros</w:t>
      </w:r>
      <w:r w:rsidR="00B51797" w:rsidRPr="0083775E">
        <w:rPr>
          <w:color w:val="000000" w:themeColor="text1"/>
          <w:sz w:val="24"/>
          <w:szCs w:val="24"/>
        </w:rPr>
        <w:t xml:space="preserve"> –</w:t>
      </w:r>
      <w:r w:rsidR="00510B9D" w:rsidRPr="0083775E">
        <w:rPr>
          <w:color w:val="000000" w:themeColor="text1"/>
          <w:sz w:val="24"/>
          <w:szCs w:val="24"/>
        </w:rPr>
        <w:t xml:space="preserve"> </w:t>
      </w:r>
      <w:r w:rsidRPr="0083775E">
        <w:rPr>
          <w:color w:val="000000" w:themeColor="text1"/>
          <w:sz w:val="24"/>
          <w:szCs w:val="24"/>
        </w:rPr>
        <w:t>deve</w:t>
      </w:r>
      <w:r>
        <w:rPr>
          <w:color w:val="000000" w:themeColor="text1"/>
          <w:sz w:val="24"/>
          <w:szCs w:val="24"/>
        </w:rPr>
        <w:t>rão</w:t>
      </w:r>
      <w:r w:rsidRPr="0083775E">
        <w:rPr>
          <w:color w:val="000000" w:themeColor="text1"/>
          <w:sz w:val="24"/>
          <w:szCs w:val="24"/>
        </w:rPr>
        <w:t xml:space="preserve"> </w:t>
      </w:r>
      <w:r w:rsidR="00EA0CE4" w:rsidRPr="0083775E">
        <w:rPr>
          <w:color w:val="000000" w:themeColor="text1"/>
          <w:sz w:val="24"/>
          <w:szCs w:val="24"/>
        </w:rPr>
        <w:t>ser preservados</w:t>
      </w:r>
      <w:r>
        <w:rPr>
          <w:color w:val="000000" w:themeColor="text1"/>
          <w:sz w:val="24"/>
          <w:szCs w:val="24"/>
        </w:rPr>
        <w:t>; e</w:t>
      </w:r>
    </w:p>
    <w:p w14:paraId="107B9F0C" w14:textId="39167D7B" w:rsidR="00C85946" w:rsidRPr="0083775E" w:rsidRDefault="00FF3517" w:rsidP="00A67FF0">
      <w:pPr>
        <w:spacing w:before="120" w:after="120" w:line="240" w:lineRule="auto"/>
        <w:ind w:firstLine="708"/>
        <w:jc w:val="both"/>
        <w:rPr>
          <w:color w:val="000000" w:themeColor="text1"/>
          <w:sz w:val="24"/>
          <w:szCs w:val="24"/>
        </w:rPr>
      </w:pPr>
      <w:del w:id="225" w:author="Microsoft Office User" w:date="2021-12-07T10:54:00Z">
        <w:r w:rsidDel="004A60EB">
          <w:rPr>
            <w:color w:val="000000" w:themeColor="text1"/>
            <w:sz w:val="24"/>
            <w:szCs w:val="24"/>
          </w:rPr>
          <w:lastRenderedPageBreak/>
          <w:delText>h</w:delText>
        </w:r>
      </w:del>
      <w:ins w:id="226" w:author="Microsoft Office User" w:date="2021-12-07T10:54:00Z">
        <w:r w:rsidR="004A60EB">
          <w:rPr>
            <w:color w:val="000000" w:themeColor="text1"/>
            <w:sz w:val="24"/>
            <w:szCs w:val="24"/>
          </w:rPr>
          <w:t>g</w:t>
        </w:r>
      </w:ins>
      <w:r>
        <w:rPr>
          <w:color w:val="000000" w:themeColor="text1"/>
          <w:sz w:val="24"/>
          <w:szCs w:val="24"/>
        </w:rPr>
        <w:t>) serão</w:t>
      </w:r>
      <w:r w:rsidRPr="0083775E">
        <w:rPr>
          <w:color w:val="000000" w:themeColor="text1"/>
          <w:sz w:val="24"/>
          <w:szCs w:val="24"/>
        </w:rPr>
        <w:t xml:space="preserve"> </w:t>
      </w:r>
      <w:r w:rsidR="005E5EBD" w:rsidRPr="0083775E">
        <w:rPr>
          <w:color w:val="000000" w:themeColor="text1"/>
          <w:sz w:val="24"/>
          <w:szCs w:val="24"/>
        </w:rPr>
        <w:t>permiti</w:t>
      </w:r>
      <w:r w:rsidR="00C85946" w:rsidRPr="0083775E">
        <w:rPr>
          <w:color w:val="000000" w:themeColor="text1"/>
          <w:sz w:val="24"/>
          <w:szCs w:val="24"/>
        </w:rPr>
        <w:t>das soluções construtivas e uso de materiais que</w:t>
      </w:r>
      <w:ins w:id="227" w:author="Microsoft Office User" w:date="2021-12-07T10:54:00Z">
        <w:r w:rsidR="004A60EB">
          <w:rPr>
            <w:color w:val="000000" w:themeColor="text1"/>
            <w:sz w:val="24"/>
            <w:szCs w:val="24"/>
          </w:rPr>
          <w:t xml:space="preserve"> </w:t>
        </w:r>
      </w:ins>
      <w:ins w:id="228" w:author="Microsoft Office User" w:date="2021-12-07T10:55:00Z">
        <w:r w:rsidR="004A60EB">
          <w:rPr>
            <w:color w:val="000000" w:themeColor="text1"/>
            <w:sz w:val="24"/>
            <w:szCs w:val="24"/>
          </w:rPr>
          <w:t xml:space="preserve">permitam </w:t>
        </w:r>
      </w:ins>
      <w:ins w:id="229" w:author="Microsoft Office User" w:date="2021-12-07T10:54:00Z">
        <w:r w:rsidR="004A60EB">
          <w:rPr>
            <w:color w:val="000000" w:themeColor="text1"/>
            <w:sz w:val="24"/>
            <w:szCs w:val="24"/>
          </w:rPr>
          <w:t>melhor</w:t>
        </w:r>
      </w:ins>
      <w:ins w:id="230" w:author="Microsoft Office User" w:date="2021-12-07T10:55:00Z">
        <w:r w:rsidR="004A60EB">
          <w:rPr>
            <w:color w:val="000000" w:themeColor="text1"/>
            <w:sz w:val="24"/>
            <w:szCs w:val="24"/>
          </w:rPr>
          <w:t>ar</w:t>
        </w:r>
      </w:ins>
      <w:ins w:id="231" w:author="Microsoft Office User" w:date="2021-12-07T10:54:00Z">
        <w:r w:rsidR="004A60EB">
          <w:rPr>
            <w:color w:val="000000" w:themeColor="text1"/>
            <w:sz w:val="24"/>
            <w:szCs w:val="24"/>
          </w:rPr>
          <w:t xml:space="preserve"> as </w:t>
        </w:r>
      </w:ins>
      <w:del w:id="232" w:author="Microsoft Office User" w:date="2021-12-07T10:54:00Z">
        <w:r w:rsidR="00C85946" w:rsidRPr="0083775E" w:rsidDel="004A60EB">
          <w:rPr>
            <w:color w:val="000000" w:themeColor="text1"/>
            <w:sz w:val="24"/>
            <w:szCs w:val="24"/>
          </w:rPr>
          <w:delText>, não alterando a lógica do sistema construtivo</w:delText>
        </w:r>
        <w:r w:rsidR="00421EAA" w:rsidRPr="0083775E" w:rsidDel="004A60EB">
          <w:rPr>
            <w:color w:val="000000" w:themeColor="text1"/>
            <w:sz w:val="24"/>
            <w:szCs w:val="24"/>
          </w:rPr>
          <w:delText xml:space="preserve"> original</w:delText>
        </w:r>
        <w:r w:rsidR="00C85946" w:rsidRPr="0083775E" w:rsidDel="004A60EB">
          <w:rPr>
            <w:color w:val="000000" w:themeColor="text1"/>
            <w:sz w:val="24"/>
            <w:szCs w:val="24"/>
          </w:rPr>
          <w:delText xml:space="preserve">, permitam melhorar as </w:delText>
        </w:r>
      </w:del>
      <w:r w:rsidR="00C85946" w:rsidRPr="0083775E">
        <w:rPr>
          <w:color w:val="000000" w:themeColor="text1"/>
          <w:sz w:val="24"/>
          <w:szCs w:val="24"/>
        </w:rPr>
        <w:t xml:space="preserve">condições de conforto </w:t>
      </w:r>
      <w:del w:id="233" w:author="Microsoft Office User" w:date="2021-12-07T10:54:00Z">
        <w:r w:rsidR="00C85946" w:rsidRPr="0083775E" w:rsidDel="004A60EB">
          <w:rPr>
            <w:color w:val="000000" w:themeColor="text1"/>
            <w:sz w:val="24"/>
            <w:szCs w:val="24"/>
          </w:rPr>
          <w:delText xml:space="preserve">e </w:delText>
        </w:r>
      </w:del>
      <w:ins w:id="234" w:author="Microsoft Office User" w:date="2021-12-07T10:54:00Z">
        <w:r w:rsidR="004A60EB">
          <w:rPr>
            <w:color w:val="000000" w:themeColor="text1"/>
            <w:sz w:val="24"/>
            <w:szCs w:val="24"/>
          </w:rPr>
          <w:t>ou</w:t>
        </w:r>
        <w:r w:rsidR="004A60EB" w:rsidRPr="0083775E">
          <w:rPr>
            <w:color w:val="000000" w:themeColor="text1"/>
            <w:sz w:val="24"/>
            <w:szCs w:val="24"/>
          </w:rPr>
          <w:t xml:space="preserve"> </w:t>
        </w:r>
      </w:ins>
      <w:r w:rsidR="00C85946" w:rsidRPr="0083775E">
        <w:rPr>
          <w:color w:val="000000" w:themeColor="text1"/>
          <w:sz w:val="24"/>
          <w:szCs w:val="24"/>
        </w:rPr>
        <w:t>as ações de conservação e manutenção</w:t>
      </w:r>
      <w:ins w:id="235" w:author="Microsoft Office User" w:date="2021-12-07T10:54:00Z">
        <w:r w:rsidR="004A60EB">
          <w:rPr>
            <w:color w:val="000000" w:themeColor="text1"/>
            <w:sz w:val="24"/>
            <w:szCs w:val="24"/>
          </w:rPr>
          <w:t>, optando</w:t>
        </w:r>
      </w:ins>
      <w:ins w:id="236" w:author="Felipe Monteiro dos Santos" w:date="2022-01-17T16:31:00Z">
        <w:r w:rsidR="0065207D">
          <w:rPr>
            <w:color w:val="000000" w:themeColor="text1"/>
            <w:sz w:val="24"/>
            <w:szCs w:val="24"/>
          </w:rPr>
          <w:t>-se</w:t>
        </w:r>
      </w:ins>
      <w:ins w:id="237" w:author="Microsoft Office User" w:date="2021-12-07T10:54:00Z">
        <w:r w:rsidR="004A60EB">
          <w:rPr>
            <w:color w:val="000000" w:themeColor="text1"/>
            <w:sz w:val="24"/>
            <w:szCs w:val="24"/>
          </w:rPr>
          <w:t xml:space="preserve"> pela</w:t>
        </w:r>
      </w:ins>
      <w:ins w:id="238" w:author="Microsoft Office User" w:date="2021-12-07T10:55:00Z">
        <w:r w:rsidR="004A60EB">
          <w:rPr>
            <w:color w:val="000000" w:themeColor="text1"/>
            <w:sz w:val="24"/>
            <w:szCs w:val="24"/>
          </w:rPr>
          <w:t xml:space="preserve"> solução de menor impacto possível</w:t>
        </w:r>
      </w:ins>
      <w:r w:rsidR="00C85946" w:rsidRPr="0083775E">
        <w:rPr>
          <w:color w:val="000000" w:themeColor="text1"/>
          <w:sz w:val="24"/>
          <w:szCs w:val="24"/>
        </w:rPr>
        <w:t>.</w:t>
      </w:r>
    </w:p>
    <w:p w14:paraId="6EA0C7AF" w14:textId="25B9952F" w:rsidR="00C85946" w:rsidRPr="0083775E" w:rsidRDefault="00501B8D" w:rsidP="00A67FF0">
      <w:pPr>
        <w:spacing w:before="120" w:after="120" w:line="240" w:lineRule="auto"/>
        <w:ind w:firstLine="708"/>
        <w:jc w:val="both"/>
        <w:rPr>
          <w:color w:val="000000" w:themeColor="text1"/>
          <w:sz w:val="24"/>
          <w:szCs w:val="24"/>
        </w:rPr>
      </w:pPr>
      <w:r>
        <w:rPr>
          <w:color w:val="000000" w:themeColor="text1"/>
          <w:sz w:val="24"/>
          <w:szCs w:val="24"/>
        </w:rPr>
        <w:t>Parágrafo único.</w:t>
      </w:r>
      <w:r w:rsidR="00C85946" w:rsidRPr="0083775E">
        <w:rPr>
          <w:color w:val="000000" w:themeColor="text1"/>
          <w:sz w:val="24"/>
          <w:szCs w:val="24"/>
        </w:rPr>
        <w:t xml:space="preserve"> </w:t>
      </w:r>
      <w:r w:rsidR="00FC5B6B" w:rsidRPr="0083775E">
        <w:rPr>
          <w:color w:val="000000" w:themeColor="text1"/>
          <w:sz w:val="24"/>
          <w:szCs w:val="24"/>
        </w:rPr>
        <w:t>F</w:t>
      </w:r>
      <w:r w:rsidR="00C85946" w:rsidRPr="0083775E">
        <w:rPr>
          <w:color w:val="000000" w:themeColor="text1"/>
          <w:sz w:val="24"/>
          <w:szCs w:val="24"/>
        </w:rPr>
        <w:t>unções e usos distintos daqueles para o quais o</w:t>
      </w:r>
      <w:r w:rsidR="00251AA6" w:rsidRPr="0083775E">
        <w:rPr>
          <w:color w:val="000000" w:themeColor="text1"/>
          <w:sz w:val="24"/>
          <w:szCs w:val="24"/>
        </w:rPr>
        <w:t>s</w:t>
      </w:r>
      <w:r w:rsidR="00C85946" w:rsidRPr="0083775E">
        <w:rPr>
          <w:color w:val="000000" w:themeColor="text1"/>
          <w:sz w:val="24"/>
          <w:szCs w:val="24"/>
        </w:rPr>
        <w:t xml:space="preserve"> imóveis foram concebidos poderão ser instalados</w:t>
      </w:r>
      <w:r w:rsidR="00FF3517">
        <w:rPr>
          <w:color w:val="000000" w:themeColor="text1"/>
          <w:sz w:val="24"/>
          <w:szCs w:val="24"/>
        </w:rPr>
        <w:t>,</w:t>
      </w:r>
      <w:r w:rsidR="00C85946" w:rsidRPr="0083775E">
        <w:rPr>
          <w:color w:val="000000" w:themeColor="text1"/>
          <w:sz w:val="24"/>
          <w:szCs w:val="24"/>
        </w:rPr>
        <w:t xml:space="preserve"> desde que as eventuais adequações observem as condicionantes </w:t>
      </w:r>
      <w:r w:rsidR="000B2F3E" w:rsidRPr="0083775E">
        <w:rPr>
          <w:color w:val="000000" w:themeColor="text1"/>
          <w:sz w:val="24"/>
          <w:szCs w:val="24"/>
        </w:rPr>
        <w:t>expressa</w:t>
      </w:r>
      <w:r w:rsidR="00C85946" w:rsidRPr="0083775E">
        <w:rPr>
          <w:color w:val="000000" w:themeColor="text1"/>
          <w:sz w:val="24"/>
          <w:szCs w:val="24"/>
        </w:rPr>
        <w:t>s nos incisos I e II</w:t>
      </w:r>
      <w:r w:rsidR="00FF3517">
        <w:rPr>
          <w:color w:val="000000" w:themeColor="text1"/>
          <w:sz w:val="24"/>
          <w:szCs w:val="24"/>
        </w:rPr>
        <w:t xml:space="preserve"> deste artigo</w:t>
      </w:r>
      <w:r w:rsidR="00C85946" w:rsidRPr="0083775E">
        <w:rPr>
          <w:color w:val="000000" w:themeColor="text1"/>
          <w:sz w:val="24"/>
          <w:szCs w:val="24"/>
        </w:rPr>
        <w:t>, e que não ofereçam risco à existência do edifício, à segurança e à integridade f</w:t>
      </w:r>
      <w:r w:rsidR="000B2F3E" w:rsidRPr="0083775E">
        <w:rPr>
          <w:color w:val="000000" w:themeColor="text1"/>
          <w:sz w:val="24"/>
          <w:szCs w:val="24"/>
        </w:rPr>
        <w:t>uncional do sistema construtivo</w:t>
      </w:r>
      <w:r w:rsidR="00FF3517">
        <w:rPr>
          <w:color w:val="000000" w:themeColor="text1"/>
          <w:sz w:val="24"/>
          <w:szCs w:val="24"/>
        </w:rPr>
        <w:t>,</w:t>
      </w:r>
      <w:r w:rsidR="000B2F3E" w:rsidRPr="0083775E">
        <w:rPr>
          <w:color w:val="000000" w:themeColor="text1"/>
          <w:sz w:val="24"/>
          <w:szCs w:val="24"/>
        </w:rPr>
        <w:t xml:space="preserve"> </w:t>
      </w:r>
      <w:r w:rsidR="00C85946" w:rsidRPr="0083775E">
        <w:rPr>
          <w:color w:val="000000" w:themeColor="text1"/>
          <w:sz w:val="24"/>
          <w:szCs w:val="24"/>
        </w:rPr>
        <w:t>nem lhes provoque desgaste an</w:t>
      </w:r>
      <w:r w:rsidR="00135B9A" w:rsidRPr="0083775E">
        <w:rPr>
          <w:color w:val="000000" w:themeColor="text1"/>
          <w:sz w:val="24"/>
          <w:szCs w:val="24"/>
        </w:rPr>
        <w:t>ô</w:t>
      </w:r>
      <w:r w:rsidR="00C85946" w:rsidRPr="0083775E">
        <w:rPr>
          <w:color w:val="000000" w:themeColor="text1"/>
          <w:sz w:val="24"/>
          <w:szCs w:val="24"/>
        </w:rPr>
        <w:t>malo aos padrões de durabilidade.</w:t>
      </w:r>
    </w:p>
    <w:p w14:paraId="416C30D9" w14:textId="289F9680" w:rsidR="00C85946" w:rsidRPr="0083775E" w:rsidRDefault="00BD1DD7" w:rsidP="00A67FF0">
      <w:pPr>
        <w:spacing w:before="120" w:after="120" w:line="240" w:lineRule="auto"/>
        <w:ind w:firstLine="708"/>
        <w:jc w:val="both"/>
        <w:rPr>
          <w:color w:val="000000" w:themeColor="text1"/>
          <w:sz w:val="24"/>
          <w:szCs w:val="24"/>
        </w:rPr>
      </w:pPr>
      <w:r w:rsidRPr="0083775E">
        <w:rPr>
          <w:color w:val="000000" w:themeColor="text1"/>
          <w:sz w:val="24"/>
          <w:szCs w:val="24"/>
        </w:rPr>
        <w:t xml:space="preserve">Art. </w:t>
      </w:r>
      <w:r w:rsidR="00CC3F63">
        <w:rPr>
          <w:color w:val="000000" w:themeColor="text1"/>
          <w:sz w:val="24"/>
          <w:szCs w:val="24"/>
        </w:rPr>
        <w:t>3</w:t>
      </w:r>
      <w:ins w:id="239" w:author="Microsoft Office User" w:date="2021-12-30T10:11:00Z">
        <w:r w:rsidR="00AA0BCA">
          <w:rPr>
            <w:color w:val="000000" w:themeColor="text1"/>
            <w:sz w:val="24"/>
            <w:szCs w:val="24"/>
          </w:rPr>
          <w:t>2</w:t>
        </w:r>
      </w:ins>
      <w:del w:id="240" w:author="Microsoft Office User" w:date="2021-12-30T10:11:00Z">
        <w:r w:rsidR="00CC3F63" w:rsidDel="00AA0BCA">
          <w:rPr>
            <w:color w:val="000000" w:themeColor="text1"/>
            <w:sz w:val="24"/>
            <w:szCs w:val="24"/>
          </w:rPr>
          <w:delText>3</w:delText>
        </w:r>
      </w:del>
      <w:r w:rsidR="00FF3517">
        <w:rPr>
          <w:color w:val="000000" w:themeColor="text1"/>
          <w:sz w:val="24"/>
          <w:szCs w:val="24"/>
        </w:rPr>
        <w:t>.</w:t>
      </w:r>
      <w:r w:rsidR="00FF3517" w:rsidRPr="0083775E">
        <w:rPr>
          <w:color w:val="000000" w:themeColor="text1"/>
          <w:sz w:val="24"/>
          <w:szCs w:val="24"/>
        </w:rPr>
        <w:t xml:space="preserve"> </w:t>
      </w:r>
      <w:r w:rsidR="00E34740">
        <w:rPr>
          <w:color w:val="000000" w:themeColor="text1"/>
          <w:sz w:val="24"/>
          <w:szCs w:val="24"/>
        </w:rPr>
        <w:t>Constituirão</w:t>
      </w:r>
      <w:r w:rsidR="00E34740" w:rsidRPr="0083775E">
        <w:rPr>
          <w:color w:val="000000" w:themeColor="text1"/>
          <w:sz w:val="24"/>
          <w:szCs w:val="24"/>
        </w:rPr>
        <w:t xml:space="preserve"> </w:t>
      </w:r>
      <w:r w:rsidR="00C85946" w:rsidRPr="0083775E">
        <w:rPr>
          <w:color w:val="000000" w:themeColor="text1"/>
          <w:sz w:val="24"/>
          <w:szCs w:val="24"/>
        </w:rPr>
        <w:t xml:space="preserve">critérios de intervenção nos imóveis classificados </w:t>
      </w:r>
      <w:r w:rsidR="00F3606C" w:rsidRPr="0083775E">
        <w:rPr>
          <w:color w:val="000000" w:themeColor="text1"/>
          <w:sz w:val="24"/>
          <w:szCs w:val="24"/>
        </w:rPr>
        <w:t>como NP2</w:t>
      </w:r>
      <w:r w:rsidR="00C85946" w:rsidRPr="0083775E">
        <w:rPr>
          <w:color w:val="000000" w:themeColor="text1"/>
          <w:sz w:val="24"/>
          <w:szCs w:val="24"/>
        </w:rPr>
        <w:t>:</w:t>
      </w:r>
    </w:p>
    <w:p w14:paraId="448CE76E" w14:textId="53E12EDA" w:rsidR="00C85946" w:rsidRPr="0083775E" w:rsidRDefault="00FF3517" w:rsidP="00A67FF0">
      <w:pPr>
        <w:spacing w:before="120" w:after="120" w:line="240" w:lineRule="auto"/>
        <w:ind w:firstLine="708"/>
        <w:jc w:val="both"/>
        <w:rPr>
          <w:color w:val="000000" w:themeColor="text1"/>
          <w:sz w:val="24"/>
          <w:szCs w:val="24"/>
        </w:rPr>
      </w:pPr>
      <w:r>
        <w:rPr>
          <w:color w:val="000000" w:themeColor="text1"/>
          <w:sz w:val="24"/>
          <w:szCs w:val="24"/>
        </w:rPr>
        <w:t>I - q</w:t>
      </w:r>
      <w:r w:rsidR="00757788" w:rsidRPr="0083775E">
        <w:rPr>
          <w:color w:val="000000" w:themeColor="text1"/>
          <w:sz w:val="24"/>
          <w:szCs w:val="24"/>
        </w:rPr>
        <w:t xml:space="preserve">uanto à </w:t>
      </w:r>
      <w:r w:rsidR="00C85946" w:rsidRPr="0083775E">
        <w:rPr>
          <w:color w:val="000000" w:themeColor="text1"/>
          <w:sz w:val="24"/>
          <w:szCs w:val="24"/>
        </w:rPr>
        <w:t>configuração e posição no lote</w:t>
      </w:r>
      <w:r w:rsidR="00757788" w:rsidRPr="0083775E">
        <w:rPr>
          <w:color w:val="000000" w:themeColor="text1"/>
          <w:sz w:val="24"/>
          <w:szCs w:val="24"/>
        </w:rPr>
        <w:t>,</w:t>
      </w:r>
      <w:r w:rsidR="0060080F" w:rsidRPr="0083775E">
        <w:rPr>
          <w:color w:val="000000" w:themeColor="text1"/>
          <w:sz w:val="24"/>
          <w:szCs w:val="24"/>
        </w:rPr>
        <w:t xml:space="preserve"> o edifício principal deve</w:t>
      </w:r>
      <w:r>
        <w:rPr>
          <w:color w:val="000000" w:themeColor="text1"/>
          <w:sz w:val="24"/>
          <w:szCs w:val="24"/>
        </w:rPr>
        <w:t>rá</w:t>
      </w:r>
      <w:r w:rsidR="00C85946" w:rsidRPr="0083775E">
        <w:rPr>
          <w:color w:val="000000" w:themeColor="text1"/>
          <w:sz w:val="24"/>
          <w:szCs w:val="24"/>
        </w:rPr>
        <w:t xml:space="preserve"> manter a mesma posição associada à sua implantação no tecido urbano </w:t>
      </w:r>
      <w:r w:rsidR="00773327" w:rsidRPr="0083775E">
        <w:rPr>
          <w:color w:val="000000" w:themeColor="text1"/>
          <w:sz w:val="24"/>
          <w:szCs w:val="24"/>
        </w:rPr>
        <w:t xml:space="preserve">da construção original, com os mesmos </w:t>
      </w:r>
      <w:r w:rsidR="00C85946" w:rsidRPr="0083775E">
        <w:rPr>
          <w:color w:val="000000" w:themeColor="text1"/>
          <w:sz w:val="24"/>
          <w:szCs w:val="24"/>
        </w:rPr>
        <w:t>recuos e afastamentos</w:t>
      </w:r>
      <w:r w:rsidR="00773327" w:rsidRPr="0083775E">
        <w:rPr>
          <w:color w:val="000000" w:themeColor="text1"/>
          <w:sz w:val="24"/>
          <w:szCs w:val="24"/>
        </w:rPr>
        <w:t xml:space="preserve">, e as </w:t>
      </w:r>
      <w:r w:rsidR="00C85946" w:rsidRPr="0083775E">
        <w:rPr>
          <w:color w:val="000000" w:themeColor="text1"/>
          <w:sz w:val="24"/>
          <w:szCs w:val="24"/>
        </w:rPr>
        <w:t xml:space="preserve">ampliações horizontais e eventuais anexos devem </w:t>
      </w:r>
      <w:r w:rsidR="00773327" w:rsidRPr="0083775E">
        <w:rPr>
          <w:color w:val="000000" w:themeColor="text1"/>
          <w:sz w:val="24"/>
          <w:szCs w:val="24"/>
        </w:rPr>
        <w:t>permitir compreender a</w:t>
      </w:r>
      <w:r w:rsidR="00C85946" w:rsidRPr="0083775E">
        <w:rPr>
          <w:color w:val="000000" w:themeColor="text1"/>
          <w:sz w:val="24"/>
          <w:szCs w:val="24"/>
        </w:rPr>
        <w:t xml:space="preserve"> configuração morfológica</w:t>
      </w:r>
      <w:r w:rsidR="00773327" w:rsidRPr="0083775E">
        <w:rPr>
          <w:color w:val="000000" w:themeColor="text1"/>
          <w:sz w:val="24"/>
          <w:szCs w:val="24"/>
        </w:rPr>
        <w:t xml:space="preserve"> histórica</w:t>
      </w:r>
      <w:r>
        <w:rPr>
          <w:color w:val="000000" w:themeColor="text1"/>
          <w:sz w:val="24"/>
          <w:szCs w:val="24"/>
        </w:rPr>
        <w:t>;</w:t>
      </w:r>
    </w:p>
    <w:p w14:paraId="0CCE9A68" w14:textId="29DBB523" w:rsidR="00035517" w:rsidRPr="0083775E" w:rsidRDefault="00FF3517" w:rsidP="00A67FF0">
      <w:pPr>
        <w:spacing w:before="120" w:after="120" w:line="240" w:lineRule="auto"/>
        <w:ind w:firstLine="708"/>
        <w:jc w:val="both"/>
        <w:rPr>
          <w:color w:val="000000" w:themeColor="text1"/>
          <w:sz w:val="24"/>
          <w:szCs w:val="24"/>
        </w:rPr>
      </w:pPr>
      <w:r>
        <w:rPr>
          <w:color w:val="000000" w:themeColor="text1"/>
          <w:sz w:val="24"/>
          <w:szCs w:val="24"/>
        </w:rPr>
        <w:t>II - q</w:t>
      </w:r>
      <w:r w:rsidRPr="0083775E">
        <w:rPr>
          <w:color w:val="000000" w:themeColor="text1"/>
          <w:sz w:val="24"/>
          <w:szCs w:val="24"/>
        </w:rPr>
        <w:t xml:space="preserve">uanto </w:t>
      </w:r>
      <w:r w:rsidR="00757788" w:rsidRPr="0083775E">
        <w:rPr>
          <w:color w:val="000000" w:themeColor="text1"/>
          <w:sz w:val="24"/>
          <w:szCs w:val="24"/>
        </w:rPr>
        <w:t>à</w:t>
      </w:r>
      <w:r w:rsidR="00C85946" w:rsidRPr="0083775E">
        <w:rPr>
          <w:color w:val="000000" w:themeColor="text1"/>
          <w:sz w:val="24"/>
          <w:szCs w:val="24"/>
        </w:rPr>
        <w:t xml:space="preserve"> relação com o logradouro</w:t>
      </w:r>
      <w:r w:rsidR="00773327" w:rsidRPr="0083775E">
        <w:rPr>
          <w:color w:val="000000" w:themeColor="text1"/>
          <w:sz w:val="24"/>
          <w:szCs w:val="24"/>
        </w:rPr>
        <w:t>,</w:t>
      </w:r>
      <w:r w:rsidR="0060080F" w:rsidRPr="0083775E">
        <w:rPr>
          <w:color w:val="000000" w:themeColor="text1"/>
          <w:sz w:val="24"/>
          <w:szCs w:val="24"/>
        </w:rPr>
        <w:t xml:space="preserve"> o edifício deve</w:t>
      </w:r>
      <w:r>
        <w:rPr>
          <w:color w:val="000000" w:themeColor="text1"/>
          <w:sz w:val="24"/>
          <w:szCs w:val="24"/>
        </w:rPr>
        <w:t>rá</w:t>
      </w:r>
      <w:r w:rsidR="00C85946" w:rsidRPr="0083775E">
        <w:rPr>
          <w:color w:val="000000" w:themeColor="text1"/>
          <w:sz w:val="24"/>
          <w:szCs w:val="24"/>
        </w:rPr>
        <w:t xml:space="preserve"> manter a </w:t>
      </w:r>
      <w:r w:rsidR="00773327" w:rsidRPr="0083775E">
        <w:rPr>
          <w:color w:val="000000" w:themeColor="text1"/>
          <w:sz w:val="24"/>
          <w:szCs w:val="24"/>
        </w:rPr>
        <w:t xml:space="preserve">mesma </w:t>
      </w:r>
      <w:r w:rsidR="00C85946" w:rsidRPr="0083775E">
        <w:rPr>
          <w:color w:val="000000" w:themeColor="text1"/>
          <w:sz w:val="24"/>
          <w:szCs w:val="24"/>
        </w:rPr>
        <w:t xml:space="preserve">lógica da configuração morfológica </w:t>
      </w:r>
      <w:r w:rsidR="00773327" w:rsidRPr="0083775E">
        <w:rPr>
          <w:color w:val="000000" w:themeColor="text1"/>
          <w:sz w:val="24"/>
          <w:szCs w:val="24"/>
        </w:rPr>
        <w:t>histórica, com a m</w:t>
      </w:r>
      <w:r w:rsidR="00C85946" w:rsidRPr="0083775E">
        <w:rPr>
          <w:color w:val="000000" w:themeColor="text1"/>
          <w:sz w:val="24"/>
          <w:szCs w:val="24"/>
        </w:rPr>
        <w:t>an</w:t>
      </w:r>
      <w:r w:rsidR="00773327" w:rsidRPr="0083775E">
        <w:rPr>
          <w:color w:val="000000" w:themeColor="text1"/>
          <w:sz w:val="24"/>
          <w:szCs w:val="24"/>
        </w:rPr>
        <w:t xml:space="preserve">utenção da </w:t>
      </w:r>
      <w:r w:rsidR="00C85946" w:rsidRPr="0083775E">
        <w:rPr>
          <w:color w:val="000000" w:themeColor="text1"/>
          <w:sz w:val="24"/>
          <w:szCs w:val="24"/>
        </w:rPr>
        <w:t>estrutura dos acessos, áreas destinadas ao agenciamento paisagístico</w:t>
      </w:r>
      <w:r w:rsidR="00773327" w:rsidRPr="0083775E">
        <w:rPr>
          <w:color w:val="000000" w:themeColor="text1"/>
          <w:sz w:val="24"/>
          <w:szCs w:val="24"/>
        </w:rPr>
        <w:t xml:space="preserve"> e vedações de lote</w:t>
      </w:r>
      <w:r w:rsidR="00930647">
        <w:rPr>
          <w:color w:val="000000" w:themeColor="text1"/>
          <w:sz w:val="24"/>
          <w:szCs w:val="24"/>
        </w:rPr>
        <w:t>; e</w:t>
      </w:r>
    </w:p>
    <w:p w14:paraId="03F3AF40" w14:textId="1628F57F" w:rsidR="00C85946" w:rsidRPr="0083775E" w:rsidRDefault="00930647" w:rsidP="00A67FF0">
      <w:pPr>
        <w:spacing w:before="120" w:after="120" w:line="240" w:lineRule="auto"/>
        <w:ind w:firstLine="708"/>
        <w:jc w:val="both"/>
        <w:rPr>
          <w:color w:val="000000" w:themeColor="text1"/>
          <w:sz w:val="24"/>
          <w:szCs w:val="24"/>
        </w:rPr>
      </w:pPr>
      <w:r>
        <w:rPr>
          <w:color w:val="000000" w:themeColor="text1"/>
          <w:sz w:val="24"/>
          <w:szCs w:val="24"/>
        </w:rPr>
        <w:t>III - q</w:t>
      </w:r>
      <w:r w:rsidR="00035517" w:rsidRPr="0083775E">
        <w:rPr>
          <w:color w:val="000000" w:themeColor="text1"/>
          <w:sz w:val="24"/>
          <w:szCs w:val="24"/>
        </w:rPr>
        <w:t xml:space="preserve">uanto às características compositivas e estilísticas </w:t>
      </w:r>
      <w:ins w:id="241" w:author="Microsoft Office User" w:date="2021-12-07T10:58:00Z">
        <w:r w:rsidR="004A60EB">
          <w:rPr>
            <w:color w:val="000000" w:themeColor="text1"/>
            <w:sz w:val="24"/>
            <w:szCs w:val="24"/>
          </w:rPr>
          <w:t xml:space="preserve">externas </w:t>
        </w:r>
      </w:ins>
      <w:r w:rsidR="00035517" w:rsidRPr="0083775E">
        <w:rPr>
          <w:color w:val="000000" w:themeColor="text1"/>
          <w:sz w:val="24"/>
          <w:szCs w:val="24"/>
        </w:rPr>
        <w:t xml:space="preserve">do imóvel, </w:t>
      </w:r>
      <w:r w:rsidRPr="0083775E">
        <w:rPr>
          <w:color w:val="000000" w:themeColor="text1"/>
          <w:sz w:val="24"/>
          <w:szCs w:val="24"/>
        </w:rPr>
        <w:t>deve</w:t>
      </w:r>
      <w:r>
        <w:rPr>
          <w:color w:val="000000" w:themeColor="text1"/>
          <w:sz w:val="24"/>
          <w:szCs w:val="24"/>
        </w:rPr>
        <w:t>rão</w:t>
      </w:r>
      <w:r w:rsidRPr="0083775E">
        <w:rPr>
          <w:color w:val="000000" w:themeColor="text1"/>
          <w:sz w:val="24"/>
          <w:szCs w:val="24"/>
        </w:rPr>
        <w:t xml:space="preserve"> </w:t>
      </w:r>
      <w:r w:rsidR="00035517" w:rsidRPr="0083775E">
        <w:rPr>
          <w:color w:val="000000" w:themeColor="text1"/>
          <w:sz w:val="24"/>
          <w:szCs w:val="24"/>
        </w:rPr>
        <w:t>ser preservados</w:t>
      </w:r>
      <w:r w:rsidR="00BC1835" w:rsidRPr="0083775E">
        <w:rPr>
          <w:color w:val="000000" w:themeColor="text1"/>
          <w:sz w:val="24"/>
          <w:szCs w:val="24"/>
        </w:rPr>
        <w:t xml:space="preserve"> volumetria, fachadas e</w:t>
      </w:r>
      <w:r w:rsidR="00C212C1" w:rsidRPr="0083775E">
        <w:rPr>
          <w:color w:val="000000" w:themeColor="text1"/>
          <w:sz w:val="24"/>
          <w:szCs w:val="24"/>
        </w:rPr>
        <w:t xml:space="preserve"> seus</w:t>
      </w:r>
      <w:r w:rsidR="00F24D2A" w:rsidRPr="0083775E">
        <w:rPr>
          <w:color w:val="000000" w:themeColor="text1"/>
          <w:sz w:val="24"/>
          <w:szCs w:val="24"/>
        </w:rPr>
        <w:t xml:space="preserve"> </w:t>
      </w:r>
      <w:r w:rsidR="00BC1835" w:rsidRPr="0083775E">
        <w:rPr>
          <w:color w:val="000000" w:themeColor="text1"/>
          <w:sz w:val="24"/>
          <w:szCs w:val="24"/>
        </w:rPr>
        <w:t xml:space="preserve">ornamentos, </w:t>
      </w:r>
      <w:r w:rsidR="00F24D2A" w:rsidRPr="0083775E">
        <w:rPr>
          <w:color w:val="000000" w:themeColor="text1"/>
          <w:sz w:val="24"/>
          <w:szCs w:val="24"/>
        </w:rPr>
        <w:t>esquadrias, coberturas</w:t>
      </w:r>
      <w:r w:rsidR="0093193C" w:rsidRPr="0083775E">
        <w:rPr>
          <w:color w:val="000000" w:themeColor="text1"/>
          <w:sz w:val="24"/>
          <w:szCs w:val="24"/>
        </w:rPr>
        <w:t>,</w:t>
      </w:r>
      <w:r w:rsidR="00F24D2A" w:rsidRPr="0083775E">
        <w:rPr>
          <w:color w:val="000000" w:themeColor="text1"/>
          <w:sz w:val="24"/>
          <w:szCs w:val="24"/>
        </w:rPr>
        <w:t xml:space="preserve"> sistemas construtivos</w:t>
      </w:r>
      <w:r w:rsidR="0093193C" w:rsidRPr="0083775E">
        <w:rPr>
          <w:color w:val="000000" w:themeColor="text1"/>
          <w:sz w:val="24"/>
          <w:szCs w:val="24"/>
        </w:rPr>
        <w:t xml:space="preserve"> e materiais</w:t>
      </w:r>
      <w:r w:rsidR="00035517" w:rsidRPr="0083775E">
        <w:rPr>
          <w:color w:val="000000" w:themeColor="text1"/>
          <w:sz w:val="24"/>
          <w:szCs w:val="24"/>
        </w:rPr>
        <w:t xml:space="preserve">, com base no modelo </w:t>
      </w:r>
      <w:r w:rsidR="000F7412" w:rsidRPr="0083775E">
        <w:rPr>
          <w:color w:val="000000" w:themeColor="text1"/>
          <w:sz w:val="24"/>
          <w:szCs w:val="24"/>
        </w:rPr>
        <w:t>tipológico</w:t>
      </w:r>
      <w:r w:rsidR="00035517" w:rsidRPr="0083775E">
        <w:rPr>
          <w:color w:val="000000" w:themeColor="text1"/>
          <w:sz w:val="24"/>
          <w:szCs w:val="24"/>
        </w:rPr>
        <w:t xml:space="preserve"> e estilístico original e considerando as adaptações e transformações ocorridas que participam na compreensão e qualificação do conjunto urbano protegid</w:t>
      </w:r>
      <w:r w:rsidR="00F24D2A" w:rsidRPr="0083775E">
        <w:rPr>
          <w:color w:val="000000" w:themeColor="text1"/>
          <w:sz w:val="24"/>
          <w:szCs w:val="24"/>
        </w:rPr>
        <w:t>o</w:t>
      </w:r>
      <w:r>
        <w:rPr>
          <w:color w:val="000000" w:themeColor="text1"/>
          <w:sz w:val="24"/>
          <w:szCs w:val="24"/>
        </w:rPr>
        <w:t>, sendo que:</w:t>
      </w:r>
    </w:p>
    <w:p w14:paraId="3696D03D" w14:textId="3D6C9397" w:rsidR="00C85946" w:rsidRPr="0083775E" w:rsidRDefault="00930647" w:rsidP="00A67FF0">
      <w:pPr>
        <w:spacing w:before="120" w:after="120" w:line="240" w:lineRule="auto"/>
        <w:ind w:firstLine="708"/>
        <w:jc w:val="both"/>
        <w:rPr>
          <w:color w:val="000000" w:themeColor="text1"/>
          <w:sz w:val="24"/>
          <w:szCs w:val="24"/>
        </w:rPr>
      </w:pPr>
      <w:r>
        <w:rPr>
          <w:color w:val="000000" w:themeColor="text1"/>
          <w:sz w:val="24"/>
          <w:szCs w:val="24"/>
        </w:rPr>
        <w:t>a) e</w:t>
      </w:r>
      <w:r w:rsidRPr="0083775E">
        <w:rPr>
          <w:color w:val="000000" w:themeColor="text1"/>
          <w:sz w:val="24"/>
          <w:szCs w:val="24"/>
        </w:rPr>
        <w:t xml:space="preserve">ventuais </w:t>
      </w:r>
      <w:r w:rsidR="00C85946" w:rsidRPr="0083775E">
        <w:rPr>
          <w:color w:val="000000" w:themeColor="text1"/>
          <w:sz w:val="24"/>
          <w:szCs w:val="24"/>
        </w:rPr>
        <w:t xml:space="preserve">ampliações verticais </w:t>
      </w:r>
      <w:r w:rsidRPr="0083775E">
        <w:rPr>
          <w:color w:val="000000" w:themeColor="text1"/>
          <w:sz w:val="24"/>
          <w:szCs w:val="24"/>
        </w:rPr>
        <w:t>deve</w:t>
      </w:r>
      <w:r>
        <w:rPr>
          <w:color w:val="000000" w:themeColor="text1"/>
          <w:sz w:val="24"/>
          <w:szCs w:val="24"/>
        </w:rPr>
        <w:t>rão</w:t>
      </w:r>
      <w:r w:rsidRPr="0083775E">
        <w:rPr>
          <w:color w:val="000000" w:themeColor="text1"/>
          <w:sz w:val="24"/>
          <w:szCs w:val="24"/>
        </w:rPr>
        <w:t xml:space="preserve"> </w:t>
      </w:r>
      <w:r w:rsidR="00C85946" w:rsidRPr="0083775E">
        <w:rPr>
          <w:color w:val="000000" w:themeColor="text1"/>
          <w:sz w:val="24"/>
          <w:szCs w:val="24"/>
        </w:rPr>
        <w:t xml:space="preserve">preservar a percepção e compreensão dos atributos da edificação pré-existente, e seguirão </w:t>
      </w:r>
      <w:r w:rsidR="00F24D2A" w:rsidRPr="0083775E">
        <w:rPr>
          <w:color w:val="000000" w:themeColor="text1"/>
          <w:sz w:val="24"/>
          <w:szCs w:val="24"/>
        </w:rPr>
        <w:t xml:space="preserve">a altura máxima </w:t>
      </w:r>
      <w:r w:rsidR="00097F11" w:rsidRPr="0083775E">
        <w:rPr>
          <w:color w:val="000000" w:themeColor="text1"/>
          <w:sz w:val="24"/>
          <w:szCs w:val="24"/>
        </w:rPr>
        <w:t>da construção existente</w:t>
      </w:r>
      <w:r>
        <w:rPr>
          <w:color w:val="000000" w:themeColor="text1"/>
          <w:sz w:val="24"/>
          <w:szCs w:val="24"/>
        </w:rPr>
        <w:t>;</w:t>
      </w:r>
    </w:p>
    <w:p w14:paraId="1B249B8E" w14:textId="4DBA4268" w:rsidR="00F24D2A" w:rsidRPr="0083775E" w:rsidRDefault="00930647" w:rsidP="00A67FF0">
      <w:pPr>
        <w:spacing w:before="120" w:after="120" w:line="240" w:lineRule="auto"/>
        <w:ind w:firstLine="708"/>
        <w:jc w:val="both"/>
        <w:rPr>
          <w:color w:val="000000" w:themeColor="text1"/>
          <w:sz w:val="24"/>
          <w:szCs w:val="24"/>
        </w:rPr>
      </w:pPr>
      <w:r>
        <w:rPr>
          <w:color w:val="000000" w:themeColor="text1"/>
          <w:sz w:val="24"/>
          <w:szCs w:val="24"/>
        </w:rPr>
        <w:t xml:space="preserve">b) </w:t>
      </w:r>
      <w:r w:rsidR="00B3285F">
        <w:rPr>
          <w:color w:val="000000" w:themeColor="text1"/>
          <w:sz w:val="24"/>
          <w:szCs w:val="24"/>
        </w:rPr>
        <w:t>ser</w:t>
      </w:r>
      <w:ins w:id="242" w:author="Microsoft Office User" w:date="2021-12-07T11:00:00Z">
        <w:r w:rsidR="004A60EB">
          <w:rPr>
            <w:color w:val="000000" w:themeColor="text1"/>
            <w:sz w:val="24"/>
            <w:szCs w:val="24"/>
          </w:rPr>
          <w:t>ão</w:t>
        </w:r>
      </w:ins>
      <w:del w:id="243" w:author="Microsoft Office User" w:date="2021-12-07T11:00:00Z">
        <w:r w:rsidR="00B3285F" w:rsidDel="004A60EB">
          <w:rPr>
            <w:color w:val="000000" w:themeColor="text1"/>
            <w:sz w:val="24"/>
            <w:szCs w:val="24"/>
          </w:rPr>
          <w:delText>á</w:delText>
        </w:r>
      </w:del>
      <w:r w:rsidR="00B3285F" w:rsidRPr="0083775E">
        <w:rPr>
          <w:color w:val="000000" w:themeColor="text1"/>
          <w:sz w:val="24"/>
          <w:szCs w:val="24"/>
        </w:rPr>
        <w:t xml:space="preserve"> </w:t>
      </w:r>
      <w:r w:rsidR="0060080F" w:rsidRPr="0083775E">
        <w:rPr>
          <w:color w:val="000000" w:themeColor="text1"/>
          <w:sz w:val="24"/>
          <w:szCs w:val="24"/>
        </w:rPr>
        <w:t>permi</w:t>
      </w:r>
      <w:r w:rsidR="00C85946" w:rsidRPr="0083775E">
        <w:rPr>
          <w:color w:val="000000" w:themeColor="text1"/>
          <w:sz w:val="24"/>
          <w:szCs w:val="24"/>
        </w:rPr>
        <w:t>tida</w:t>
      </w:r>
      <w:ins w:id="244" w:author="Microsoft Office User" w:date="2021-12-07T11:00:00Z">
        <w:r w:rsidR="004A60EB">
          <w:rPr>
            <w:color w:val="000000" w:themeColor="text1"/>
            <w:sz w:val="24"/>
            <w:szCs w:val="24"/>
          </w:rPr>
          <w:t>s</w:t>
        </w:r>
      </w:ins>
      <w:r w:rsidR="00C85946" w:rsidRPr="0083775E">
        <w:rPr>
          <w:color w:val="000000" w:themeColor="text1"/>
          <w:sz w:val="24"/>
          <w:szCs w:val="24"/>
        </w:rPr>
        <w:t xml:space="preserve"> </w:t>
      </w:r>
      <w:ins w:id="245" w:author="Microsoft Office User" w:date="2021-12-07T11:00:00Z">
        <w:r w:rsidR="004A60EB">
          <w:rPr>
            <w:color w:val="000000" w:themeColor="text1"/>
            <w:sz w:val="24"/>
            <w:szCs w:val="24"/>
          </w:rPr>
          <w:t>adequações nas fachadas das edificações para viabilizar a inserção de dispositivos</w:t>
        </w:r>
      </w:ins>
      <w:ins w:id="246" w:author="Microsoft Office User" w:date="2021-12-07T11:01:00Z">
        <w:r w:rsidR="004A60EB">
          <w:rPr>
            <w:color w:val="000000" w:themeColor="text1"/>
            <w:sz w:val="24"/>
            <w:szCs w:val="24"/>
          </w:rPr>
          <w:t xml:space="preserve"> impostos por determinação legal </w:t>
        </w:r>
      </w:ins>
      <w:del w:id="247" w:author="Microsoft Office User" w:date="2021-12-07T11:01:00Z">
        <w:r w:rsidR="0060080F" w:rsidRPr="0083775E" w:rsidDel="004A60EB">
          <w:rPr>
            <w:color w:val="000000" w:themeColor="text1"/>
            <w:sz w:val="24"/>
            <w:szCs w:val="24"/>
          </w:rPr>
          <w:delText xml:space="preserve">a </w:delText>
        </w:r>
        <w:r w:rsidR="00C85946" w:rsidRPr="0083775E" w:rsidDel="004A60EB">
          <w:rPr>
            <w:color w:val="000000" w:themeColor="text1"/>
            <w:sz w:val="24"/>
            <w:szCs w:val="24"/>
          </w:rPr>
          <w:delText>abertura pontual de novos vãos no caso de imposições legais relativas à</w:delText>
        </w:r>
      </w:del>
      <w:ins w:id="248" w:author="Felipe Monteiro dos Santos" w:date="2022-01-17T16:31:00Z">
        <w:r w:rsidR="0065207D">
          <w:rPr>
            <w:color w:val="000000" w:themeColor="text1"/>
            <w:sz w:val="24"/>
            <w:szCs w:val="24"/>
          </w:rPr>
          <w:t>–</w:t>
        </w:r>
      </w:ins>
      <w:ins w:id="249" w:author="Microsoft Office User" w:date="2021-12-07T11:01:00Z">
        <w:del w:id="250" w:author="Felipe Monteiro dos Santos" w:date="2022-01-17T16:31:00Z">
          <w:r w:rsidR="004A60EB" w:rsidDel="0065207D">
            <w:rPr>
              <w:color w:val="000000" w:themeColor="text1"/>
              <w:sz w:val="24"/>
              <w:szCs w:val="24"/>
            </w:rPr>
            <w:delText>-</w:delText>
          </w:r>
        </w:del>
      </w:ins>
      <w:r w:rsidR="00C85946" w:rsidRPr="0083775E">
        <w:rPr>
          <w:color w:val="000000" w:themeColor="text1"/>
          <w:sz w:val="24"/>
          <w:szCs w:val="24"/>
        </w:rPr>
        <w:t xml:space="preserve"> salubridade, acessibilidade e segurança</w:t>
      </w:r>
      <w:del w:id="251" w:author="Microsoft Office User" w:date="2021-12-07T11:01:00Z">
        <w:r w:rsidR="00C85946" w:rsidRPr="0083775E" w:rsidDel="004A60EB">
          <w:rPr>
            <w:color w:val="000000" w:themeColor="text1"/>
            <w:sz w:val="24"/>
            <w:szCs w:val="24"/>
          </w:rPr>
          <w:delText xml:space="preserve">, devendo estes </w:delText>
        </w:r>
        <w:r w:rsidR="00097F11" w:rsidRPr="0083775E" w:rsidDel="004A60EB">
          <w:rPr>
            <w:color w:val="000000" w:themeColor="text1"/>
            <w:sz w:val="24"/>
            <w:szCs w:val="24"/>
          </w:rPr>
          <w:delText>se inserir n</w:delText>
        </w:r>
        <w:r w:rsidR="00C85946" w:rsidRPr="0083775E" w:rsidDel="004A60EB">
          <w:rPr>
            <w:color w:val="000000" w:themeColor="text1"/>
            <w:sz w:val="24"/>
            <w:szCs w:val="24"/>
          </w:rPr>
          <w:delText xml:space="preserve">a lógica compositiva do edifício e serem localizados nas faces ou trechos menos </w:delText>
        </w:r>
        <w:r w:rsidR="00D82003" w:rsidRPr="0083775E" w:rsidDel="004A60EB">
          <w:rPr>
            <w:color w:val="000000" w:themeColor="text1"/>
            <w:sz w:val="24"/>
            <w:szCs w:val="24"/>
          </w:rPr>
          <w:delText>visíveis</w:delText>
        </w:r>
        <w:r w:rsidR="00C85946" w:rsidRPr="0083775E" w:rsidDel="004A60EB">
          <w:rPr>
            <w:color w:val="000000" w:themeColor="text1"/>
            <w:sz w:val="24"/>
            <w:szCs w:val="24"/>
          </w:rPr>
          <w:delText xml:space="preserve"> a partir dos logradouros</w:delText>
        </w:r>
      </w:del>
      <w:ins w:id="252" w:author="Microsoft Office User" w:date="2021-12-07T11:01:00Z">
        <w:r w:rsidR="004A60EB">
          <w:rPr>
            <w:color w:val="000000" w:themeColor="text1"/>
            <w:sz w:val="24"/>
            <w:szCs w:val="24"/>
          </w:rPr>
          <w:t xml:space="preserve"> –</w:t>
        </w:r>
      </w:ins>
      <w:ins w:id="253" w:author="Felipe Monteiro dos Santos" w:date="2022-01-17T16:31:00Z">
        <w:r w:rsidR="0065207D">
          <w:rPr>
            <w:color w:val="000000" w:themeColor="text1"/>
            <w:sz w:val="24"/>
            <w:szCs w:val="24"/>
          </w:rPr>
          <w:t>,</w:t>
        </w:r>
      </w:ins>
      <w:ins w:id="254" w:author="Microsoft Office User" w:date="2021-12-07T11:01:00Z">
        <w:r w:rsidR="004A60EB">
          <w:rPr>
            <w:color w:val="000000" w:themeColor="text1"/>
            <w:sz w:val="24"/>
            <w:szCs w:val="24"/>
          </w:rPr>
          <w:t xml:space="preserve"> optando</w:t>
        </w:r>
      </w:ins>
      <w:ins w:id="255" w:author="Felipe Monteiro dos Santos" w:date="2022-01-17T16:32:00Z">
        <w:r w:rsidR="0065207D">
          <w:rPr>
            <w:color w:val="000000" w:themeColor="text1"/>
            <w:sz w:val="24"/>
            <w:szCs w:val="24"/>
          </w:rPr>
          <w:t>-se</w:t>
        </w:r>
      </w:ins>
      <w:ins w:id="256" w:author="Microsoft Office User" w:date="2021-12-29T16:58:00Z">
        <w:r w:rsidR="0037296E">
          <w:rPr>
            <w:color w:val="000000" w:themeColor="text1"/>
            <w:sz w:val="24"/>
            <w:szCs w:val="24"/>
          </w:rPr>
          <w:t xml:space="preserve">, </w:t>
        </w:r>
      </w:ins>
      <w:ins w:id="257" w:author="Microsoft Office User" w:date="2021-12-07T11:01:00Z">
        <w:r w:rsidR="004A60EB">
          <w:rPr>
            <w:color w:val="000000" w:themeColor="text1"/>
            <w:sz w:val="24"/>
            <w:szCs w:val="24"/>
          </w:rPr>
          <w:t xml:space="preserve"> sempre</w:t>
        </w:r>
      </w:ins>
      <w:ins w:id="258" w:author="Microsoft Office User" w:date="2021-12-29T16:58:00Z">
        <w:r w:rsidR="0037296E">
          <w:rPr>
            <w:color w:val="000000" w:themeColor="text1"/>
            <w:sz w:val="24"/>
            <w:szCs w:val="24"/>
          </w:rPr>
          <w:t xml:space="preserve"> que</w:t>
        </w:r>
      </w:ins>
      <w:ins w:id="259" w:author="Microsoft Office User" w:date="2021-12-29T16:59:00Z">
        <w:r w:rsidR="0037296E">
          <w:rPr>
            <w:color w:val="000000" w:themeColor="text1"/>
            <w:sz w:val="24"/>
            <w:szCs w:val="24"/>
          </w:rPr>
          <w:t xml:space="preserve"> possível,</w:t>
        </w:r>
      </w:ins>
      <w:ins w:id="260" w:author="Microsoft Office User" w:date="2021-12-07T11:01:00Z">
        <w:r w:rsidR="004A60EB">
          <w:rPr>
            <w:color w:val="000000" w:themeColor="text1"/>
            <w:sz w:val="24"/>
            <w:szCs w:val="24"/>
          </w:rPr>
          <w:t xml:space="preserve"> pela solução de menor impacto</w:t>
        </w:r>
      </w:ins>
      <w:r w:rsidR="00B3285F">
        <w:rPr>
          <w:color w:val="000000" w:themeColor="text1"/>
          <w:sz w:val="24"/>
          <w:szCs w:val="24"/>
        </w:rPr>
        <w:t>;</w:t>
      </w:r>
    </w:p>
    <w:p w14:paraId="4F553490" w14:textId="4C36E269" w:rsidR="00F24D2A" w:rsidRPr="0083775E" w:rsidRDefault="00B3285F" w:rsidP="00A67FF0">
      <w:pPr>
        <w:spacing w:before="120" w:after="120" w:line="240" w:lineRule="auto"/>
        <w:ind w:firstLine="708"/>
        <w:jc w:val="both"/>
        <w:rPr>
          <w:color w:val="000000" w:themeColor="text1"/>
          <w:sz w:val="24"/>
          <w:szCs w:val="24"/>
        </w:rPr>
      </w:pPr>
      <w:r>
        <w:rPr>
          <w:color w:val="000000" w:themeColor="text1"/>
          <w:sz w:val="24"/>
          <w:szCs w:val="24"/>
        </w:rPr>
        <w:t>c) i</w:t>
      </w:r>
      <w:r w:rsidR="0060080F" w:rsidRPr="0083775E">
        <w:rPr>
          <w:color w:val="000000" w:themeColor="text1"/>
          <w:sz w:val="24"/>
          <w:szCs w:val="24"/>
        </w:rPr>
        <w:t xml:space="preserve">ntervenções de recomposição </w:t>
      </w:r>
      <w:r w:rsidR="00A75495">
        <w:rPr>
          <w:color w:val="000000" w:themeColor="text1"/>
          <w:sz w:val="24"/>
          <w:szCs w:val="24"/>
        </w:rPr>
        <w:t>serão</w:t>
      </w:r>
      <w:r w:rsidR="00A75495" w:rsidRPr="0083775E">
        <w:rPr>
          <w:color w:val="000000" w:themeColor="text1"/>
          <w:sz w:val="24"/>
          <w:szCs w:val="24"/>
        </w:rPr>
        <w:t xml:space="preserve"> </w:t>
      </w:r>
      <w:r w:rsidR="0060080F" w:rsidRPr="0083775E">
        <w:rPr>
          <w:color w:val="000000" w:themeColor="text1"/>
          <w:sz w:val="24"/>
          <w:szCs w:val="24"/>
        </w:rPr>
        <w:t>permiti</w:t>
      </w:r>
      <w:r w:rsidR="00C85946" w:rsidRPr="0083775E">
        <w:rPr>
          <w:color w:val="000000" w:themeColor="text1"/>
          <w:sz w:val="24"/>
          <w:szCs w:val="24"/>
        </w:rPr>
        <w:t>das para reversão de ações que, acidentalmente ou de forma inadequada, desvirtuaram a configuração original</w:t>
      </w:r>
      <w:r w:rsidR="00DB09F6">
        <w:rPr>
          <w:color w:val="000000" w:themeColor="text1"/>
          <w:sz w:val="24"/>
          <w:szCs w:val="24"/>
        </w:rPr>
        <w:t>;</w:t>
      </w:r>
    </w:p>
    <w:p w14:paraId="11918E07" w14:textId="27BF5951" w:rsidR="00C6577C" w:rsidRPr="0083775E" w:rsidRDefault="00DB09F6" w:rsidP="00A67FF0">
      <w:pPr>
        <w:spacing w:before="120" w:after="120" w:line="240" w:lineRule="auto"/>
        <w:ind w:firstLine="708"/>
        <w:jc w:val="both"/>
        <w:rPr>
          <w:rFonts w:cs="Avenir-Book"/>
          <w:sz w:val="24"/>
          <w:szCs w:val="24"/>
        </w:rPr>
      </w:pPr>
      <w:r>
        <w:rPr>
          <w:color w:val="000000" w:themeColor="text1"/>
          <w:sz w:val="24"/>
          <w:szCs w:val="24"/>
        </w:rPr>
        <w:t>d) a</w:t>
      </w:r>
      <w:r w:rsidRPr="0083775E">
        <w:rPr>
          <w:color w:val="000000" w:themeColor="text1"/>
          <w:sz w:val="24"/>
          <w:szCs w:val="24"/>
        </w:rPr>
        <w:t xml:space="preserve"> </w:t>
      </w:r>
      <w:r w:rsidR="00C6577C" w:rsidRPr="0083775E">
        <w:rPr>
          <w:color w:val="000000" w:themeColor="text1"/>
          <w:sz w:val="24"/>
          <w:szCs w:val="24"/>
        </w:rPr>
        <w:t xml:space="preserve">escolha de </w:t>
      </w:r>
      <w:r w:rsidR="00C85946" w:rsidRPr="0083775E">
        <w:rPr>
          <w:color w:val="000000" w:themeColor="text1"/>
          <w:sz w:val="24"/>
          <w:szCs w:val="24"/>
        </w:rPr>
        <w:t xml:space="preserve">cores </w:t>
      </w:r>
      <w:r w:rsidR="00C6577C" w:rsidRPr="0083775E">
        <w:rPr>
          <w:color w:val="000000" w:themeColor="text1"/>
          <w:sz w:val="24"/>
          <w:szCs w:val="24"/>
        </w:rPr>
        <w:t xml:space="preserve">para a pintura das fachadas </w:t>
      </w:r>
      <w:r w:rsidR="00C6577C" w:rsidRPr="0083775E">
        <w:rPr>
          <w:rFonts w:cs="Avenir-Book"/>
          <w:sz w:val="24"/>
          <w:szCs w:val="24"/>
        </w:rPr>
        <w:t>deve</w:t>
      </w:r>
      <w:r w:rsidR="00A75495">
        <w:rPr>
          <w:rFonts w:cs="Avenir-Book"/>
          <w:sz w:val="24"/>
          <w:szCs w:val="24"/>
        </w:rPr>
        <w:t>rá</w:t>
      </w:r>
      <w:r w:rsidR="00C6577C" w:rsidRPr="0083775E">
        <w:rPr>
          <w:rFonts w:cs="Avenir-Book"/>
          <w:sz w:val="24"/>
          <w:szCs w:val="24"/>
        </w:rPr>
        <w:t xml:space="preserve"> seguir o</w:t>
      </w:r>
      <w:r w:rsidR="00D82003" w:rsidRPr="0083775E">
        <w:rPr>
          <w:rFonts w:cs="Avenir-Book"/>
          <w:sz w:val="24"/>
          <w:szCs w:val="24"/>
        </w:rPr>
        <w:t xml:space="preserve"> padrão de</w:t>
      </w:r>
      <w:r w:rsidR="00C6577C" w:rsidRPr="0083775E">
        <w:rPr>
          <w:rFonts w:cs="Avenir-Book"/>
          <w:sz w:val="24"/>
          <w:szCs w:val="24"/>
        </w:rPr>
        <w:t xml:space="preserve"> uma cor para as alvenarias, outra para os elementos decorativos e molduras dos vãos, outra para as esquadrias e outra para os gradis; eventualmente, outra para o barrado</w:t>
      </w:r>
      <w:r w:rsidR="000B0B70">
        <w:rPr>
          <w:rFonts w:cs="Avenir-Book"/>
          <w:sz w:val="24"/>
          <w:szCs w:val="24"/>
        </w:rPr>
        <w:t>;</w:t>
      </w:r>
    </w:p>
    <w:p w14:paraId="180259B1" w14:textId="44EE04F9" w:rsidR="00C6577C" w:rsidRPr="0083775E" w:rsidRDefault="000B0B70" w:rsidP="00A67FF0">
      <w:pPr>
        <w:spacing w:before="120" w:after="120" w:line="240" w:lineRule="auto"/>
        <w:ind w:firstLine="708"/>
        <w:jc w:val="both"/>
        <w:rPr>
          <w:rFonts w:cs="Avenir-Book"/>
          <w:sz w:val="24"/>
          <w:szCs w:val="24"/>
        </w:rPr>
      </w:pPr>
      <w:r>
        <w:rPr>
          <w:rFonts w:cs="Avenir-Book"/>
          <w:sz w:val="24"/>
          <w:szCs w:val="24"/>
        </w:rPr>
        <w:t>e) a</w:t>
      </w:r>
      <w:r w:rsidRPr="0083775E">
        <w:rPr>
          <w:rFonts w:cs="Avenir-Book"/>
          <w:sz w:val="24"/>
          <w:szCs w:val="24"/>
        </w:rPr>
        <w:t xml:space="preserve">s </w:t>
      </w:r>
      <w:r w:rsidR="00C6577C" w:rsidRPr="0083775E">
        <w:rPr>
          <w:rFonts w:cs="Avenir-Book"/>
          <w:sz w:val="24"/>
          <w:szCs w:val="24"/>
        </w:rPr>
        <w:t>cores dos elementos de</w:t>
      </w:r>
      <w:r w:rsidR="0060080F" w:rsidRPr="0083775E">
        <w:rPr>
          <w:rFonts w:cs="Avenir-Book"/>
          <w:sz w:val="24"/>
          <w:szCs w:val="24"/>
        </w:rPr>
        <w:t xml:space="preserve">corativos e das molduras </w:t>
      </w:r>
      <w:r w:rsidR="00A75495" w:rsidRPr="0083775E">
        <w:rPr>
          <w:rFonts w:cs="Avenir-Book"/>
          <w:sz w:val="24"/>
          <w:szCs w:val="24"/>
        </w:rPr>
        <w:t>deve</w:t>
      </w:r>
      <w:r w:rsidR="00A75495">
        <w:rPr>
          <w:rFonts w:cs="Avenir-Book"/>
          <w:sz w:val="24"/>
          <w:szCs w:val="24"/>
        </w:rPr>
        <w:t>rão</w:t>
      </w:r>
      <w:r w:rsidR="00A75495" w:rsidRPr="0083775E">
        <w:rPr>
          <w:rFonts w:cs="Avenir-Book"/>
          <w:sz w:val="24"/>
          <w:szCs w:val="24"/>
        </w:rPr>
        <w:t xml:space="preserve"> </w:t>
      </w:r>
      <w:r w:rsidR="00C6577C" w:rsidRPr="0083775E">
        <w:rPr>
          <w:rFonts w:cs="Avenir-Book"/>
          <w:sz w:val="24"/>
          <w:szCs w:val="24"/>
        </w:rPr>
        <w:t>contra</w:t>
      </w:r>
      <w:r w:rsidR="00D82003" w:rsidRPr="0083775E">
        <w:rPr>
          <w:rFonts w:cs="Avenir-Book"/>
          <w:sz w:val="24"/>
          <w:szCs w:val="24"/>
        </w:rPr>
        <w:t>star com as cores das alvenarias -</w:t>
      </w:r>
      <w:r w:rsidR="00C6577C" w:rsidRPr="0083775E">
        <w:rPr>
          <w:rFonts w:cs="Avenir-Book"/>
          <w:sz w:val="24"/>
          <w:szCs w:val="24"/>
        </w:rPr>
        <w:t xml:space="preserve"> branco ou cores neutras para alvenarias coloridas</w:t>
      </w:r>
      <w:r w:rsidR="00D82003" w:rsidRPr="0083775E">
        <w:rPr>
          <w:rFonts w:cs="Avenir-Book"/>
          <w:sz w:val="24"/>
          <w:szCs w:val="24"/>
        </w:rPr>
        <w:t>,</w:t>
      </w:r>
      <w:r w:rsidR="00C6577C" w:rsidRPr="0083775E">
        <w:rPr>
          <w:rFonts w:cs="Avenir-Book"/>
          <w:sz w:val="24"/>
          <w:szCs w:val="24"/>
        </w:rPr>
        <w:t xml:space="preserve"> cores em tons claros no caso de alvenarias brancas</w:t>
      </w:r>
      <w:r w:rsidR="00A75495">
        <w:rPr>
          <w:rFonts w:cs="Avenir-Book"/>
          <w:sz w:val="24"/>
          <w:szCs w:val="24"/>
        </w:rPr>
        <w:t>,</w:t>
      </w:r>
      <w:r w:rsidR="00C6577C" w:rsidRPr="0083775E">
        <w:rPr>
          <w:rFonts w:cs="Avenir-Book"/>
          <w:sz w:val="24"/>
          <w:szCs w:val="24"/>
        </w:rPr>
        <w:t xml:space="preserve"> </w:t>
      </w:r>
      <w:r w:rsidR="00D82003" w:rsidRPr="0083775E">
        <w:rPr>
          <w:rFonts w:cs="Avenir-Book"/>
          <w:sz w:val="24"/>
          <w:szCs w:val="24"/>
        </w:rPr>
        <w:t xml:space="preserve">e, </w:t>
      </w:r>
      <w:r w:rsidR="00C6577C" w:rsidRPr="0083775E">
        <w:rPr>
          <w:rFonts w:cs="Avenir-Book"/>
          <w:sz w:val="24"/>
          <w:szCs w:val="24"/>
        </w:rPr>
        <w:t>no caso de edificações de feições coloniais</w:t>
      </w:r>
      <w:r w:rsidR="00D82003" w:rsidRPr="0083775E">
        <w:rPr>
          <w:rFonts w:cs="Avenir-Book"/>
          <w:sz w:val="24"/>
          <w:szCs w:val="24"/>
        </w:rPr>
        <w:t>,</w:t>
      </w:r>
      <w:r w:rsidR="00C6577C" w:rsidRPr="0083775E">
        <w:rPr>
          <w:rFonts w:cs="Avenir-Book"/>
          <w:sz w:val="24"/>
          <w:szCs w:val="24"/>
        </w:rPr>
        <w:t xml:space="preserve"> os tons podem ser escuros</w:t>
      </w:r>
      <w:r w:rsidR="00D82003" w:rsidRPr="0083775E">
        <w:rPr>
          <w:rFonts w:cs="Avenir-Book"/>
          <w:sz w:val="24"/>
          <w:szCs w:val="24"/>
        </w:rPr>
        <w:t>,</w:t>
      </w:r>
      <w:r w:rsidR="00C6577C" w:rsidRPr="0083775E">
        <w:rPr>
          <w:rFonts w:cs="Avenir-Book"/>
          <w:sz w:val="24"/>
          <w:szCs w:val="24"/>
        </w:rPr>
        <w:t xml:space="preserve"> de acordo com a Paleta de Cores fornecid</w:t>
      </w:r>
      <w:r w:rsidR="00D82003" w:rsidRPr="0083775E">
        <w:rPr>
          <w:rFonts w:cs="Avenir-Book"/>
          <w:sz w:val="24"/>
          <w:szCs w:val="24"/>
        </w:rPr>
        <w:t>a pelo IPHAN</w:t>
      </w:r>
      <w:r w:rsidR="00D42C7B">
        <w:rPr>
          <w:rFonts w:cs="Avenir-Book"/>
          <w:sz w:val="24"/>
          <w:szCs w:val="24"/>
        </w:rPr>
        <w:t>;</w:t>
      </w:r>
    </w:p>
    <w:p w14:paraId="2D37A927" w14:textId="63471BD3" w:rsidR="00C6577C" w:rsidRPr="0083775E" w:rsidRDefault="00D42C7B" w:rsidP="00A67FF0">
      <w:pPr>
        <w:spacing w:before="120" w:after="120" w:line="240" w:lineRule="auto"/>
        <w:ind w:firstLine="708"/>
        <w:jc w:val="both"/>
        <w:rPr>
          <w:rFonts w:cs="Avenir-Book"/>
          <w:sz w:val="24"/>
          <w:szCs w:val="24"/>
        </w:rPr>
      </w:pPr>
      <w:r>
        <w:rPr>
          <w:rFonts w:cs="Avenir-Book"/>
          <w:sz w:val="24"/>
          <w:szCs w:val="24"/>
        </w:rPr>
        <w:t>f) a</w:t>
      </w:r>
      <w:r w:rsidRPr="0083775E">
        <w:rPr>
          <w:rFonts w:cs="Avenir-Book"/>
          <w:sz w:val="24"/>
          <w:szCs w:val="24"/>
        </w:rPr>
        <w:t xml:space="preserve">s </w:t>
      </w:r>
      <w:r w:rsidR="00C6577C" w:rsidRPr="0083775E">
        <w:rPr>
          <w:rFonts w:cs="Avenir-Book"/>
          <w:sz w:val="24"/>
          <w:szCs w:val="24"/>
        </w:rPr>
        <w:t xml:space="preserve">cores das esquadrias </w:t>
      </w:r>
      <w:r w:rsidR="00A75495" w:rsidRPr="0083775E">
        <w:rPr>
          <w:rFonts w:cs="Avenir-Book"/>
          <w:sz w:val="24"/>
          <w:szCs w:val="24"/>
        </w:rPr>
        <w:t>deve</w:t>
      </w:r>
      <w:r w:rsidR="00A75495">
        <w:rPr>
          <w:rFonts w:cs="Avenir-Book"/>
          <w:sz w:val="24"/>
          <w:szCs w:val="24"/>
        </w:rPr>
        <w:t>rão</w:t>
      </w:r>
      <w:r w:rsidR="00A75495" w:rsidRPr="0083775E">
        <w:rPr>
          <w:rFonts w:cs="Avenir-Book"/>
          <w:sz w:val="24"/>
          <w:szCs w:val="24"/>
        </w:rPr>
        <w:t xml:space="preserve"> </w:t>
      </w:r>
      <w:r w:rsidR="00C6577C" w:rsidRPr="0083775E">
        <w:rPr>
          <w:rFonts w:cs="Avenir-Book"/>
          <w:sz w:val="24"/>
          <w:szCs w:val="24"/>
        </w:rPr>
        <w:t>ser em tons mais escuros do que as das alvenarias</w:t>
      </w:r>
      <w:r w:rsidR="00CC076F">
        <w:rPr>
          <w:rFonts w:cs="Avenir-Book"/>
          <w:sz w:val="24"/>
          <w:szCs w:val="24"/>
        </w:rPr>
        <w:t xml:space="preserve"> e elementos decorativos</w:t>
      </w:r>
      <w:r>
        <w:rPr>
          <w:rFonts w:cs="Avenir-Book"/>
          <w:sz w:val="24"/>
          <w:szCs w:val="24"/>
        </w:rPr>
        <w:t>;</w:t>
      </w:r>
    </w:p>
    <w:p w14:paraId="65272BA2" w14:textId="0E82FCEF" w:rsidR="00C6577C" w:rsidRPr="0083775E" w:rsidRDefault="00D42C7B" w:rsidP="00A67FF0">
      <w:pPr>
        <w:spacing w:before="120" w:after="120" w:line="240" w:lineRule="auto"/>
        <w:ind w:firstLine="708"/>
        <w:jc w:val="both"/>
        <w:rPr>
          <w:rFonts w:cs="Avenir-Book"/>
          <w:sz w:val="24"/>
          <w:szCs w:val="24"/>
        </w:rPr>
      </w:pPr>
      <w:r>
        <w:rPr>
          <w:rFonts w:cs="Avenir-Book"/>
          <w:sz w:val="24"/>
          <w:szCs w:val="24"/>
        </w:rPr>
        <w:t>g) a</w:t>
      </w:r>
      <w:r w:rsidRPr="0083775E">
        <w:rPr>
          <w:rFonts w:cs="Avenir-Book"/>
          <w:sz w:val="24"/>
          <w:szCs w:val="24"/>
        </w:rPr>
        <w:t xml:space="preserve">s </w:t>
      </w:r>
      <w:r w:rsidR="00C6577C" w:rsidRPr="0083775E">
        <w:rPr>
          <w:rFonts w:cs="Avenir-Book"/>
          <w:sz w:val="24"/>
          <w:szCs w:val="24"/>
        </w:rPr>
        <w:t xml:space="preserve">fachadas sem ornamentos ou detalhes ressaltados </w:t>
      </w:r>
      <w:r w:rsidR="00A75495" w:rsidRPr="0083775E">
        <w:rPr>
          <w:rFonts w:cs="Avenir-Book"/>
          <w:sz w:val="24"/>
          <w:szCs w:val="24"/>
        </w:rPr>
        <w:t>pode</w:t>
      </w:r>
      <w:r w:rsidR="00A75495">
        <w:rPr>
          <w:rFonts w:cs="Avenir-Book"/>
          <w:sz w:val="24"/>
          <w:szCs w:val="24"/>
        </w:rPr>
        <w:t>rão</w:t>
      </w:r>
      <w:r w:rsidR="00A75495" w:rsidRPr="0083775E">
        <w:rPr>
          <w:rFonts w:cs="Avenir-Book"/>
          <w:sz w:val="24"/>
          <w:szCs w:val="24"/>
        </w:rPr>
        <w:t xml:space="preserve"> </w:t>
      </w:r>
      <w:r w:rsidR="00C6577C" w:rsidRPr="0083775E">
        <w:rPr>
          <w:rFonts w:cs="Avenir-Book"/>
          <w:sz w:val="24"/>
          <w:szCs w:val="24"/>
        </w:rPr>
        <w:t>ser pintadas em cores únicas</w:t>
      </w:r>
      <w:r>
        <w:rPr>
          <w:rFonts w:cs="Avenir-Book"/>
          <w:sz w:val="24"/>
          <w:szCs w:val="24"/>
        </w:rPr>
        <w:t>;</w:t>
      </w:r>
    </w:p>
    <w:p w14:paraId="3FCDD133" w14:textId="59925739" w:rsidR="007257A9" w:rsidRPr="0083775E" w:rsidRDefault="00D42C7B" w:rsidP="00A67FF0">
      <w:pPr>
        <w:spacing w:before="120" w:after="120" w:line="240" w:lineRule="auto"/>
        <w:ind w:firstLine="708"/>
        <w:jc w:val="both"/>
        <w:rPr>
          <w:rFonts w:cs="Avenir-Book"/>
          <w:sz w:val="24"/>
          <w:szCs w:val="24"/>
        </w:rPr>
      </w:pPr>
      <w:r>
        <w:rPr>
          <w:rFonts w:cs="Avenir-Book"/>
          <w:sz w:val="24"/>
          <w:szCs w:val="24"/>
        </w:rPr>
        <w:t>h) será</w:t>
      </w:r>
      <w:r w:rsidRPr="0083775E">
        <w:rPr>
          <w:rFonts w:cs="Avenir-Book"/>
          <w:sz w:val="24"/>
          <w:szCs w:val="24"/>
        </w:rPr>
        <w:t xml:space="preserve"> </w:t>
      </w:r>
      <w:r w:rsidR="007257A9" w:rsidRPr="0083775E">
        <w:rPr>
          <w:rFonts w:cs="Avenir-Book"/>
          <w:sz w:val="24"/>
          <w:szCs w:val="24"/>
        </w:rPr>
        <w:t>vedado o uso de tons fortes (</w:t>
      </w:r>
      <w:r w:rsidR="0092757F" w:rsidRPr="0083775E">
        <w:rPr>
          <w:rFonts w:cs="Avenir-Book"/>
          <w:sz w:val="24"/>
          <w:szCs w:val="24"/>
        </w:rPr>
        <w:t xml:space="preserve">muito </w:t>
      </w:r>
      <w:r w:rsidR="007257A9" w:rsidRPr="0083775E">
        <w:rPr>
          <w:rFonts w:cs="Avenir-Book"/>
          <w:sz w:val="24"/>
          <w:szCs w:val="24"/>
        </w:rPr>
        <w:t>saturados), fluorescentes e chamativos, metalizados</w:t>
      </w:r>
      <w:r w:rsidR="00CC076F">
        <w:rPr>
          <w:rFonts w:cs="Avenir-Book"/>
          <w:sz w:val="24"/>
          <w:szCs w:val="24"/>
        </w:rPr>
        <w:t>,</w:t>
      </w:r>
      <w:r w:rsidR="007257A9" w:rsidRPr="0083775E">
        <w:rPr>
          <w:rFonts w:cs="Avenir-Book"/>
          <w:sz w:val="24"/>
          <w:szCs w:val="24"/>
        </w:rPr>
        <w:t xml:space="preserve"> desenhos, letras ou estampas</w:t>
      </w:r>
      <w:r w:rsidR="00A75495">
        <w:rPr>
          <w:rFonts w:cs="Avenir-Book"/>
          <w:sz w:val="24"/>
          <w:szCs w:val="24"/>
        </w:rPr>
        <w:t>;</w:t>
      </w:r>
    </w:p>
    <w:p w14:paraId="75A8D26D" w14:textId="1514DF35" w:rsidR="007257A9" w:rsidRPr="0083775E" w:rsidRDefault="00D42C7B" w:rsidP="00A67FF0">
      <w:pPr>
        <w:spacing w:before="120" w:after="120" w:line="240" w:lineRule="auto"/>
        <w:ind w:firstLine="708"/>
        <w:jc w:val="both"/>
        <w:rPr>
          <w:rFonts w:cs="Avenir-Book"/>
          <w:sz w:val="24"/>
          <w:szCs w:val="24"/>
        </w:rPr>
      </w:pPr>
      <w:r>
        <w:rPr>
          <w:rFonts w:cs="Avenir-Book"/>
          <w:sz w:val="24"/>
          <w:szCs w:val="24"/>
        </w:rPr>
        <w:lastRenderedPageBreak/>
        <w:t xml:space="preserve">i) será </w:t>
      </w:r>
      <w:r w:rsidR="007257A9" w:rsidRPr="0083775E">
        <w:rPr>
          <w:rFonts w:cs="Avenir-Book"/>
          <w:sz w:val="24"/>
          <w:szCs w:val="24"/>
        </w:rPr>
        <w:t>vedada a divisão do imóvel de tipologia única em diferentes cores</w:t>
      </w:r>
      <w:r w:rsidR="00A75495">
        <w:rPr>
          <w:rFonts w:cs="Avenir-Book"/>
          <w:sz w:val="24"/>
          <w:szCs w:val="24"/>
        </w:rPr>
        <w:t>;</w:t>
      </w:r>
    </w:p>
    <w:p w14:paraId="0B1931C3" w14:textId="5C2B7565" w:rsidR="00D82003" w:rsidRPr="0083775E" w:rsidRDefault="00D42C7B" w:rsidP="00A67FF0">
      <w:pPr>
        <w:spacing w:before="120" w:after="120" w:line="240" w:lineRule="auto"/>
        <w:ind w:firstLine="708"/>
        <w:jc w:val="both"/>
        <w:rPr>
          <w:rFonts w:cs="Avenir-Book"/>
          <w:sz w:val="24"/>
          <w:szCs w:val="24"/>
        </w:rPr>
      </w:pPr>
      <w:r>
        <w:rPr>
          <w:rFonts w:cs="Avenir-Book"/>
          <w:sz w:val="24"/>
          <w:szCs w:val="24"/>
        </w:rPr>
        <w:t xml:space="preserve">j) </w:t>
      </w:r>
      <w:r w:rsidR="00A75495">
        <w:rPr>
          <w:rFonts w:cs="Avenir-Book"/>
          <w:sz w:val="24"/>
          <w:szCs w:val="24"/>
        </w:rPr>
        <w:t>a</w:t>
      </w:r>
      <w:r w:rsidR="00A75495" w:rsidRPr="0083775E">
        <w:rPr>
          <w:rFonts w:cs="Avenir-Book"/>
          <w:sz w:val="24"/>
          <w:szCs w:val="24"/>
        </w:rPr>
        <w:t xml:space="preserve"> </w:t>
      </w:r>
      <w:r w:rsidR="00D82003" w:rsidRPr="0083775E">
        <w:rPr>
          <w:rFonts w:cs="Avenir-Book"/>
          <w:sz w:val="24"/>
          <w:szCs w:val="24"/>
        </w:rPr>
        <w:t>pintura das paredes e molduras das fachadas deve</w:t>
      </w:r>
      <w:r w:rsidR="00A75495">
        <w:rPr>
          <w:rFonts w:cs="Avenir-Book"/>
          <w:sz w:val="24"/>
          <w:szCs w:val="24"/>
        </w:rPr>
        <w:t>rá</w:t>
      </w:r>
      <w:r w:rsidR="00D82003" w:rsidRPr="0083775E">
        <w:rPr>
          <w:rFonts w:cs="Avenir-Book"/>
          <w:sz w:val="24"/>
          <w:szCs w:val="24"/>
        </w:rPr>
        <w:t xml:space="preserve"> ser feita com tintas à base de água, preferencialmente a cal, mas sendo também aceita a tinta PVA, desde que fosca, e a das esquadrias com tintas de base sintética ou óleo foscas</w:t>
      </w:r>
      <w:r w:rsidR="00A75495">
        <w:rPr>
          <w:rFonts w:cs="Avenir-Book"/>
          <w:sz w:val="24"/>
          <w:szCs w:val="24"/>
        </w:rPr>
        <w:t>;</w:t>
      </w:r>
    </w:p>
    <w:p w14:paraId="1A3E8199" w14:textId="2B74A929" w:rsidR="00C85946" w:rsidRPr="0083775E" w:rsidRDefault="00D42C7B" w:rsidP="00A67FF0">
      <w:pPr>
        <w:spacing w:before="120" w:after="120" w:line="240" w:lineRule="auto"/>
        <w:ind w:firstLine="708"/>
        <w:jc w:val="both"/>
        <w:rPr>
          <w:color w:val="000000" w:themeColor="text1"/>
          <w:sz w:val="24"/>
          <w:szCs w:val="24"/>
        </w:rPr>
      </w:pPr>
      <w:r>
        <w:rPr>
          <w:color w:val="000000" w:themeColor="text1"/>
          <w:sz w:val="24"/>
          <w:szCs w:val="24"/>
        </w:rPr>
        <w:t xml:space="preserve">k) </w:t>
      </w:r>
      <w:r w:rsidR="00A75495">
        <w:rPr>
          <w:color w:val="000000" w:themeColor="text1"/>
          <w:sz w:val="24"/>
          <w:szCs w:val="24"/>
        </w:rPr>
        <w:t>a</w:t>
      </w:r>
      <w:r w:rsidR="00A75495" w:rsidRPr="0083775E">
        <w:rPr>
          <w:color w:val="000000" w:themeColor="text1"/>
          <w:sz w:val="24"/>
          <w:szCs w:val="24"/>
        </w:rPr>
        <w:t xml:space="preserve">s </w:t>
      </w:r>
      <w:r w:rsidR="00C85946" w:rsidRPr="0083775E">
        <w:rPr>
          <w:color w:val="000000" w:themeColor="text1"/>
          <w:sz w:val="24"/>
          <w:szCs w:val="24"/>
        </w:rPr>
        <w:t>configurações</w:t>
      </w:r>
      <w:r w:rsidR="0093193C" w:rsidRPr="0083775E">
        <w:rPr>
          <w:color w:val="000000" w:themeColor="text1"/>
          <w:sz w:val="24"/>
          <w:szCs w:val="24"/>
        </w:rPr>
        <w:t xml:space="preserve"> </w:t>
      </w:r>
      <w:r w:rsidR="007257A9" w:rsidRPr="0083775E">
        <w:rPr>
          <w:color w:val="000000" w:themeColor="text1"/>
          <w:sz w:val="24"/>
          <w:szCs w:val="24"/>
        </w:rPr>
        <w:t xml:space="preserve">originais </w:t>
      </w:r>
      <w:r w:rsidR="0093193C" w:rsidRPr="0083775E">
        <w:rPr>
          <w:color w:val="000000" w:themeColor="text1"/>
          <w:sz w:val="24"/>
          <w:szCs w:val="24"/>
        </w:rPr>
        <w:t>de cobertura</w:t>
      </w:r>
      <w:r w:rsidR="007257A9" w:rsidRPr="0083775E">
        <w:rPr>
          <w:color w:val="000000" w:themeColor="text1"/>
          <w:sz w:val="24"/>
          <w:szCs w:val="24"/>
        </w:rPr>
        <w:t xml:space="preserve"> </w:t>
      </w:r>
      <w:r w:rsidR="00A75495" w:rsidRPr="0083775E">
        <w:rPr>
          <w:color w:val="000000" w:themeColor="text1"/>
          <w:sz w:val="24"/>
          <w:szCs w:val="24"/>
        </w:rPr>
        <w:t>deve</w:t>
      </w:r>
      <w:r w:rsidR="00A75495">
        <w:rPr>
          <w:color w:val="000000" w:themeColor="text1"/>
          <w:sz w:val="24"/>
          <w:szCs w:val="24"/>
        </w:rPr>
        <w:t>rão</w:t>
      </w:r>
      <w:r w:rsidR="00A75495" w:rsidRPr="0083775E">
        <w:rPr>
          <w:color w:val="000000" w:themeColor="text1"/>
          <w:sz w:val="24"/>
          <w:szCs w:val="24"/>
        </w:rPr>
        <w:t xml:space="preserve"> </w:t>
      </w:r>
      <w:r w:rsidR="007257A9" w:rsidRPr="0083775E">
        <w:rPr>
          <w:color w:val="000000" w:themeColor="text1"/>
          <w:sz w:val="24"/>
          <w:szCs w:val="24"/>
        </w:rPr>
        <w:t>ser preservadas</w:t>
      </w:r>
      <w:del w:id="261" w:author="Microsoft Office User" w:date="2021-12-07T11:02:00Z">
        <w:r w:rsidR="00C85946" w:rsidRPr="0083775E" w:rsidDel="004A60EB">
          <w:rPr>
            <w:color w:val="000000" w:themeColor="text1"/>
            <w:sz w:val="24"/>
            <w:szCs w:val="24"/>
          </w:rPr>
          <w:delText xml:space="preserve">, adotando-se, como regra geral, </w:delText>
        </w:r>
        <w:r w:rsidR="00436A37" w:rsidRPr="0083775E" w:rsidDel="004A60EB">
          <w:rPr>
            <w:color w:val="000000" w:themeColor="text1"/>
            <w:sz w:val="24"/>
            <w:szCs w:val="24"/>
          </w:rPr>
          <w:delText xml:space="preserve">duas águas para a tipologia </w:delText>
        </w:r>
        <w:r w:rsidR="00D82003" w:rsidRPr="0083775E" w:rsidDel="004A60EB">
          <w:rPr>
            <w:color w:val="000000" w:themeColor="text1"/>
            <w:sz w:val="24"/>
            <w:szCs w:val="24"/>
          </w:rPr>
          <w:delText xml:space="preserve">colonial e </w:delText>
        </w:r>
        <w:r w:rsidR="00C85946" w:rsidRPr="0083775E" w:rsidDel="004A60EB">
          <w:rPr>
            <w:color w:val="000000" w:themeColor="text1"/>
            <w:sz w:val="24"/>
            <w:szCs w:val="24"/>
          </w:rPr>
          <w:delText>quatro águas</w:delText>
        </w:r>
        <w:r w:rsidR="00D82003" w:rsidRPr="0083775E" w:rsidDel="004A60EB">
          <w:rPr>
            <w:color w:val="000000" w:themeColor="text1"/>
            <w:sz w:val="24"/>
            <w:szCs w:val="24"/>
          </w:rPr>
          <w:delText xml:space="preserve"> para </w:delText>
        </w:r>
        <w:r w:rsidR="00436A37" w:rsidRPr="0083775E" w:rsidDel="004A60EB">
          <w:rPr>
            <w:color w:val="000000" w:themeColor="text1"/>
            <w:sz w:val="24"/>
            <w:szCs w:val="24"/>
          </w:rPr>
          <w:delText>as demais tipologias</w:delText>
        </w:r>
        <w:r w:rsidR="00D82003" w:rsidRPr="0083775E" w:rsidDel="004A60EB">
          <w:rPr>
            <w:color w:val="000000" w:themeColor="text1"/>
            <w:sz w:val="24"/>
            <w:szCs w:val="24"/>
          </w:rPr>
          <w:delText xml:space="preserve">, seguindo </w:delText>
        </w:r>
        <w:r w:rsidR="00C85946" w:rsidRPr="0083775E" w:rsidDel="004A60EB">
          <w:rPr>
            <w:color w:val="000000" w:themeColor="text1"/>
            <w:sz w:val="24"/>
            <w:szCs w:val="24"/>
          </w:rPr>
          <w:delText>o padrão d</w:delText>
        </w:r>
        <w:r w:rsidR="00436A37" w:rsidRPr="0083775E" w:rsidDel="004A60EB">
          <w:rPr>
            <w:color w:val="000000" w:themeColor="text1"/>
            <w:sz w:val="24"/>
            <w:szCs w:val="24"/>
          </w:rPr>
          <w:delText>os imóveis de interesse de mesma tipologia</w:delText>
        </w:r>
      </w:del>
      <w:r w:rsidR="00A75495">
        <w:rPr>
          <w:color w:val="000000" w:themeColor="text1"/>
          <w:sz w:val="24"/>
          <w:szCs w:val="24"/>
        </w:rPr>
        <w:t>;</w:t>
      </w:r>
      <w:r w:rsidR="00BF75D5" w:rsidRPr="0083775E">
        <w:rPr>
          <w:color w:val="000000" w:themeColor="text1"/>
          <w:sz w:val="24"/>
          <w:szCs w:val="24"/>
        </w:rPr>
        <w:t xml:space="preserve"> </w:t>
      </w:r>
    </w:p>
    <w:p w14:paraId="7B4175FE" w14:textId="787CE2CB" w:rsidR="005E5EBD" w:rsidRPr="0083775E" w:rsidRDefault="00D42C7B" w:rsidP="00A67FF0">
      <w:pPr>
        <w:spacing w:before="120" w:after="120" w:line="240" w:lineRule="auto"/>
        <w:ind w:firstLine="708"/>
        <w:jc w:val="both"/>
        <w:rPr>
          <w:color w:val="000000" w:themeColor="text1"/>
          <w:sz w:val="24"/>
          <w:szCs w:val="24"/>
        </w:rPr>
      </w:pPr>
      <w:r>
        <w:rPr>
          <w:color w:val="000000" w:themeColor="text1"/>
          <w:sz w:val="24"/>
          <w:szCs w:val="24"/>
        </w:rPr>
        <w:t xml:space="preserve">l) </w:t>
      </w:r>
      <w:r w:rsidR="00A75495">
        <w:rPr>
          <w:color w:val="000000" w:themeColor="text1"/>
          <w:sz w:val="24"/>
          <w:szCs w:val="24"/>
        </w:rPr>
        <w:t>serão</w:t>
      </w:r>
      <w:r w:rsidR="00A75495" w:rsidRPr="0083775E">
        <w:rPr>
          <w:color w:val="000000" w:themeColor="text1"/>
          <w:sz w:val="24"/>
          <w:szCs w:val="24"/>
        </w:rPr>
        <w:t xml:space="preserve"> </w:t>
      </w:r>
      <w:r w:rsidR="005E5EBD" w:rsidRPr="0083775E">
        <w:rPr>
          <w:color w:val="000000" w:themeColor="text1"/>
          <w:sz w:val="24"/>
          <w:szCs w:val="24"/>
        </w:rPr>
        <w:t>permitidas adequações no sistema de captação e condução de águas pluviais das coberturas - calhas e condutores - na eventualidade d</w:t>
      </w:r>
      <w:r w:rsidR="00A75495">
        <w:rPr>
          <w:color w:val="000000" w:themeColor="text1"/>
          <w:sz w:val="24"/>
          <w:szCs w:val="24"/>
        </w:rPr>
        <w:t xml:space="preserve">e </w:t>
      </w:r>
      <w:r w:rsidR="005E5EBD" w:rsidRPr="0083775E">
        <w:rPr>
          <w:color w:val="000000" w:themeColor="text1"/>
          <w:sz w:val="24"/>
          <w:szCs w:val="24"/>
        </w:rPr>
        <w:t>as soluções pré-existentes não se mostrarem eficazes, com exceção dos imóveis de tipologia colonial</w:t>
      </w:r>
      <w:r>
        <w:rPr>
          <w:color w:val="000000" w:themeColor="text1"/>
          <w:sz w:val="24"/>
          <w:szCs w:val="24"/>
        </w:rPr>
        <w:t>; e</w:t>
      </w:r>
    </w:p>
    <w:p w14:paraId="3860C71E" w14:textId="65808CA9" w:rsidR="00C85946" w:rsidRPr="0083775E" w:rsidRDefault="00D42C7B" w:rsidP="00A67FF0">
      <w:pPr>
        <w:spacing w:before="120" w:after="120" w:line="240" w:lineRule="auto"/>
        <w:ind w:firstLine="708"/>
        <w:jc w:val="both"/>
        <w:rPr>
          <w:color w:val="000000" w:themeColor="text1"/>
          <w:sz w:val="24"/>
          <w:szCs w:val="24"/>
        </w:rPr>
      </w:pPr>
      <w:r>
        <w:rPr>
          <w:color w:val="000000" w:themeColor="text1"/>
          <w:sz w:val="24"/>
          <w:szCs w:val="24"/>
        </w:rPr>
        <w:t xml:space="preserve">m) </w:t>
      </w:r>
      <w:r w:rsidR="00A75495">
        <w:rPr>
          <w:color w:val="000000" w:themeColor="text1"/>
          <w:sz w:val="24"/>
          <w:szCs w:val="24"/>
        </w:rPr>
        <w:t>será</w:t>
      </w:r>
      <w:r w:rsidR="00A75495" w:rsidRPr="0083775E">
        <w:rPr>
          <w:color w:val="000000" w:themeColor="text1"/>
          <w:sz w:val="24"/>
          <w:szCs w:val="24"/>
        </w:rPr>
        <w:t xml:space="preserve"> </w:t>
      </w:r>
      <w:r w:rsidR="00564DCC" w:rsidRPr="0083775E">
        <w:rPr>
          <w:color w:val="000000" w:themeColor="text1"/>
          <w:sz w:val="24"/>
          <w:szCs w:val="24"/>
        </w:rPr>
        <w:t>permi</w:t>
      </w:r>
      <w:r w:rsidR="00C85946" w:rsidRPr="0083775E">
        <w:rPr>
          <w:color w:val="000000" w:themeColor="text1"/>
          <w:sz w:val="24"/>
          <w:szCs w:val="24"/>
        </w:rPr>
        <w:t xml:space="preserve">tida a introdução de novos sistemas construtivos compatíveis com </w:t>
      </w:r>
      <w:r w:rsidR="00D82003" w:rsidRPr="0083775E">
        <w:rPr>
          <w:color w:val="000000" w:themeColor="text1"/>
          <w:sz w:val="24"/>
          <w:szCs w:val="24"/>
        </w:rPr>
        <w:t xml:space="preserve">os históricos </w:t>
      </w:r>
      <w:r w:rsidR="0093193C" w:rsidRPr="0083775E">
        <w:rPr>
          <w:color w:val="000000" w:themeColor="text1"/>
          <w:sz w:val="24"/>
          <w:szCs w:val="24"/>
        </w:rPr>
        <w:t>ou</w:t>
      </w:r>
      <w:r w:rsidR="00C85946" w:rsidRPr="0083775E">
        <w:rPr>
          <w:color w:val="000000" w:themeColor="text1"/>
          <w:sz w:val="24"/>
          <w:szCs w:val="24"/>
        </w:rPr>
        <w:t xml:space="preserve"> que</w:t>
      </w:r>
      <w:del w:id="262" w:author="Microsoft Office User" w:date="2021-12-07T11:02:00Z">
        <w:r w:rsidR="00C85946" w:rsidRPr="0083775E" w:rsidDel="004A60EB">
          <w:rPr>
            <w:color w:val="000000" w:themeColor="text1"/>
            <w:sz w:val="24"/>
            <w:szCs w:val="24"/>
          </w:rPr>
          <w:delText>,</w:delText>
        </w:r>
      </w:del>
      <w:r w:rsidR="00C85946" w:rsidRPr="0083775E">
        <w:rPr>
          <w:color w:val="000000" w:themeColor="text1"/>
          <w:sz w:val="24"/>
          <w:szCs w:val="24"/>
        </w:rPr>
        <w:t xml:space="preserve"> </w:t>
      </w:r>
      <w:del w:id="263" w:author="Microsoft Office User" w:date="2021-12-07T11:02:00Z">
        <w:r w:rsidR="00C85946" w:rsidRPr="0083775E" w:rsidDel="004A60EB">
          <w:rPr>
            <w:color w:val="000000" w:themeColor="text1"/>
            <w:sz w:val="24"/>
            <w:szCs w:val="24"/>
          </w:rPr>
          <w:delText xml:space="preserve">não alterando a lógica do sistema construtivo, </w:delText>
        </w:r>
      </w:del>
      <w:r w:rsidR="00C85946" w:rsidRPr="0083775E">
        <w:rPr>
          <w:color w:val="000000" w:themeColor="text1"/>
          <w:sz w:val="24"/>
          <w:szCs w:val="24"/>
        </w:rPr>
        <w:t>permitam melhorar o seu desempenho estrutural e durabilidade</w:t>
      </w:r>
      <w:ins w:id="264" w:author="Microsoft Office User" w:date="2021-12-07T11:02:00Z">
        <w:r w:rsidR="004A60EB">
          <w:rPr>
            <w:color w:val="000000" w:themeColor="text1"/>
            <w:sz w:val="24"/>
            <w:szCs w:val="24"/>
          </w:rPr>
          <w:t>, optando</w:t>
        </w:r>
      </w:ins>
      <w:ins w:id="265" w:author="Felipe Monteiro dos Santos" w:date="2022-01-17T16:32:00Z">
        <w:r w:rsidR="0065207D">
          <w:rPr>
            <w:color w:val="000000" w:themeColor="text1"/>
            <w:sz w:val="24"/>
            <w:szCs w:val="24"/>
          </w:rPr>
          <w:t>-se</w:t>
        </w:r>
      </w:ins>
      <w:ins w:id="266" w:author="Microsoft Office User" w:date="2021-12-07T11:02:00Z">
        <w:r w:rsidR="004A60EB">
          <w:rPr>
            <w:color w:val="000000" w:themeColor="text1"/>
            <w:sz w:val="24"/>
            <w:szCs w:val="24"/>
          </w:rPr>
          <w:t xml:space="preserve"> pela solução de menor impacto possível</w:t>
        </w:r>
      </w:ins>
      <w:r w:rsidR="00C85946" w:rsidRPr="0083775E">
        <w:rPr>
          <w:color w:val="000000" w:themeColor="text1"/>
          <w:sz w:val="24"/>
          <w:szCs w:val="24"/>
        </w:rPr>
        <w:t>.</w:t>
      </w:r>
    </w:p>
    <w:p w14:paraId="34A78923" w14:textId="22D3A09A" w:rsidR="00CC076F" w:rsidRPr="0083775E" w:rsidRDefault="00501B8D" w:rsidP="00A67FF0">
      <w:pPr>
        <w:pStyle w:val="PargrafodaLista"/>
        <w:spacing w:before="120" w:after="120" w:line="240" w:lineRule="auto"/>
        <w:ind w:left="0" w:firstLine="708"/>
        <w:jc w:val="both"/>
        <w:rPr>
          <w:color w:val="000000" w:themeColor="text1"/>
          <w:sz w:val="24"/>
          <w:szCs w:val="24"/>
        </w:rPr>
      </w:pPr>
      <w:r>
        <w:rPr>
          <w:color w:val="000000" w:themeColor="text1"/>
          <w:sz w:val="24"/>
          <w:szCs w:val="24"/>
        </w:rPr>
        <w:t>Parágrafo único</w:t>
      </w:r>
      <w:r w:rsidR="00CC076F" w:rsidRPr="0083775E">
        <w:rPr>
          <w:color w:val="000000" w:themeColor="text1"/>
          <w:sz w:val="24"/>
          <w:szCs w:val="24"/>
        </w:rPr>
        <w:t>.</w:t>
      </w:r>
      <w:r w:rsidR="00CC076F">
        <w:rPr>
          <w:color w:val="000000" w:themeColor="text1"/>
          <w:sz w:val="24"/>
          <w:szCs w:val="24"/>
        </w:rPr>
        <w:t xml:space="preserve"> Exclusivamente nos imóveis de tipologia única que tiverem sido desmembrados serão admitidas variações suaves de coloração desde que sigam tons de intensidade similar nos panos de alvenaria, nos elementos decorativos e nas esquadrias, de modo a permitir a leitura da continuidade tipológica com facilidade. </w:t>
      </w:r>
    </w:p>
    <w:p w14:paraId="51A1ED16" w14:textId="62056854" w:rsidR="00113666" w:rsidRPr="0083775E" w:rsidRDefault="00BD1DD7" w:rsidP="00A67FF0">
      <w:pPr>
        <w:spacing w:before="120" w:after="120" w:line="240" w:lineRule="auto"/>
        <w:ind w:firstLine="708"/>
        <w:jc w:val="both"/>
        <w:rPr>
          <w:color w:val="000000" w:themeColor="text1"/>
          <w:sz w:val="24"/>
          <w:szCs w:val="24"/>
        </w:rPr>
      </w:pPr>
      <w:r w:rsidRPr="0083775E">
        <w:rPr>
          <w:color w:val="000000" w:themeColor="text1"/>
          <w:sz w:val="24"/>
          <w:szCs w:val="24"/>
        </w:rPr>
        <w:t xml:space="preserve">Art. </w:t>
      </w:r>
      <w:r w:rsidR="00CC3F63">
        <w:rPr>
          <w:color w:val="000000" w:themeColor="text1"/>
          <w:sz w:val="24"/>
          <w:szCs w:val="24"/>
        </w:rPr>
        <w:t>3</w:t>
      </w:r>
      <w:ins w:id="267" w:author="Microsoft Office User" w:date="2021-12-30T10:11:00Z">
        <w:r w:rsidR="00AA0BCA">
          <w:rPr>
            <w:color w:val="000000" w:themeColor="text1"/>
            <w:sz w:val="24"/>
            <w:szCs w:val="24"/>
          </w:rPr>
          <w:t>3</w:t>
        </w:r>
      </w:ins>
      <w:del w:id="268" w:author="Microsoft Office User" w:date="2021-12-30T10:11:00Z">
        <w:r w:rsidR="00CC3F63" w:rsidDel="00AA0BCA">
          <w:rPr>
            <w:color w:val="000000" w:themeColor="text1"/>
            <w:sz w:val="24"/>
            <w:szCs w:val="24"/>
          </w:rPr>
          <w:delText>4</w:delText>
        </w:r>
      </w:del>
      <w:r w:rsidR="00143C96">
        <w:rPr>
          <w:color w:val="000000" w:themeColor="text1"/>
          <w:sz w:val="24"/>
          <w:szCs w:val="24"/>
        </w:rPr>
        <w:t>.</w:t>
      </w:r>
      <w:r w:rsidR="00143C96" w:rsidRPr="0083775E">
        <w:rPr>
          <w:color w:val="000000" w:themeColor="text1"/>
          <w:sz w:val="24"/>
          <w:szCs w:val="24"/>
        </w:rPr>
        <w:t xml:space="preserve"> </w:t>
      </w:r>
      <w:r w:rsidR="00113666" w:rsidRPr="0083775E">
        <w:rPr>
          <w:color w:val="000000" w:themeColor="text1"/>
          <w:sz w:val="24"/>
          <w:szCs w:val="24"/>
        </w:rPr>
        <w:t>As esquadrias e vãos</w:t>
      </w:r>
      <w:r w:rsidR="00035517" w:rsidRPr="0083775E">
        <w:rPr>
          <w:color w:val="000000" w:themeColor="text1"/>
          <w:sz w:val="24"/>
          <w:szCs w:val="24"/>
        </w:rPr>
        <w:t xml:space="preserve"> </w:t>
      </w:r>
      <w:r w:rsidR="00A87B41" w:rsidRPr="0083775E">
        <w:rPr>
          <w:color w:val="000000" w:themeColor="text1"/>
          <w:sz w:val="24"/>
          <w:szCs w:val="24"/>
        </w:rPr>
        <w:t xml:space="preserve">dos imóveis de interesse </w:t>
      </w:r>
      <w:r w:rsidR="00143C96" w:rsidRPr="0083775E">
        <w:rPr>
          <w:color w:val="000000" w:themeColor="text1"/>
          <w:sz w:val="24"/>
          <w:szCs w:val="24"/>
        </w:rPr>
        <w:t>deve</w:t>
      </w:r>
      <w:r w:rsidR="00143C96">
        <w:rPr>
          <w:color w:val="000000" w:themeColor="text1"/>
          <w:sz w:val="24"/>
          <w:szCs w:val="24"/>
        </w:rPr>
        <w:t>rão</w:t>
      </w:r>
      <w:r w:rsidR="00143C96" w:rsidRPr="0083775E">
        <w:rPr>
          <w:color w:val="000000" w:themeColor="text1"/>
          <w:sz w:val="24"/>
          <w:szCs w:val="24"/>
        </w:rPr>
        <w:t xml:space="preserve"> </w:t>
      </w:r>
      <w:r w:rsidR="00113666" w:rsidRPr="0083775E">
        <w:rPr>
          <w:color w:val="000000" w:themeColor="text1"/>
          <w:sz w:val="24"/>
          <w:szCs w:val="24"/>
        </w:rPr>
        <w:t>seguir os</w:t>
      </w:r>
      <w:r w:rsidR="00407820" w:rsidRPr="0083775E">
        <w:rPr>
          <w:color w:val="000000" w:themeColor="text1"/>
          <w:sz w:val="24"/>
          <w:szCs w:val="24"/>
        </w:rPr>
        <w:t xml:space="preserve"> seguintes </w:t>
      </w:r>
      <w:r w:rsidR="00113666" w:rsidRPr="0083775E">
        <w:rPr>
          <w:color w:val="000000" w:themeColor="text1"/>
          <w:sz w:val="24"/>
          <w:szCs w:val="24"/>
        </w:rPr>
        <w:t>critérios:</w:t>
      </w:r>
    </w:p>
    <w:p w14:paraId="554AED2F" w14:textId="1DFC1470" w:rsidR="00D63EF0" w:rsidRPr="0083775E" w:rsidRDefault="00D63EF0" w:rsidP="00A67FF0">
      <w:pPr>
        <w:spacing w:before="120" w:after="120" w:line="240" w:lineRule="auto"/>
        <w:ind w:firstLine="708"/>
        <w:jc w:val="both"/>
        <w:rPr>
          <w:color w:val="000000" w:themeColor="text1"/>
          <w:sz w:val="24"/>
          <w:szCs w:val="24"/>
        </w:rPr>
      </w:pPr>
      <w:r>
        <w:rPr>
          <w:color w:val="000000" w:themeColor="text1"/>
          <w:sz w:val="24"/>
          <w:szCs w:val="24"/>
        </w:rPr>
        <w:t>I - serão</w:t>
      </w:r>
      <w:r w:rsidRPr="0083775E">
        <w:rPr>
          <w:color w:val="000000" w:themeColor="text1"/>
          <w:sz w:val="24"/>
          <w:szCs w:val="24"/>
        </w:rPr>
        <w:t xml:space="preserve"> </w:t>
      </w:r>
      <w:r w:rsidR="007257A9" w:rsidRPr="0083775E">
        <w:rPr>
          <w:color w:val="000000" w:themeColor="text1"/>
          <w:sz w:val="24"/>
          <w:szCs w:val="24"/>
        </w:rPr>
        <w:t>perm</w:t>
      </w:r>
      <w:r w:rsidR="00EC3E85" w:rsidRPr="0083775E">
        <w:rPr>
          <w:color w:val="000000" w:themeColor="text1"/>
          <w:sz w:val="24"/>
          <w:szCs w:val="24"/>
        </w:rPr>
        <w:t>itidas vedações com</w:t>
      </w:r>
      <w:r w:rsidR="007257A9" w:rsidRPr="0083775E">
        <w:rPr>
          <w:color w:val="000000" w:themeColor="text1"/>
          <w:sz w:val="24"/>
          <w:szCs w:val="24"/>
        </w:rPr>
        <w:t xml:space="preserve"> vidro</w:t>
      </w:r>
      <w:r w:rsidR="00EC3E85" w:rsidRPr="0083775E">
        <w:rPr>
          <w:color w:val="000000" w:themeColor="text1"/>
          <w:sz w:val="24"/>
          <w:szCs w:val="24"/>
        </w:rPr>
        <w:t xml:space="preserve"> incolor</w:t>
      </w:r>
      <w:r w:rsidR="007257A9" w:rsidRPr="0083775E">
        <w:rPr>
          <w:color w:val="000000" w:themeColor="text1"/>
          <w:sz w:val="24"/>
          <w:szCs w:val="24"/>
        </w:rPr>
        <w:t>, desde que não danifiquem a esquadria original nem prejudiquem a sua abertura</w:t>
      </w:r>
      <w:r>
        <w:rPr>
          <w:color w:val="000000" w:themeColor="text1"/>
          <w:sz w:val="24"/>
          <w:szCs w:val="24"/>
        </w:rPr>
        <w:t>;</w:t>
      </w:r>
    </w:p>
    <w:p w14:paraId="7C9134BC" w14:textId="01019D3E" w:rsidR="007257A9" w:rsidRPr="0083775E" w:rsidRDefault="00D63EF0" w:rsidP="00A67FF0">
      <w:pPr>
        <w:spacing w:before="120" w:after="120" w:line="240" w:lineRule="auto"/>
        <w:ind w:firstLine="708"/>
        <w:jc w:val="both"/>
        <w:rPr>
          <w:color w:val="000000" w:themeColor="text1"/>
          <w:sz w:val="24"/>
          <w:szCs w:val="24"/>
        </w:rPr>
      </w:pPr>
      <w:r>
        <w:rPr>
          <w:color w:val="000000" w:themeColor="text1"/>
          <w:sz w:val="24"/>
          <w:szCs w:val="24"/>
        </w:rPr>
        <w:t>II - n</w:t>
      </w:r>
      <w:r w:rsidRPr="0083775E">
        <w:rPr>
          <w:color w:val="000000" w:themeColor="text1"/>
          <w:sz w:val="24"/>
          <w:szCs w:val="24"/>
        </w:rPr>
        <w:t xml:space="preserve">ão </w:t>
      </w:r>
      <w:r>
        <w:rPr>
          <w:color w:val="000000" w:themeColor="text1"/>
          <w:sz w:val="24"/>
          <w:szCs w:val="24"/>
        </w:rPr>
        <w:t xml:space="preserve">serão </w:t>
      </w:r>
      <w:r w:rsidR="007257A9" w:rsidRPr="0083775E">
        <w:rPr>
          <w:color w:val="000000" w:themeColor="text1"/>
          <w:sz w:val="24"/>
          <w:szCs w:val="24"/>
        </w:rPr>
        <w:t>permitidas películas nem propagandas nos vidros</w:t>
      </w:r>
      <w:r>
        <w:rPr>
          <w:color w:val="000000" w:themeColor="text1"/>
          <w:sz w:val="24"/>
          <w:szCs w:val="24"/>
        </w:rPr>
        <w:t xml:space="preserve">; e </w:t>
      </w:r>
      <w:r w:rsidR="007257A9" w:rsidRPr="0083775E">
        <w:rPr>
          <w:color w:val="000000" w:themeColor="text1"/>
          <w:sz w:val="24"/>
          <w:szCs w:val="24"/>
        </w:rPr>
        <w:t xml:space="preserve">  </w:t>
      </w:r>
    </w:p>
    <w:p w14:paraId="2961C8B1" w14:textId="1442D79C" w:rsidR="005E2DE0" w:rsidRPr="0083775E" w:rsidRDefault="00D63EF0" w:rsidP="00A67FF0">
      <w:pPr>
        <w:spacing w:before="120" w:after="120" w:line="240" w:lineRule="auto"/>
        <w:ind w:firstLine="708"/>
        <w:jc w:val="both"/>
        <w:rPr>
          <w:color w:val="000000" w:themeColor="text1"/>
          <w:sz w:val="24"/>
          <w:szCs w:val="24"/>
        </w:rPr>
      </w:pPr>
      <w:r>
        <w:rPr>
          <w:color w:val="000000" w:themeColor="text1"/>
          <w:sz w:val="24"/>
          <w:szCs w:val="24"/>
        </w:rPr>
        <w:t>III - v</w:t>
      </w:r>
      <w:r w:rsidRPr="0083775E">
        <w:rPr>
          <w:color w:val="000000" w:themeColor="text1"/>
          <w:sz w:val="24"/>
          <w:szCs w:val="24"/>
        </w:rPr>
        <w:t xml:space="preserve">ãos </w:t>
      </w:r>
      <w:r w:rsidR="00C96C06" w:rsidRPr="0083775E">
        <w:rPr>
          <w:color w:val="000000" w:themeColor="text1"/>
          <w:sz w:val="24"/>
          <w:szCs w:val="24"/>
        </w:rPr>
        <w:t xml:space="preserve">para garagem não </w:t>
      </w:r>
      <w:r w:rsidRPr="0083775E">
        <w:rPr>
          <w:color w:val="000000" w:themeColor="text1"/>
          <w:sz w:val="24"/>
          <w:szCs w:val="24"/>
        </w:rPr>
        <w:t>pode</w:t>
      </w:r>
      <w:r>
        <w:rPr>
          <w:color w:val="000000" w:themeColor="text1"/>
          <w:sz w:val="24"/>
          <w:szCs w:val="24"/>
        </w:rPr>
        <w:t>rão</w:t>
      </w:r>
      <w:r w:rsidRPr="0083775E">
        <w:rPr>
          <w:color w:val="000000" w:themeColor="text1"/>
          <w:sz w:val="24"/>
          <w:szCs w:val="24"/>
        </w:rPr>
        <w:t xml:space="preserve"> </w:t>
      </w:r>
      <w:r w:rsidR="00C96C06" w:rsidRPr="0083775E">
        <w:rPr>
          <w:color w:val="000000" w:themeColor="text1"/>
          <w:sz w:val="24"/>
          <w:szCs w:val="24"/>
        </w:rPr>
        <w:t>ser abertos nas edificações principais</w:t>
      </w:r>
      <w:ins w:id="269" w:author="Microsoft Office User" w:date="2021-12-07T11:04:00Z">
        <w:r w:rsidR="004A60EB">
          <w:rPr>
            <w:color w:val="000000" w:themeColor="text1"/>
            <w:sz w:val="24"/>
            <w:szCs w:val="24"/>
          </w:rPr>
          <w:t xml:space="preserve"> e, nas edificações anexas, não poderão exceder </w:t>
        </w:r>
      </w:ins>
      <w:del w:id="270" w:author="Microsoft Office User" w:date="2021-12-07T11:04:00Z">
        <w:r w:rsidR="00C96C06" w:rsidRPr="0083775E" w:rsidDel="004A60EB">
          <w:rPr>
            <w:color w:val="000000" w:themeColor="text1"/>
            <w:sz w:val="24"/>
            <w:szCs w:val="24"/>
          </w:rPr>
          <w:delText xml:space="preserve"> nem exceder </w:delText>
        </w:r>
      </w:del>
      <w:ins w:id="271" w:author="Microsoft Office User" w:date="2021-12-07T11:04:00Z">
        <w:r w:rsidR="004A60EB">
          <w:rPr>
            <w:color w:val="000000" w:themeColor="text1"/>
            <w:sz w:val="24"/>
            <w:szCs w:val="24"/>
          </w:rPr>
          <w:t>3</w:t>
        </w:r>
        <w:del w:id="272" w:author="Felipe Monteiro dos Santos" w:date="2022-01-17T15:37:00Z">
          <w:r w:rsidR="004A60EB" w:rsidDel="009F63D7">
            <w:rPr>
              <w:color w:val="000000" w:themeColor="text1"/>
              <w:sz w:val="24"/>
              <w:szCs w:val="24"/>
            </w:rPr>
            <w:delText xml:space="preserve"> </w:delText>
          </w:r>
        </w:del>
      </w:ins>
      <w:del w:id="273" w:author="Microsoft Office User" w:date="2021-12-07T11:04:00Z">
        <w:r w:rsidR="00C96C06" w:rsidRPr="0083775E" w:rsidDel="004A60EB">
          <w:rPr>
            <w:color w:val="000000" w:themeColor="text1"/>
            <w:sz w:val="24"/>
            <w:szCs w:val="24"/>
          </w:rPr>
          <w:delText>5</w:delText>
        </w:r>
      </w:del>
      <w:r>
        <w:rPr>
          <w:color w:val="000000" w:themeColor="text1"/>
          <w:sz w:val="24"/>
          <w:szCs w:val="24"/>
        </w:rPr>
        <w:t>m</w:t>
      </w:r>
      <w:r w:rsidR="00C96C06" w:rsidRPr="0083775E">
        <w:rPr>
          <w:color w:val="000000" w:themeColor="text1"/>
          <w:sz w:val="24"/>
          <w:szCs w:val="24"/>
        </w:rPr>
        <w:t xml:space="preserve"> (</w:t>
      </w:r>
      <w:del w:id="274" w:author="Microsoft Office User" w:date="2021-12-07T11:04:00Z">
        <w:r w:rsidR="00C96C06" w:rsidRPr="0083775E" w:rsidDel="002B303E">
          <w:rPr>
            <w:color w:val="000000" w:themeColor="text1"/>
            <w:sz w:val="24"/>
            <w:szCs w:val="24"/>
          </w:rPr>
          <w:delText xml:space="preserve">cinco </w:delText>
        </w:r>
      </w:del>
      <w:ins w:id="275" w:author="Microsoft Office User" w:date="2021-12-07T11:04:00Z">
        <w:r w:rsidR="002B303E">
          <w:rPr>
            <w:color w:val="000000" w:themeColor="text1"/>
            <w:sz w:val="24"/>
            <w:szCs w:val="24"/>
          </w:rPr>
          <w:t>três</w:t>
        </w:r>
        <w:r w:rsidR="002B303E" w:rsidRPr="0083775E">
          <w:rPr>
            <w:color w:val="000000" w:themeColor="text1"/>
            <w:sz w:val="24"/>
            <w:szCs w:val="24"/>
          </w:rPr>
          <w:t xml:space="preserve"> </w:t>
        </w:r>
      </w:ins>
      <w:r w:rsidR="00C96C06" w:rsidRPr="0083775E">
        <w:rPr>
          <w:color w:val="000000" w:themeColor="text1"/>
          <w:sz w:val="24"/>
          <w:szCs w:val="24"/>
        </w:rPr>
        <w:t>metros</w:t>
      </w:r>
      <w:r>
        <w:rPr>
          <w:color w:val="000000" w:themeColor="text1"/>
          <w:sz w:val="24"/>
          <w:szCs w:val="24"/>
        </w:rPr>
        <w:t>)</w:t>
      </w:r>
      <w:r w:rsidR="000057F0" w:rsidRPr="0083775E">
        <w:rPr>
          <w:color w:val="000000" w:themeColor="text1"/>
          <w:sz w:val="24"/>
          <w:szCs w:val="24"/>
        </w:rPr>
        <w:t xml:space="preserve"> de largura</w:t>
      </w:r>
      <w:r w:rsidR="005E2DE0" w:rsidRPr="0083775E">
        <w:rPr>
          <w:color w:val="000000" w:themeColor="text1"/>
          <w:sz w:val="24"/>
          <w:szCs w:val="24"/>
        </w:rPr>
        <w:t>.</w:t>
      </w:r>
    </w:p>
    <w:p w14:paraId="73BBA8C4" w14:textId="7C9CCFD4" w:rsidR="00526BD4" w:rsidRPr="0083775E" w:rsidRDefault="007257A9" w:rsidP="00A67FF0">
      <w:pPr>
        <w:spacing w:before="120" w:after="120" w:line="240" w:lineRule="auto"/>
        <w:ind w:firstLine="708"/>
        <w:jc w:val="both"/>
        <w:rPr>
          <w:color w:val="000000" w:themeColor="text1"/>
          <w:sz w:val="24"/>
          <w:szCs w:val="24"/>
        </w:rPr>
      </w:pPr>
      <w:r w:rsidRPr="0083775E">
        <w:rPr>
          <w:color w:val="000000" w:themeColor="text1"/>
          <w:sz w:val="24"/>
          <w:szCs w:val="24"/>
        </w:rPr>
        <w:t xml:space="preserve">Art. </w:t>
      </w:r>
      <w:r w:rsidR="00CC3F63">
        <w:rPr>
          <w:color w:val="000000" w:themeColor="text1"/>
          <w:sz w:val="24"/>
          <w:szCs w:val="24"/>
        </w:rPr>
        <w:t>3</w:t>
      </w:r>
      <w:ins w:id="276" w:author="Microsoft Office User" w:date="2021-12-30T10:11:00Z">
        <w:r w:rsidR="00AA0BCA">
          <w:rPr>
            <w:color w:val="000000" w:themeColor="text1"/>
            <w:sz w:val="24"/>
            <w:szCs w:val="24"/>
          </w:rPr>
          <w:t>4</w:t>
        </w:r>
      </w:ins>
      <w:del w:id="277" w:author="Microsoft Office User" w:date="2021-12-30T10:11:00Z">
        <w:r w:rsidR="00CC3F63" w:rsidDel="00AA0BCA">
          <w:rPr>
            <w:color w:val="000000" w:themeColor="text1"/>
            <w:sz w:val="24"/>
            <w:szCs w:val="24"/>
          </w:rPr>
          <w:delText>5</w:delText>
        </w:r>
      </w:del>
      <w:r w:rsidR="00D63EF0">
        <w:rPr>
          <w:color w:val="000000" w:themeColor="text1"/>
          <w:sz w:val="24"/>
          <w:szCs w:val="24"/>
        </w:rPr>
        <w:t>.</w:t>
      </w:r>
      <w:r w:rsidR="00D63EF0" w:rsidRPr="0083775E">
        <w:rPr>
          <w:color w:val="000000" w:themeColor="text1"/>
          <w:sz w:val="24"/>
          <w:szCs w:val="24"/>
        </w:rPr>
        <w:t xml:space="preserve"> </w:t>
      </w:r>
      <w:r w:rsidR="005C034B" w:rsidRPr="0083775E">
        <w:rPr>
          <w:color w:val="000000" w:themeColor="text1"/>
          <w:sz w:val="24"/>
          <w:szCs w:val="24"/>
        </w:rPr>
        <w:t>O uso de iluminação em fachadas deve</w:t>
      </w:r>
      <w:r w:rsidR="00D63EF0">
        <w:rPr>
          <w:color w:val="000000" w:themeColor="text1"/>
          <w:sz w:val="24"/>
          <w:szCs w:val="24"/>
        </w:rPr>
        <w:t>rá</w:t>
      </w:r>
      <w:r w:rsidR="005C034B" w:rsidRPr="0083775E">
        <w:rPr>
          <w:color w:val="000000" w:themeColor="text1"/>
          <w:sz w:val="24"/>
          <w:szCs w:val="24"/>
        </w:rPr>
        <w:t xml:space="preserve"> seguir a linguagem tipológica histórica, de forma moderada e sem causar ofuscamentos, sendo permitido o uso de arandela ou o </w:t>
      </w:r>
      <w:proofErr w:type="spellStart"/>
      <w:r w:rsidR="005C034B" w:rsidRPr="0083775E">
        <w:rPr>
          <w:color w:val="000000" w:themeColor="text1"/>
          <w:sz w:val="24"/>
          <w:szCs w:val="24"/>
        </w:rPr>
        <w:t>embutimento</w:t>
      </w:r>
      <w:proofErr w:type="spellEnd"/>
      <w:r w:rsidR="005C034B" w:rsidRPr="0083775E">
        <w:rPr>
          <w:color w:val="000000" w:themeColor="text1"/>
          <w:sz w:val="24"/>
          <w:szCs w:val="24"/>
        </w:rPr>
        <w:t xml:space="preserve"> no solo.</w:t>
      </w:r>
    </w:p>
    <w:p w14:paraId="4ECDF75E" w14:textId="77777777" w:rsidR="0025320C" w:rsidRPr="0083775E" w:rsidRDefault="0025320C" w:rsidP="0083775E">
      <w:pPr>
        <w:spacing w:before="120" w:after="120" w:line="240" w:lineRule="auto"/>
        <w:jc w:val="both"/>
        <w:rPr>
          <w:color w:val="000000" w:themeColor="text1"/>
          <w:sz w:val="24"/>
          <w:szCs w:val="24"/>
        </w:rPr>
      </w:pPr>
    </w:p>
    <w:p w14:paraId="096D3AFD" w14:textId="36068363" w:rsidR="00462A83" w:rsidRPr="00DB189E" w:rsidRDefault="005B12EB" w:rsidP="00DB189E">
      <w:pPr>
        <w:pStyle w:val="Ttulo3"/>
        <w:spacing w:before="120" w:after="120" w:line="240" w:lineRule="auto"/>
        <w:jc w:val="center"/>
        <w:rPr>
          <w:rFonts w:asciiTheme="minorHAnsi" w:hAnsiTheme="minorHAnsi"/>
          <w:b w:val="0"/>
          <w:bCs w:val="0"/>
          <w:color w:val="auto"/>
          <w:sz w:val="24"/>
          <w:szCs w:val="24"/>
        </w:rPr>
      </w:pPr>
      <w:r w:rsidRPr="00DB189E">
        <w:rPr>
          <w:rFonts w:asciiTheme="minorHAnsi" w:hAnsiTheme="minorHAnsi"/>
          <w:b w:val="0"/>
          <w:bCs w:val="0"/>
          <w:color w:val="auto"/>
          <w:sz w:val="24"/>
          <w:szCs w:val="24"/>
        </w:rPr>
        <w:t>CAPÍTULO III</w:t>
      </w:r>
      <w:r w:rsidR="002178DE" w:rsidRPr="00DB189E">
        <w:rPr>
          <w:rFonts w:asciiTheme="minorHAnsi" w:hAnsiTheme="minorHAnsi"/>
          <w:b w:val="0"/>
          <w:bCs w:val="0"/>
          <w:color w:val="auto"/>
          <w:sz w:val="24"/>
          <w:szCs w:val="24"/>
        </w:rPr>
        <w:t xml:space="preserve"> </w:t>
      </w:r>
    </w:p>
    <w:p w14:paraId="353FA667" w14:textId="1078E81C" w:rsidR="00C20E23" w:rsidRPr="00B93CB0" w:rsidRDefault="000337A5" w:rsidP="00DB189E">
      <w:pPr>
        <w:pStyle w:val="Ttulo3"/>
        <w:spacing w:before="120" w:after="120" w:line="240" w:lineRule="auto"/>
        <w:jc w:val="center"/>
        <w:rPr>
          <w:rFonts w:asciiTheme="minorHAnsi" w:hAnsiTheme="minorHAnsi"/>
          <w:b w:val="0"/>
          <w:bCs w:val="0"/>
          <w:sz w:val="24"/>
          <w:szCs w:val="24"/>
        </w:rPr>
      </w:pPr>
      <w:r w:rsidRPr="00DB189E">
        <w:rPr>
          <w:rFonts w:asciiTheme="minorHAnsi" w:hAnsiTheme="minorHAnsi"/>
          <w:b w:val="0"/>
          <w:bCs w:val="0"/>
          <w:color w:val="auto"/>
          <w:sz w:val="24"/>
          <w:szCs w:val="24"/>
        </w:rPr>
        <w:t xml:space="preserve">DOS CRITÉRIOS DE INTERVENÇÃO </w:t>
      </w:r>
      <w:r w:rsidR="00C577D1" w:rsidRPr="00DB189E">
        <w:rPr>
          <w:rFonts w:asciiTheme="minorHAnsi" w:hAnsiTheme="minorHAnsi"/>
          <w:b w:val="0"/>
          <w:bCs w:val="0"/>
          <w:color w:val="auto"/>
          <w:sz w:val="24"/>
          <w:szCs w:val="24"/>
        </w:rPr>
        <w:t xml:space="preserve">PARA </w:t>
      </w:r>
      <w:r w:rsidR="002178DE" w:rsidRPr="00DB189E">
        <w:rPr>
          <w:rFonts w:asciiTheme="minorHAnsi" w:hAnsiTheme="minorHAnsi"/>
          <w:b w:val="0"/>
          <w:bCs w:val="0"/>
          <w:color w:val="auto"/>
          <w:sz w:val="24"/>
          <w:szCs w:val="24"/>
        </w:rPr>
        <w:t>A ÁREA DE ENTORNO</w:t>
      </w:r>
    </w:p>
    <w:p w14:paraId="20A5F15E" w14:textId="630E04C2" w:rsidR="00A67FF0" w:rsidRPr="00C87519" w:rsidRDefault="00A67FF0" w:rsidP="00A67FF0">
      <w:pPr>
        <w:spacing w:before="120" w:after="120" w:line="240" w:lineRule="auto"/>
        <w:ind w:firstLine="708"/>
        <w:jc w:val="both"/>
        <w:rPr>
          <w:color w:val="000000" w:themeColor="text1"/>
          <w:sz w:val="24"/>
          <w:szCs w:val="24"/>
        </w:rPr>
      </w:pPr>
      <w:r w:rsidRPr="00C87519">
        <w:rPr>
          <w:color w:val="000000" w:themeColor="text1"/>
          <w:sz w:val="24"/>
          <w:szCs w:val="24"/>
        </w:rPr>
        <w:t xml:space="preserve">Art. </w:t>
      </w:r>
      <w:r w:rsidR="00CC3F63">
        <w:rPr>
          <w:color w:val="000000" w:themeColor="text1"/>
          <w:sz w:val="24"/>
          <w:szCs w:val="24"/>
        </w:rPr>
        <w:t>3</w:t>
      </w:r>
      <w:ins w:id="278" w:author="Microsoft Office User" w:date="2021-12-30T10:11:00Z">
        <w:r w:rsidR="00AA0BCA">
          <w:rPr>
            <w:color w:val="000000" w:themeColor="text1"/>
            <w:sz w:val="24"/>
            <w:szCs w:val="24"/>
          </w:rPr>
          <w:t>5</w:t>
        </w:r>
      </w:ins>
      <w:del w:id="279" w:author="Microsoft Office User" w:date="2021-12-30T10:11:00Z">
        <w:r w:rsidR="00CC3F63" w:rsidDel="00AA0BCA">
          <w:rPr>
            <w:color w:val="000000" w:themeColor="text1"/>
            <w:sz w:val="24"/>
            <w:szCs w:val="24"/>
          </w:rPr>
          <w:delText>6</w:delText>
        </w:r>
      </w:del>
      <w:r>
        <w:rPr>
          <w:color w:val="000000" w:themeColor="text1"/>
          <w:sz w:val="24"/>
          <w:szCs w:val="24"/>
        </w:rPr>
        <w:t>. Serão</w:t>
      </w:r>
      <w:r w:rsidRPr="00C87519">
        <w:rPr>
          <w:color w:val="000000" w:themeColor="text1"/>
          <w:sz w:val="24"/>
          <w:szCs w:val="24"/>
        </w:rPr>
        <w:t xml:space="preserve"> vedada</w:t>
      </w:r>
      <w:r>
        <w:rPr>
          <w:color w:val="000000" w:themeColor="text1"/>
          <w:sz w:val="24"/>
          <w:szCs w:val="24"/>
        </w:rPr>
        <w:t>s</w:t>
      </w:r>
      <w:r w:rsidRPr="00C87519">
        <w:rPr>
          <w:color w:val="000000" w:themeColor="text1"/>
          <w:sz w:val="24"/>
          <w:szCs w:val="24"/>
        </w:rPr>
        <w:t xml:space="preserve"> a abertura de novas</w:t>
      </w:r>
      <w:r>
        <w:rPr>
          <w:color w:val="000000" w:themeColor="text1"/>
          <w:sz w:val="24"/>
          <w:szCs w:val="24"/>
        </w:rPr>
        <w:t xml:space="preserve"> vias</w:t>
      </w:r>
      <w:r w:rsidRPr="00C87519">
        <w:rPr>
          <w:color w:val="000000" w:themeColor="text1"/>
          <w:sz w:val="24"/>
          <w:szCs w:val="24"/>
        </w:rPr>
        <w:t xml:space="preserve">, </w:t>
      </w:r>
      <w:r>
        <w:rPr>
          <w:color w:val="000000" w:themeColor="text1"/>
          <w:sz w:val="24"/>
          <w:szCs w:val="24"/>
        </w:rPr>
        <w:t xml:space="preserve">a </w:t>
      </w:r>
      <w:r w:rsidRPr="00C87519">
        <w:rPr>
          <w:color w:val="000000" w:themeColor="text1"/>
          <w:sz w:val="24"/>
          <w:szCs w:val="24"/>
        </w:rPr>
        <w:t xml:space="preserve">interrupção das existentes </w:t>
      </w:r>
      <w:r>
        <w:rPr>
          <w:color w:val="000000" w:themeColor="text1"/>
          <w:sz w:val="24"/>
          <w:szCs w:val="24"/>
        </w:rPr>
        <w:t>e</w:t>
      </w:r>
      <w:r w:rsidRPr="00C87519">
        <w:rPr>
          <w:color w:val="000000" w:themeColor="text1"/>
          <w:sz w:val="24"/>
          <w:szCs w:val="24"/>
        </w:rPr>
        <w:t xml:space="preserve"> </w:t>
      </w:r>
      <w:r>
        <w:rPr>
          <w:color w:val="000000" w:themeColor="text1"/>
          <w:sz w:val="24"/>
          <w:szCs w:val="24"/>
        </w:rPr>
        <w:t xml:space="preserve">a </w:t>
      </w:r>
      <w:r w:rsidRPr="00C87519">
        <w:rPr>
          <w:color w:val="000000" w:themeColor="text1"/>
          <w:sz w:val="24"/>
          <w:szCs w:val="24"/>
        </w:rPr>
        <w:t>reconfiguração do desenho das praças</w:t>
      </w:r>
      <w:r w:rsidR="006558D8">
        <w:rPr>
          <w:color w:val="000000" w:themeColor="text1"/>
          <w:sz w:val="24"/>
          <w:szCs w:val="24"/>
        </w:rPr>
        <w:t xml:space="preserve"> na área de entorno</w:t>
      </w:r>
      <w:r w:rsidRPr="00C87519">
        <w:rPr>
          <w:color w:val="000000" w:themeColor="text1"/>
          <w:sz w:val="24"/>
          <w:szCs w:val="24"/>
        </w:rPr>
        <w:t>.</w:t>
      </w:r>
    </w:p>
    <w:p w14:paraId="192972CD" w14:textId="3F2329CE" w:rsidR="00A67FF0" w:rsidRPr="00C87519" w:rsidRDefault="00A67FF0" w:rsidP="00A67FF0">
      <w:pPr>
        <w:spacing w:before="120" w:after="120" w:line="240" w:lineRule="auto"/>
        <w:ind w:firstLine="708"/>
        <w:jc w:val="both"/>
        <w:rPr>
          <w:color w:val="000000" w:themeColor="text1"/>
          <w:sz w:val="24"/>
          <w:szCs w:val="24"/>
        </w:rPr>
      </w:pPr>
      <w:r w:rsidRPr="006C2A88">
        <w:rPr>
          <w:color w:val="000000" w:themeColor="text1"/>
          <w:sz w:val="24"/>
          <w:szCs w:val="24"/>
        </w:rPr>
        <w:t>§ 1</w:t>
      </w:r>
      <w:r w:rsidRPr="006C2A88">
        <w:rPr>
          <w:color w:val="000000" w:themeColor="text1"/>
          <w:sz w:val="24"/>
          <w:szCs w:val="24"/>
          <w:vertAlign w:val="superscript"/>
        </w:rPr>
        <w:t>o</w:t>
      </w:r>
      <w:r w:rsidRPr="006C2A88">
        <w:rPr>
          <w:color w:val="000000" w:themeColor="text1"/>
          <w:sz w:val="24"/>
          <w:szCs w:val="24"/>
        </w:rPr>
        <w:t xml:space="preserve"> Será permitida a alteração das larguras das calçadas e dos leitos carroçáveis das vias, bem como de suas pavimentações</w:t>
      </w:r>
      <w:del w:id="280" w:author="Microsoft Office User" w:date="2021-12-07T11:06:00Z">
        <w:r w:rsidRPr="006C2A88" w:rsidDel="0056113B">
          <w:rPr>
            <w:color w:val="000000" w:themeColor="text1"/>
            <w:sz w:val="24"/>
            <w:szCs w:val="24"/>
          </w:rPr>
          <w:delText>, desde que não se criem canteiros centrais</w:delText>
        </w:r>
      </w:del>
      <w:r w:rsidRPr="006C2A88">
        <w:rPr>
          <w:color w:val="000000" w:themeColor="text1"/>
          <w:sz w:val="24"/>
          <w:szCs w:val="24"/>
        </w:rPr>
        <w:t>.</w:t>
      </w:r>
    </w:p>
    <w:p w14:paraId="4E3C6CC5" w14:textId="228FA2B0" w:rsidR="00A67FF0" w:rsidRDefault="00A67FF0" w:rsidP="00A67FF0">
      <w:pPr>
        <w:pStyle w:val="Default"/>
        <w:spacing w:before="120" w:after="120"/>
        <w:ind w:firstLine="708"/>
        <w:jc w:val="both"/>
        <w:rPr>
          <w:rFonts w:asciiTheme="minorHAnsi" w:hAnsiTheme="minorHAnsi"/>
        </w:rPr>
      </w:pPr>
      <w:r w:rsidRPr="0083775E">
        <w:rPr>
          <w:rFonts w:asciiTheme="minorHAnsi" w:hAnsiTheme="minorHAnsi"/>
          <w:color w:val="000000" w:themeColor="text1"/>
        </w:rPr>
        <w:t xml:space="preserve">§ </w:t>
      </w:r>
      <w:r w:rsidR="00501B8D">
        <w:rPr>
          <w:rFonts w:asciiTheme="minorHAnsi" w:hAnsiTheme="minorHAnsi"/>
          <w:color w:val="000000" w:themeColor="text1"/>
        </w:rPr>
        <w:t>2</w:t>
      </w:r>
      <w:r w:rsidRPr="0083775E">
        <w:rPr>
          <w:rFonts w:asciiTheme="minorHAnsi" w:hAnsiTheme="minorHAnsi"/>
          <w:color w:val="000000" w:themeColor="text1"/>
          <w:vertAlign w:val="superscript"/>
        </w:rPr>
        <w:t>o</w:t>
      </w:r>
      <w:r w:rsidRPr="0083775E">
        <w:rPr>
          <w:rFonts w:asciiTheme="minorHAnsi" w:hAnsiTheme="minorHAnsi"/>
          <w:color w:val="000000" w:themeColor="text1"/>
        </w:rPr>
        <w:t xml:space="preserve"> </w:t>
      </w:r>
      <w:r w:rsidRPr="0083775E">
        <w:rPr>
          <w:rFonts w:asciiTheme="minorHAnsi" w:hAnsiTheme="minorHAnsi"/>
        </w:rPr>
        <w:t>A mudança no paisagismo dos espaços públicos, com a troca de materiais</w:t>
      </w:r>
      <w:r>
        <w:rPr>
          <w:rFonts w:asciiTheme="minorHAnsi" w:hAnsiTheme="minorHAnsi"/>
        </w:rPr>
        <w:t>, canteiros</w:t>
      </w:r>
      <w:r w:rsidRPr="0083775E">
        <w:rPr>
          <w:rFonts w:asciiTheme="minorHAnsi" w:hAnsiTheme="minorHAnsi"/>
        </w:rPr>
        <w:t xml:space="preserve"> ou espécies, não configura</w:t>
      </w:r>
      <w:r>
        <w:rPr>
          <w:rFonts w:asciiTheme="minorHAnsi" w:hAnsiTheme="minorHAnsi"/>
        </w:rPr>
        <w:t>rá</w:t>
      </w:r>
      <w:r w:rsidRPr="0083775E">
        <w:rPr>
          <w:rFonts w:asciiTheme="minorHAnsi" w:hAnsiTheme="minorHAnsi"/>
        </w:rPr>
        <w:t xml:space="preserve"> mudança no traçado viário.</w:t>
      </w:r>
    </w:p>
    <w:p w14:paraId="6316F0F6" w14:textId="755C06EC" w:rsidR="00C63CF2" w:rsidRPr="0083775E" w:rsidRDefault="00C63CF2" w:rsidP="0083775E">
      <w:pPr>
        <w:spacing w:before="120" w:after="120" w:line="240" w:lineRule="auto"/>
        <w:ind w:firstLine="708"/>
        <w:jc w:val="both"/>
        <w:rPr>
          <w:color w:val="000000" w:themeColor="text1"/>
          <w:sz w:val="24"/>
          <w:szCs w:val="24"/>
        </w:rPr>
      </w:pPr>
      <w:r w:rsidRPr="0083775E">
        <w:rPr>
          <w:color w:val="000000" w:themeColor="text1"/>
          <w:sz w:val="24"/>
          <w:szCs w:val="24"/>
        </w:rPr>
        <w:t xml:space="preserve">Art. </w:t>
      </w:r>
      <w:r w:rsidR="00F41086">
        <w:rPr>
          <w:color w:val="000000" w:themeColor="text1"/>
          <w:sz w:val="24"/>
          <w:szCs w:val="24"/>
        </w:rPr>
        <w:t>3</w:t>
      </w:r>
      <w:ins w:id="281" w:author="Microsoft Office User" w:date="2021-12-30T10:11:00Z">
        <w:r w:rsidR="00AA0BCA">
          <w:rPr>
            <w:color w:val="000000" w:themeColor="text1"/>
            <w:sz w:val="24"/>
            <w:szCs w:val="24"/>
          </w:rPr>
          <w:t>6</w:t>
        </w:r>
      </w:ins>
      <w:del w:id="282" w:author="Microsoft Office User" w:date="2021-12-30T10:11:00Z">
        <w:r w:rsidR="00F41086" w:rsidDel="00AA0BCA">
          <w:rPr>
            <w:color w:val="000000" w:themeColor="text1"/>
            <w:sz w:val="24"/>
            <w:szCs w:val="24"/>
          </w:rPr>
          <w:delText>7</w:delText>
        </w:r>
      </w:del>
      <w:r w:rsidR="006948E3" w:rsidRPr="00A67FF0">
        <w:rPr>
          <w:color w:val="000000" w:themeColor="text1"/>
          <w:sz w:val="24"/>
          <w:szCs w:val="24"/>
        </w:rPr>
        <w:t xml:space="preserve">. </w:t>
      </w:r>
      <w:r w:rsidR="00A67FF0" w:rsidRPr="006C2A88">
        <w:rPr>
          <w:color w:val="000000" w:themeColor="text1"/>
          <w:sz w:val="24"/>
          <w:szCs w:val="24"/>
        </w:rPr>
        <w:t>A</w:t>
      </w:r>
      <w:r w:rsidR="008D2908">
        <w:rPr>
          <w:color w:val="000000" w:themeColor="text1"/>
          <w:sz w:val="24"/>
          <w:szCs w:val="24"/>
        </w:rPr>
        <w:t>s</w:t>
      </w:r>
      <w:r w:rsidR="00A67FF0" w:rsidRPr="006C2A88">
        <w:rPr>
          <w:color w:val="000000" w:themeColor="text1"/>
          <w:sz w:val="24"/>
          <w:szCs w:val="24"/>
        </w:rPr>
        <w:t xml:space="preserve"> rampas de acess</w:t>
      </w:r>
      <w:r w:rsidR="00A67FF0">
        <w:rPr>
          <w:color w:val="000000" w:themeColor="text1"/>
          <w:sz w:val="24"/>
          <w:szCs w:val="24"/>
        </w:rPr>
        <w:t>o</w:t>
      </w:r>
      <w:r w:rsidR="00A67FF0" w:rsidRPr="006C2A88">
        <w:rPr>
          <w:color w:val="000000" w:themeColor="text1"/>
          <w:sz w:val="24"/>
          <w:szCs w:val="24"/>
        </w:rPr>
        <w:t xml:space="preserve"> às edificações deverão ser instaladas, sempre que possível, dentro dos imóveis</w:t>
      </w:r>
      <w:r w:rsidR="006558D8">
        <w:rPr>
          <w:color w:val="000000" w:themeColor="text1"/>
          <w:sz w:val="24"/>
          <w:szCs w:val="24"/>
        </w:rPr>
        <w:t xml:space="preserve"> da área de entorno</w:t>
      </w:r>
      <w:r w:rsidR="00A67FF0" w:rsidRPr="006C2A88">
        <w:rPr>
          <w:color w:val="000000" w:themeColor="text1"/>
          <w:sz w:val="24"/>
          <w:szCs w:val="24"/>
        </w:rPr>
        <w:t>, evitando a interrupção de calçadas.</w:t>
      </w:r>
    </w:p>
    <w:p w14:paraId="2F2BB6A3" w14:textId="2AC31E7B" w:rsidR="00A67FF0" w:rsidRPr="006558D8" w:rsidRDefault="00942A2D" w:rsidP="0083775E">
      <w:pPr>
        <w:pStyle w:val="Default"/>
        <w:spacing w:before="120" w:after="120"/>
        <w:ind w:firstLine="708"/>
        <w:jc w:val="both"/>
        <w:rPr>
          <w:rFonts w:asciiTheme="minorHAnsi" w:hAnsiTheme="minorHAnsi"/>
        </w:rPr>
      </w:pPr>
      <w:r w:rsidRPr="006558D8">
        <w:rPr>
          <w:rFonts w:asciiTheme="minorHAnsi" w:hAnsiTheme="minorHAnsi"/>
        </w:rPr>
        <w:t xml:space="preserve">Art. </w:t>
      </w:r>
      <w:r w:rsidR="00F41086">
        <w:rPr>
          <w:rFonts w:asciiTheme="minorHAnsi" w:hAnsiTheme="minorHAnsi"/>
        </w:rPr>
        <w:t>3</w:t>
      </w:r>
      <w:ins w:id="283" w:author="Microsoft Office User" w:date="2021-12-30T10:11:00Z">
        <w:r w:rsidR="00AA0BCA">
          <w:rPr>
            <w:rFonts w:asciiTheme="minorHAnsi" w:hAnsiTheme="minorHAnsi"/>
          </w:rPr>
          <w:t>7</w:t>
        </w:r>
      </w:ins>
      <w:del w:id="284" w:author="Microsoft Office User" w:date="2021-12-30T10:11:00Z">
        <w:r w:rsidR="00F41086" w:rsidDel="00AA0BCA">
          <w:rPr>
            <w:rFonts w:asciiTheme="minorHAnsi" w:hAnsiTheme="minorHAnsi"/>
          </w:rPr>
          <w:delText>8</w:delText>
        </w:r>
      </w:del>
      <w:r w:rsidR="006948E3" w:rsidRPr="006558D8">
        <w:rPr>
          <w:rFonts w:asciiTheme="minorHAnsi" w:hAnsiTheme="minorHAnsi"/>
        </w:rPr>
        <w:t xml:space="preserve">. </w:t>
      </w:r>
      <w:r w:rsidR="00A67FF0" w:rsidRPr="006558D8">
        <w:rPr>
          <w:rFonts w:asciiTheme="minorHAnsi" w:hAnsiTheme="minorHAnsi"/>
        </w:rPr>
        <w:t xml:space="preserve">Será </w:t>
      </w:r>
      <w:r w:rsidR="00501B8D" w:rsidRPr="006558D8">
        <w:rPr>
          <w:rFonts w:asciiTheme="minorHAnsi" w:hAnsiTheme="minorHAnsi"/>
        </w:rPr>
        <w:t>vedada</w:t>
      </w:r>
      <w:ins w:id="285" w:author="Felipe Monteiro dos Santos" w:date="2022-01-17T17:45:00Z">
        <w:r w:rsidR="00BC6A27">
          <w:rPr>
            <w:rFonts w:asciiTheme="minorHAnsi" w:hAnsiTheme="minorHAnsi"/>
          </w:rPr>
          <w:t>, na área de entorno,</w:t>
        </w:r>
      </w:ins>
      <w:r w:rsidR="00A67FF0" w:rsidRPr="006558D8">
        <w:rPr>
          <w:rFonts w:asciiTheme="minorHAnsi" w:hAnsiTheme="minorHAnsi"/>
        </w:rPr>
        <w:t xml:space="preserve"> </w:t>
      </w:r>
      <w:r w:rsidR="00C63CF2" w:rsidRPr="006558D8">
        <w:rPr>
          <w:rFonts w:asciiTheme="minorHAnsi" w:hAnsiTheme="minorHAnsi"/>
        </w:rPr>
        <w:t>a criação de novos lotes</w:t>
      </w:r>
      <w:r w:rsidR="006558D8">
        <w:rPr>
          <w:rFonts w:asciiTheme="minorHAnsi" w:hAnsiTheme="minorHAnsi"/>
        </w:rPr>
        <w:t xml:space="preserve"> nos espaços públicos </w:t>
      </w:r>
      <w:ins w:id="286" w:author="Microsoft Office User" w:date="2021-12-29T17:03:00Z">
        <w:del w:id="287" w:author="Felipe Monteiro dos Santos" w:date="2022-01-17T17:45:00Z">
          <w:r w:rsidR="0037296E" w:rsidDel="00BC6A27">
            <w:rPr>
              <w:rFonts w:asciiTheme="minorHAnsi" w:hAnsiTheme="minorHAnsi"/>
            </w:rPr>
            <w:delText>de</w:delText>
          </w:r>
        </w:del>
      </w:ins>
      <w:ins w:id="288" w:author="Microsoft Office User" w:date="2021-12-29T17:05:00Z">
        <w:del w:id="289" w:author="Felipe Monteiro dos Santos" w:date="2022-01-17T17:45:00Z">
          <w:r w:rsidR="00C164D2" w:rsidDel="00BC6A27">
            <w:rPr>
              <w:rFonts w:asciiTheme="minorHAnsi" w:hAnsiTheme="minorHAnsi"/>
            </w:rPr>
            <w:delText>stinados a</w:delText>
          </w:r>
        </w:del>
      </w:ins>
      <w:ins w:id="290" w:author="Felipe Monteiro dos Santos" w:date="2022-01-17T17:45:00Z">
        <w:r w:rsidR="00BC6A27">
          <w:rPr>
            <w:rFonts w:asciiTheme="minorHAnsi" w:hAnsiTheme="minorHAnsi"/>
          </w:rPr>
          <w:t xml:space="preserve">em que há </w:t>
        </w:r>
      </w:ins>
      <w:ins w:id="291" w:author="Felipe Monteiro dos Santos" w:date="2022-01-17T15:40:00Z">
        <w:r w:rsidR="007050F7">
          <w:rPr>
            <w:rFonts w:asciiTheme="minorHAnsi" w:hAnsiTheme="minorHAnsi"/>
          </w:rPr>
          <w:t>bens de</w:t>
        </w:r>
      </w:ins>
      <w:ins w:id="292" w:author="Microsoft Office User" w:date="2021-12-29T17:05:00Z">
        <w:del w:id="293" w:author="Felipe Monteiro dos Santos" w:date="2022-01-17T15:40:00Z">
          <w:r w:rsidR="00C164D2" w:rsidDel="007050F7">
            <w:rPr>
              <w:rFonts w:asciiTheme="minorHAnsi" w:hAnsiTheme="minorHAnsi"/>
            </w:rPr>
            <w:delText>o</w:delText>
          </w:r>
        </w:del>
      </w:ins>
      <w:ins w:id="294" w:author="Microsoft Office User" w:date="2021-12-29T17:03:00Z">
        <w:r w:rsidR="0037296E">
          <w:rPr>
            <w:rFonts w:asciiTheme="minorHAnsi" w:hAnsiTheme="minorHAnsi"/>
          </w:rPr>
          <w:t xml:space="preserve"> uso comum</w:t>
        </w:r>
      </w:ins>
      <w:ins w:id="295" w:author="Felipe Monteiro dos Santos" w:date="2022-01-17T15:40:00Z">
        <w:r w:rsidR="007050F7">
          <w:rPr>
            <w:rFonts w:asciiTheme="minorHAnsi" w:hAnsiTheme="minorHAnsi"/>
          </w:rPr>
          <w:t xml:space="preserve"> do</w:t>
        </w:r>
      </w:ins>
      <w:ins w:id="296" w:author="Felipe Monteiro dos Santos" w:date="2022-01-17T17:45:00Z">
        <w:r w:rsidR="00BC6A27">
          <w:rPr>
            <w:rFonts w:asciiTheme="minorHAnsi" w:hAnsiTheme="minorHAnsi"/>
          </w:rPr>
          <w:t xml:space="preserve"> povo</w:t>
        </w:r>
      </w:ins>
      <w:ins w:id="297" w:author="Microsoft Office User" w:date="2021-12-29T17:03:00Z">
        <w:del w:id="298" w:author="Felipe Monteiro dos Santos" w:date="2022-01-17T17:45:00Z">
          <w:r w:rsidR="0037296E" w:rsidDel="00BC6A27">
            <w:rPr>
              <w:rFonts w:asciiTheme="minorHAnsi" w:hAnsiTheme="minorHAnsi"/>
            </w:rPr>
            <w:delText xml:space="preserve"> </w:delText>
          </w:r>
        </w:del>
      </w:ins>
      <w:del w:id="299" w:author="Felipe Monteiro dos Santos" w:date="2022-01-17T15:40:00Z">
        <w:r w:rsidR="006558D8" w:rsidDel="007050F7">
          <w:rPr>
            <w:rFonts w:asciiTheme="minorHAnsi" w:hAnsiTheme="minorHAnsi"/>
          </w:rPr>
          <w:delText xml:space="preserve">da </w:delText>
        </w:r>
      </w:del>
      <w:del w:id="300" w:author="Felipe Monteiro dos Santos" w:date="2022-01-17T17:45:00Z">
        <w:r w:rsidR="006558D8" w:rsidDel="00BC6A27">
          <w:rPr>
            <w:rFonts w:asciiTheme="minorHAnsi" w:hAnsiTheme="minorHAnsi"/>
          </w:rPr>
          <w:delText>área de entorno</w:delText>
        </w:r>
      </w:del>
      <w:ins w:id="301" w:author="Microsoft Office User" w:date="2021-12-29T17:03:00Z">
        <w:r w:rsidR="00C164D2">
          <w:rPr>
            <w:rFonts w:asciiTheme="minorHAnsi" w:hAnsiTheme="minorHAnsi"/>
          </w:rPr>
          <w:t>, como ruas, praças</w:t>
        </w:r>
      </w:ins>
      <w:ins w:id="302" w:author="Felipe Monteiro dos Santos" w:date="2022-01-17T15:40:00Z">
        <w:r w:rsidR="007050F7">
          <w:rPr>
            <w:rFonts w:asciiTheme="minorHAnsi" w:hAnsiTheme="minorHAnsi"/>
          </w:rPr>
          <w:t>,</w:t>
        </w:r>
      </w:ins>
      <w:ins w:id="303" w:author="Microsoft Office User" w:date="2021-12-29T17:03:00Z">
        <w:del w:id="304" w:author="Felipe Monteiro dos Santos" w:date="2022-01-17T15:40:00Z">
          <w:r w:rsidR="00C164D2" w:rsidDel="007050F7">
            <w:rPr>
              <w:rFonts w:asciiTheme="minorHAnsi" w:hAnsiTheme="minorHAnsi"/>
            </w:rPr>
            <w:delText xml:space="preserve"> e</w:delText>
          </w:r>
        </w:del>
        <w:r w:rsidR="00C164D2">
          <w:rPr>
            <w:rFonts w:asciiTheme="minorHAnsi" w:hAnsiTheme="minorHAnsi"/>
          </w:rPr>
          <w:t xml:space="preserve"> largos</w:t>
        </w:r>
      </w:ins>
      <w:ins w:id="305" w:author="Felipe Monteiro dos Santos" w:date="2022-01-17T15:40:00Z">
        <w:r w:rsidR="007050F7">
          <w:rPr>
            <w:rFonts w:asciiTheme="minorHAnsi" w:hAnsiTheme="minorHAnsi"/>
          </w:rPr>
          <w:t xml:space="preserve"> etc</w:t>
        </w:r>
      </w:ins>
      <w:r w:rsidR="00501B8D" w:rsidRPr="006558D8">
        <w:rPr>
          <w:rFonts w:asciiTheme="minorHAnsi" w:hAnsiTheme="minorHAnsi"/>
        </w:rPr>
        <w:t>.</w:t>
      </w:r>
    </w:p>
    <w:p w14:paraId="41EC9854" w14:textId="41F88654" w:rsidR="00501B8D" w:rsidRPr="00C87519" w:rsidRDefault="00501B8D" w:rsidP="00501B8D">
      <w:pPr>
        <w:pStyle w:val="Default"/>
        <w:spacing w:before="120" w:after="120"/>
        <w:ind w:firstLine="708"/>
        <w:jc w:val="both"/>
        <w:rPr>
          <w:rFonts w:asciiTheme="minorHAnsi" w:hAnsiTheme="minorHAnsi"/>
        </w:rPr>
      </w:pPr>
      <w:r w:rsidRPr="00C87519">
        <w:rPr>
          <w:rFonts w:asciiTheme="minorHAnsi" w:hAnsiTheme="minorHAnsi"/>
          <w:color w:val="000000" w:themeColor="text1"/>
        </w:rPr>
        <w:t xml:space="preserve">Art. </w:t>
      </w:r>
      <w:r w:rsidR="00F41086">
        <w:rPr>
          <w:rFonts w:asciiTheme="minorHAnsi" w:hAnsiTheme="minorHAnsi"/>
          <w:color w:val="000000" w:themeColor="text1"/>
        </w:rPr>
        <w:t>3</w:t>
      </w:r>
      <w:ins w:id="306" w:author="Microsoft Office User" w:date="2021-12-30T10:11:00Z">
        <w:r w:rsidR="00AA0BCA">
          <w:rPr>
            <w:rFonts w:asciiTheme="minorHAnsi" w:hAnsiTheme="minorHAnsi"/>
            <w:color w:val="000000" w:themeColor="text1"/>
          </w:rPr>
          <w:t>8</w:t>
        </w:r>
      </w:ins>
      <w:del w:id="307" w:author="Microsoft Office User" w:date="2021-12-30T10:11:00Z">
        <w:r w:rsidR="00F41086" w:rsidDel="00AA0BCA">
          <w:rPr>
            <w:rFonts w:asciiTheme="minorHAnsi" w:hAnsiTheme="minorHAnsi"/>
            <w:color w:val="000000" w:themeColor="text1"/>
          </w:rPr>
          <w:delText>9</w:delText>
        </w:r>
      </w:del>
      <w:r>
        <w:rPr>
          <w:rFonts w:asciiTheme="minorHAnsi" w:hAnsiTheme="minorHAnsi"/>
          <w:color w:val="000000" w:themeColor="text1"/>
        </w:rPr>
        <w:t>.</w:t>
      </w:r>
      <w:r w:rsidRPr="00C87519">
        <w:rPr>
          <w:rFonts w:asciiTheme="minorHAnsi" w:hAnsiTheme="minorHAnsi"/>
          <w:color w:val="000000" w:themeColor="text1"/>
        </w:rPr>
        <w:t xml:space="preserve"> A </w:t>
      </w:r>
      <w:r w:rsidRPr="00C87519">
        <w:rPr>
          <w:rFonts w:asciiTheme="minorHAnsi" w:hAnsiTheme="minorHAnsi"/>
        </w:rPr>
        <w:t xml:space="preserve">implantação </w:t>
      </w:r>
      <w:r>
        <w:rPr>
          <w:rFonts w:asciiTheme="minorHAnsi" w:hAnsiTheme="minorHAnsi"/>
        </w:rPr>
        <w:t xml:space="preserve">de elementos construídos, arbustivos, </w:t>
      </w:r>
      <w:r w:rsidRPr="00C87519">
        <w:rPr>
          <w:rFonts w:asciiTheme="minorHAnsi" w:hAnsiTheme="minorHAnsi"/>
        </w:rPr>
        <w:t>mobiliário urbano</w:t>
      </w:r>
      <w:r>
        <w:rPr>
          <w:rFonts w:asciiTheme="minorHAnsi" w:hAnsiTheme="minorHAnsi"/>
        </w:rPr>
        <w:t xml:space="preserve"> ou equipamentos diversos em praças e espaços públicos </w:t>
      </w:r>
      <w:r w:rsidR="006558D8">
        <w:rPr>
          <w:rFonts w:asciiTheme="minorHAnsi" w:hAnsiTheme="minorHAnsi"/>
        </w:rPr>
        <w:t xml:space="preserve">na área de entorno </w:t>
      </w:r>
      <w:r w:rsidRPr="00C87519">
        <w:rPr>
          <w:rFonts w:asciiTheme="minorHAnsi" w:hAnsiTheme="minorHAnsi"/>
        </w:rPr>
        <w:t>não deve</w:t>
      </w:r>
      <w:r>
        <w:rPr>
          <w:rFonts w:asciiTheme="minorHAnsi" w:hAnsiTheme="minorHAnsi"/>
        </w:rPr>
        <w:t>rá</w:t>
      </w:r>
      <w:r w:rsidRPr="00C87519">
        <w:rPr>
          <w:rFonts w:asciiTheme="minorHAnsi" w:hAnsiTheme="minorHAnsi"/>
        </w:rPr>
        <w:t xml:space="preserve"> </w:t>
      </w:r>
      <w:r w:rsidRPr="00C87519">
        <w:rPr>
          <w:rFonts w:asciiTheme="minorHAnsi" w:hAnsiTheme="minorHAnsi"/>
        </w:rPr>
        <w:lastRenderedPageBreak/>
        <w:t xml:space="preserve">impedir o </w:t>
      </w:r>
      <w:r w:rsidRPr="00935854">
        <w:rPr>
          <w:rFonts w:asciiTheme="minorHAnsi" w:hAnsiTheme="minorHAnsi"/>
        </w:rPr>
        <w:t>trânsito</w:t>
      </w:r>
      <w:r>
        <w:rPr>
          <w:rFonts w:asciiTheme="minorHAnsi" w:hAnsiTheme="minorHAnsi"/>
        </w:rPr>
        <w:t xml:space="preserve"> de pedestres, o acesso aos espaços públicos, nem obstruir</w:t>
      </w:r>
      <w:r w:rsidRPr="00C87519">
        <w:rPr>
          <w:rFonts w:asciiTheme="minorHAnsi" w:hAnsiTheme="minorHAnsi"/>
        </w:rPr>
        <w:t xml:space="preserve"> a leitura dos elementos valorados no conjunto, sobretudo das edificações classificadas como NP1 e NP2.</w:t>
      </w:r>
    </w:p>
    <w:p w14:paraId="6D3407F5" w14:textId="63069346" w:rsidR="00D149E2" w:rsidRDefault="00BD1DD7" w:rsidP="0083775E">
      <w:pPr>
        <w:spacing w:before="120" w:after="120" w:line="240" w:lineRule="auto"/>
        <w:ind w:firstLine="708"/>
        <w:jc w:val="both"/>
        <w:rPr>
          <w:color w:val="000000" w:themeColor="text1"/>
          <w:sz w:val="24"/>
          <w:szCs w:val="24"/>
        </w:rPr>
      </w:pPr>
      <w:r w:rsidRPr="0083775E">
        <w:rPr>
          <w:color w:val="000000" w:themeColor="text1"/>
          <w:sz w:val="24"/>
          <w:szCs w:val="24"/>
        </w:rPr>
        <w:t xml:space="preserve">Art. </w:t>
      </w:r>
      <w:ins w:id="308" w:author="Microsoft Office User" w:date="2021-12-30T10:11:00Z">
        <w:r w:rsidR="00AA0BCA">
          <w:rPr>
            <w:color w:val="000000" w:themeColor="text1"/>
            <w:sz w:val="24"/>
            <w:szCs w:val="24"/>
          </w:rPr>
          <w:t>39</w:t>
        </w:r>
      </w:ins>
      <w:del w:id="309" w:author="Microsoft Office User" w:date="2021-12-30T10:11:00Z">
        <w:r w:rsidR="00F41086" w:rsidDel="00AA0BCA">
          <w:rPr>
            <w:color w:val="000000" w:themeColor="text1"/>
            <w:sz w:val="24"/>
            <w:szCs w:val="24"/>
          </w:rPr>
          <w:delText>40</w:delText>
        </w:r>
      </w:del>
      <w:r w:rsidR="004527CB">
        <w:rPr>
          <w:color w:val="000000" w:themeColor="text1"/>
          <w:sz w:val="24"/>
          <w:szCs w:val="24"/>
        </w:rPr>
        <w:t>.</w:t>
      </w:r>
      <w:r w:rsidR="004527CB" w:rsidRPr="0083775E">
        <w:rPr>
          <w:color w:val="000000" w:themeColor="text1"/>
          <w:sz w:val="24"/>
          <w:szCs w:val="24"/>
        </w:rPr>
        <w:t xml:space="preserve"> </w:t>
      </w:r>
      <w:r w:rsidR="00D149E2">
        <w:rPr>
          <w:color w:val="000000" w:themeColor="text1"/>
          <w:sz w:val="24"/>
          <w:szCs w:val="24"/>
        </w:rPr>
        <w:t xml:space="preserve">As intervenções nas </w:t>
      </w:r>
      <w:r w:rsidR="009908EF" w:rsidRPr="0083775E">
        <w:rPr>
          <w:color w:val="000000" w:themeColor="text1"/>
          <w:sz w:val="24"/>
          <w:szCs w:val="24"/>
        </w:rPr>
        <w:t xml:space="preserve">edificações </w:t>
      </w:r>
      <w:r w:rsidR="00D149E2">
        <w:rPr>
          <w:color w:val="000000" w:themeColor="text1"/>
          <w:sz w:val="24"/>
          <w:szCs w:val="24"/>
        </w:rPr>
        <w:t xml:space="preserve">da área de entorno </w:t>
      </w:r>
      <w:r w:rsidR="009908EF" w:rsidRPr="0083775E">
        <w:rPr>
          <w:color w:val="000000" w:themeColor="text1"/>
          <w:sz w:val="24"/>
          <w:szCs w:val="24"/>
        </w:rPr>
        <w:t>deverão se</w:t>
      </w:r>
      <w:r w:rsidR="00D149E2">
        <w:rPr>
          <w:color w:val="000000" w:themeColor="text1"/>
          <w:sz w:val="24"/>
          <w:szCs w:val="24"/>
        </w:rPr>
        <w:t>guir os seguintes critérios:</w:t>
      </w:r>
    </w:p>
    <w:p w14:paraId="34DEBE5F" w14:textId="4DB0D352" w:rsidR="00F465A2" w:rsidRPr="0083775E" w:rsidRDefault="00D149E2" w:rsidP="0083775E">
      <w:pPr>
        <w:spacing w:before="120" w:after="120" w:line="240" w:lineRule="auto"/>
        <w:ind w:firstLine="708"/>
        <w:jc w:val="both"/>
        <w:rPr>
          <w:color w:val="000000" w:themeColor="text1"/>
          <w:sz w:val="24"/>
          <w:szCs w:val="24"/>
        </w:rPr>
      </w:pPr>
      <w:r>
        <w:rPr>
          <w:color w:val="000000" w:themeColor="text1"/>
          <w:sz w:val="24"/>
          <w:szCs w:val="24"/>
        </w:rPr>
        <w:t>I -</w:t>
      </w:r>
      <w:r w:rsidRPr="006C2A88">
        <w:rPr>
          <w:color w:val="000000" w:themeColor="text1"/>
          <w:sz w:val="24"/>
          <w:szCs w:val="24"/>
        </w:rPr>
        <w:t xml:space="preserve"> </w:t>
      </w:r>
      <w:r>
        <w:rPr>
          <w:color w:val="000000" w:themeColor="text1"/>
          <w:sz w:val="24"/>
          <w:szCs w:val="24"/>
        </w:rPr>
        <w:t>ser i</w:t>
      </w:r>
      <w:r w:rsidR="009908EF" w:rsidRPr="0083775E">
        <w:rPr>
          <w:color w:val="000000" w:themeColor="text1"/>
          <w:sz w:val="24"/>
          <w:szCs w:val="24"/>
        </w:rPr>
        <w:t>m</w:t>
      </w:r>
      <w:r w:rsidR="008B79BD">
        <w:rPr>
          <w:color w:val="000000" w:themeColor="text1"/>
          <w:sz w:val="24"/>
          <w:szCs w:val="24"/>
        </w:rPr>
        <w:t>plantadas no alinhamento da rua;</w:t>
      </w:r>
    </w:p>
    <w:p w14:paraId="02D339E4" w14:textId="2C13CD7F" w:rsidR="00FB2D39" w:rsidRPr="0083775E" w:rsidRDefault="00D149E2" w:rsidP="0083775E">
      <w:pPr>
        <w:spacing w:before="120" w:after="120" w:line="240" w:lineRule="auto"/>
        <w:ind w:firstLine="708"/>
        <w:jc w:val="both"/>
        <w:rPr>
          <w:color w:val="000000" w:themeColor="text1"/>
          <w:sz w:val="24"/>
          <w:szCs w:val="24"/>
        </w:rPr>
      </w:pPr>
      <w:r>
        <w:rPr>
          <w:color w:val="000000" w:themeColor="text1"/>
          <w:sz w:val="24"/>
          <w:szCs w:val="24"/>
        </w:rPr>
        <w:t xml:space="preserve">II - possuir </w:t>
      </w:r>
      <w:r w:rsidR="009908EF" w:rsidRPr="0083775E">
        <w:rPr>
          <w:color w:val="000000" w:themeColor="text1"/>
          <w:sz w:val="24"/>
          <w:szCs w:val="24"/>
        </w:rPr>
        <w:t xml:space="preserve">altura máxima </w:t>
      </w:r>
      <w:r w:rsidR="00127F49" w:rsidRPr="0083775E">
        <w:rPr>
          <w:color w:val="000000" w:themeColor="text1"/>
          <w:sz w:val="24"/>
          <w:szCs w:val="24"/>
        </w:rPr>
        <w:t xml:space="preserve">de </w:t>
      </w:r>
      <w:r w:rsidR="004527CB">
        <w:rPr>
          <w:color w:val="000000" w:themeColor="text1"/>
          <w:sz w:val="24"/>
          <w:szCs w:val="24"/>
        </w:rPr>
        <w:t>2 (</w:t>
      </w:r>
      <w:r w:rsidR="00127F49" w:rsidRPr="0083775E">
        <w:rPr>
          <w:color w:val="000000" w:themeColor="text1"/>
          <w:sz w:val="24"/>
          <w:szCs w:val="24"/>
        </w:rPr>
        <w:t>dois</w:t>
      </w:r>
      <w:r w:rsidR="004527CB">
        <w:rPr>
          <w:color w:val="000000" w:themeColor="text1"/>
          <w:sz w:val="24"/>
          <w:szCs w:val="24"/>
        </w:rPr>
        <w:t>)</w:t>
      </w:r>
      <w:r w:rsidR="009908EF" w:rsidRPr="0083775E">
        <w:rPr>
          <w:color w:val="000000" w:themeColor="text1"/>
          <w:sz w:val="24"/>
          <w:szCs w:val="24"/>
        </w:rPr>
        <w:t xml:space="preserve"> pavimentos</w:t>
      </w:r>
      <w:r w:rsidR="00CF1432" w:rsidRPr="0083775E">
        <w:rPr>
          <w:color w:val="000000" w:themeColor="text1"/>
          <w:sz w:val="24"/>
          <w:szCs w:val="24"/>
        </w:rPr>
        <w:t xml:space="preserve">, limitadas </w:t>
      </w:r>
      <w:r w:rsidR="00341641" w:rsidRPr="0083775E">
        <w:rPr>
          <w:color w:val="000000" w:themeColor="text1"/>
          <w:sz w:val="24"/>
          <w:szCs w:val="24"/>
        </w:rPr>
        <w:t>a</w:t>
      </w:r>
      <w:r w:rsidR="00260902" w:rsidRPr="0083775E">
        <w:rPr>
          <w:color w:val="000000" w:themeColor="text1"/>
          <w:sz w:val="24"/>
          <w:szCs w:val="24"/>
        </w:rPr>
        <w:t xml:space="preserve"> </w:t>
      </w:r>
      <w:r w:rsidR="00CF1432" w:rsidRPr="0083775E">
        <w:rPr>
          <w:color w:val="000000" w:themeColor="text1"/>
          <w:sz w:val="24"/>
          <w:szCs w:val="24"/>
        </w:rPr>
        <w:t>7</w:t>
      </w:r>
      <w:r w:rsidR="004527CB">
        <w:rPr>
          <w:color w:val="000000" w:themeColor="text1"/>
          <w:sz w:val="24"/>
          <w:szCs w:val="24"/>
        </w:rPr>
        <w:t>m</w:t>
      </w:r>
      <w:r w:rsidR="00CF1432" w:rsidRPr="0083775E">
        <w:rPr>
          <w:color w:val="000000" w:themeColor="text1"/>
          <w:sz w:val="24"/>
          <w:szCs w:val="24"/>
        </w:rPr>
        <w:t xml:space="preserve"> (sete metros</w:t>
      </w:r>
      <w:r w:rsidR="004527CB">
        <w:rPr>
          <w:color w:val="000000" w:themeColor="text1"/>
          <w:sz w:val="24"/>
          <w:szCs w:val="24"/>
        </w:rPr>
        <w:t>)</w:t>
      </w:r>
      <w:r w:rsidR="00CF1432" w:rsidRPr="0083775E">
        <w:rPr>
          <w:color w:val="000000" w:themeColor="text1"/>
          <w:sz w:val="24"/>
          <w:szCs w:val="24"/>
        </w:rPr>
        <w:t xml:space="preserve"> na fachada e 9</w:t>
      </w:r>
      <w:r w:rsidR="00645065" w:rsidRPr="0083775E">
        <w:rPr>
          <w:color w:val="000000" w:themeColor="text1"/>
          <w:sz w:val="24"/>
          <w:szCs w:val="24"/>
        </w:rPr>
        <w:t>,5</w:t>
      </w:r>
      <w:r w:rsidR="004527CB">
        <w:rPr>
          <w:color w:val="000000" w:themeColor="text1"/>
          <w:sz w:val="24"/>
          <w:szCs w:val="24"/>
        </w:rPr>
        <w:t>m</w:t>
      </w:r>
      <w:r w:rsidR="00CF1432" w:rsidRPr="0083775E">
        <w:rPr>
          <w:color w:val="000000" w:themeColor="text1"/>
          <w:sz w:val="24"/>
          <w:szCs w:val="24"/>
        </w:rPr>
        <w:t xml:space="preserve"> (nove</w:t>
      </w:r>
      <w:r w:rsidR="00645065" w:rsidRPr="0083775E">
        <w:rPr>
          <w:color w:val="000000" w:themeColor="text1"/>
          <w:sz w:val="24"/>
          <w:szCs w:val="24"/>
        </w:rPr>
        <w:t xml:space="preserve"> </w:t>
      </w:r>
      <w:r w:rsidR="004527CB">
        <w:rPr>
          <w:color w:val="000000" w:themeColor="text1"/>
          <w:sz w:val="24"/>
          <w:szCs w:val="24"/>
        </w:rPr>
        <w:t xml:space="preserve">metros </w:t>
      </w:r>
      <w:r w:rsidR="00645065" w:rsidRPr="0083775E">
        <w:rPr>
          <w:color w:val="000000" w:themeColor="text1"/>
          <w:sz w:val="24"/>
          <w:szCs w:val="24"/>
        </w:rPr>
        <w:t xml:space="preserve">e </w:t>
      </w:r>
      <w:r w:rsidR="004527CB">
        <w:rPr>
          <w:color w:val="000000" w:themeColor="text1"/>
          <w:sz w:val="24"/>
          <w:szCs w:val="24"/>
        </w:rPr>
        <w:t>cinquenta centímetros</w:t>
      </w:r>
      <w:r w:rsidR="00CF1432" w:rsidRPr="0083775E">
        <w:rPr>
          <w:color w:val="000000" w:themeColor="text1"/>
          <w:sz w:val="24"/>
          <w:szCs w:val="24"/>
        </w:rPr>
        <w:t>) na cumeeira</w:t>
      </w:r>
      <w:r w:rsidR="008B79BD">
        <w:rPr>
          <w:color w:val="000000" w:themeColor="text1"/>
          <w:sz w:val="24"/>
          <w:szCs w:val="24"/>
        </w:rPr>
        <w:t>; e</w:t>
      </w:r>
    </w:p>
    <w:p w14:paraId="55D101C3" w14:textId="2FA50327" w:rsidR="00A06B54" w:rsidRPr="0083775E" w:rsidRDefault="00D149E2" w:rsidP="0083775E">
      <w:pPr>
        <w:spacing w:before="120" w:after="120" w:line="240" w:lineRule="auto"/>
        <w:ind w:firstLine="708"/>
        <w:jc w:val="both"/>
        <w:rPr>
          <w:color w:val="000000" w:themeColor="text1"/>
          <w:sz w:val="24"/>
          <w:szCs w:val="24"/>
        </w:rPr>
      </w:pPr>
      <w:r>
        <w:rPr>
          <w:color w:val="000000" w:themeColor="text1"/>
          <w:sz w:val="24"/>
          <w:szCs w:val="24"/>
        </w:rPr>
        <w:t xml:space="preserve">III - manter </w:t>
      </w:r>
      <w:r w:rsidR="00A06B54" w:rsidRPr="0083775E">
        <w:rPr>
          <w:color w:val="000000" w:themeColor="text1"/>
          <w:sz w:val="24"/>
          <w:szCs w:val="24"/>
        </w:rPr>
        <w:t>as fachadas</w:t>
      </w:r>
      <w:r>
        <w:rPr>
          <w:color w:val="000000" w:themeColor="text1"/>
          <w:sz w:val="24"/>
          <w:szCs w:val="24"/>
        </w:rPr>
        <w:t xml:space="preserve"> livres de marquises</w:t>
      </w:r>
      <w:r w:rsidR="00A06B54" w:rsidRPr="0083775E">
        <w:rPr>
          <w:color w:val="000000" w:themeColor="text1"/>
          <w:sz w:val="24"/>
          <w:szCs w:val="24"/>
        </w:rPr>
        <w:t>.</w:t>
      </w:r>
    </w:p>
    <w:p w14:paraId="41FCABAA" w14:textId="1905B21B" w:rsidR="00127F49" w:rsidRPr="0083775E" w:rsidRDefault="00127F49" w:rsidP="008C23F1">
      <w:pPr>
        <w:spacing w:before="120" w:after="120" w:line="240" w:lineRule="auto"/>
        <w:jc w:val="both"/>
        <w:rPr>
          <w:color w:val="000000" w:themeColor="text1"/>
          <w:sz w:val="24"/>
          <w:szCs w:val="24"/>
        </w:rPr>
      </w:pPr>
    </w:p>
    <w:p w14:paraId="17DC5245" w14:textId="0B7A3033" w:rsidR="00430DA7" w:rsidRPr="00B93CB0" w:rsidRDefault="005B12EB" w:rsidP="00DB189E">
      <w:pPr>
        <w:pStyle w:val="Ttulo3"/>
        <w:spacing w:before="120" w:after="120" w:line="240" w:lineRule="auto"/>
        <w:jc w:val="center"/>
        <w:rPr>
          <w:rFonts w:asciiTheme="minorHAnsi" w:hAnsiTheme="minorHAnsi"/>
          <w:b w:val="0"/>
          <w:bCs w:val="0"/>
          <w:sz w:val="24"/>
          <w:szCs w:val="24"/>
        </w:rPr>
      </w:pPr>
      <w:r w:rsidRPr="00DB189E">
        <w:rPr>
          <w:rFonts w:asciiTheme="minorHAnsi" w:hAnsiTheme="minorHAnsi"/>
          <w:b w:val="0"/>
          <w:bCs w:val="0"/>
          <w:color w:val="auto"/>
          <w:sz w:val="24"/>
          <w:szCs w:val="24"/>
        </w:rPr>
        <w:t>CAPÍTULO I</w:t>
      </w:r>
      <w:r w:rsidR="00C63CF2" w:rsidRPr="00DB189E">
        <w:rPr>
          <w:rFonts w:asciiTheme="minorHAnsi" w:hAnsiTheme="minorHAnsi"/>
          <w:b w:val="0"/>
          <w:bCs w:val="0"/>
          <w:color w:val="auto"/>
          <w:sz w:val="24"/>
          <w:szCs w:val="24"/>
        </w:rPr>
        <w:t>V</w:t>
      </w:r>
    </w:p>
    <w:p w14:paraId="169E569F" w14:textId="52521A9F" w:rsidR="00C63CF2" w:rsidRPr="00B93CB0" w:rsidRDefault="00C63CF2" w:rsidP="00DB189E">
      <w:pPr>
        <w:pStyle w:val="Ttulo3"/>
        <w:spacing w:before="120" w:after="120" w:line="240" w:lineRule="auto"/>
        <w:jc w:val="center"/>
        <w:rPr>
          <w:rFonts w:asciiTheme="minorHAnsi" w:hAnsiTheme="minorHAnsi"/>
          <w:b w:val="0"/>
          <w:bCs w:val="0"/>
          <w:sz w:val="24"/>
          <w:szCs w:val="24"/>
        </w:rPr>
      </w:pPr>
      <w:r w:rsidRPr="00DB189E">
        <w:rPr>
          <w:rFonts w:asciiTheme="minorHAnsi" w:hAnsiTheme="minorHAnsi"/>
          <w:b w:val="0"/>
          <w:bCs w:val="0"/>
          <w:color w:val="auto"/>
          <w:sz w:val="24"/>
          <w:szCs w:val="24"/>
        </w:rPr>
        <w:t xml:space="preserve">DOS EQUIPAMENTOS PUBLICITÁRIOS E </w:t>
      </w:r>
      <w:ins w:id="310" w:author="Felipe Monteiro dos Santos" w:date="2022-01-17T16:00:00Z">
        <w:r w:rsidR="00922DBE">
          <w:rPr>
            <w:rFonts w:asciiTheme="minorHAnsi" w:hAnsiTheme="minorHAnsi"/>
            <w:b w:val="0"/>
            <w:bCs w:val="0"/>
            <w:color w:val="auto"/>
            <w:sz w:val="24"/>
            <w:szCs w:val="24"/>
          </w:rPr>
          <w:t xml:space="preserve">DOS </w:t>
        </w:r>
      </w:ins>
      <w:r w:rsidRPr="00DB189E">
        <w:rPr>
          <w:rFonts w:asciiTheme="minorHAnsi" w:hAnsiTheme="minorHAnsi"/>
          <w:b w:val="0"/>
          <w:bCs w:val="0"/>
          <w:color w:val="auto"/>
          <w:sz w:val="24"/>
          <w:szCs w:val="24"/>
        </w:rPr>
        <w:t>TOLDOS</w:t>
      </w:r>
    </w:p>
    <w:p w14:paraId="6C68D4EF" w14:textId="2B430F41" w:rsidR="00C63CF2" w:rsidRPr="0083775E" w:rsidRDefault="00501B8D" w:rsidP="00A67FF0">
      <w:pPr>
        <w:spacing w:before="120" w:after="120" w:line="240" w:lineRule="auto"/>
        <w:ind w:firstLine="708"/>
        <w:jc w:val="both"/>
        <w:rPr>
          <w:color w:val="000000" w:themeColor="text1"/>
          <w:sz w:val="24"/>
          <w:szCs w:val="24"/>
        </w:rPr>
      </w:pPr>
      <w:r>
        <w:rPr>
          <w:color w:val="000000" w:themeColor="text1"/>
          <w:sz w:val="24"/>
          <w:szCs w:val="24"/>
        </w:rPr>
        <w:t xml:space="preserve">Art. </w:t>
      </w:r>
      <w:r w:rsidR="00F41086">
        <w:rPr>
          <w:color w:val="000000" w:themeColor="text1"/>
          <w:sz w:val="24"/>
          <w:szCs w:val="24"/>
        </w:rPr>
        <w:t>4</w:t>
      </w:r>
      <w:ins w:id="311" w:author="Microsoft Office User" w:date="2021-12-30T10:11:00Z">
        <w:r w:rsidR="00AA0BCA">
          <w:rPr>
            <w:color w:val="000000" w:themeColor="text1"/>
            <w:sz w:val="24"/>
            <w:szCs w:val="24"/>
          </w:rPr>
          <w:t>0</w:t>
        </w:r>
      </w:ins>
      <w:del w:id="312" w:author="Microsoft Office User" w:date="2021-12-30T10:11:00Z">
        <w:r w:rsidR="00F41086" w:rsidDel="00AA0BCA">
          <w:rPr>
            <w:color w:val="000000" w:themeColor="text1"/>
            <w:sz w:val="24"/>
            <w:szCs w:val="24"/>
          </w:rPr>
          <w:delText>1</w:delText>
        </w:r>
      </w:del>
      <w:r w:rsidR="005F241B">
        <w:rPr>
          <w:color w:val="000000" w:themeColor="text1"/>
          <w:sz w:val="24"/>
          <w:szCs w:val="24"/>
        </w:rPr>
        <w:t>.</w:t>
      </w:r>
      <w:r w:rsidR="00C63CF2" w:rsidRPr="0083775E">
        <w:rPr>
          <w:color w:val="000000" w:themeColor="text1"/>
          <w:sz w:val="24"/>
          <w:szCs w:val="24"/>
        </w:rPr>
        <w:t xml:space="preserve"> </w:t>
      </w:r>
      <w:r w:rsidR="00A67FF0">
        <w:rPr>
          <w:color w:val="000000" w:themeColor="text1"/>
          <w:sz w:val="24"/>
          <w:szCs w:val="24"/>
        </w:rPr>
        <w:t>A i</w:t>
      </w:r>
      <w:r w:rsidR="00C63CF2" w:rsidRPr="0083775E">
        <w:rPr>
          <w:color w:val="000000" w:themeColor="text1"/>
          <w:sz w:val="24"/>
          <w:szCs w:val="24"/>
        </w:rPr>
        <w:t xml:space="preserve">nstalação de equipamentos publicitários </w:t>
      </w:r>
      <w:del w:id="313" w:author="Microsoft Office User" w:date="2021-12-07T11:05:00Z">
        <w:r w:rsidR="00406B27" w:rsidDel="002B303E">
          <w:rPr>
            <w:color w:val="000000" w:themeColor="text1"/>
            <w:sz w:val="24"/>
            <w:szCs w:val="24"/>
          </w:rPr>
          <w:delText xml:space="preserve">e toldos </w:delText>
        </w:r>
      </w:del>
      <w:r w:rsidR="00C63CF2" w:rsidRPr="0083775E">
        <w:rPr>
          <w:color w:val="000000" w:themeColor="text1"/>
          <w:sz w:val="24"/>
          <w:szCs w:val="24"/>
        </w:rPr>
        <w:t xml:space="preserve">nos imóveis localizados na </w:t>
      </w:r>
      <w:r w:rsidR="00685DD5">
        <w:rPr>
          <w:color w:val="000000" w:themeColor="text1"/>
          <w:sz w:val="24"/>
          <w:szCs w:val="24"/>
        </w:rPr>
        <w:t>área t</w:t>
      </w:r>
      <w:r w:rsidR="00C63CF2" w:rsidRPr="0083775E">
        <w:rPr>
          <w:color w:val="000000" w:themeColor="text1"/>
          <w:sz w:val="24"/>
          <w:szCs w:val="24"/>
        </w:rPr>
        <w:t xml:space="preserve">ombada e </w:t>
      </w:r>
      <w:r w:rsidR="00A06B54" w:rsidRPr="0083775E">
        <w:rPr>
          <w:color w:val="000000" w:themeColor="text1"/>
          <w:sz w:val="24"/>
          <w:szCs w:val="24"/>
        </w:rPr>
        <w:t>no</w:t>
      </w:r>
      <w:r w:rsidR="00685DD5">
        <w:rPr>
          <w:color w:val="000000" w:themeColor="text1"/>
          <w:sz w:val="24"/>
          <w:szCs w:val="24"/>
        </w:rPr>
        <w:t xml:space="preserve"> e</w:t>
      </w:r>
      <w:r w:rsidR="00C63CF2" w:rsidRPr="0083775E">
        <w:rPr>
          <w:color w:val="000000" w:themeColor="text1"/>
          <w:sz w:val="24"/>
          <w:szCs w:val="24"/>
        </w:rPr>
        <w:t>ntorno</w:t>
      </w:r>
      <w:r w:rsidR="00406B27">
        <w:rPr>
          <w:color w:val="000000" w:themeColor="text1"/>
          <w:sz w:val="24"/>
          <w:szCs w:val="24"/>
        </w:rPr>
        <w:t xml:space="preserve"> </w:t>
      </w:r>
      <w:r w:rsidR="00C9548A">
        <w:rPr>
          <w:color w:val="000000" w:themeColor="text1"/>
          <w:sz w:val="24"/>
          <w:szCs w:val="24"/>
        </w:rPr>
        <w:t>obedecerá aos</w:t>
      </w:r>
      <w:r w:rsidR="00406B27">
        <w:rPr>
          <w:color w:val="000000" w:themeColor="text1"/>
          <w:sz w:val="24"/>
          <w:szCs w:val="24"/>
        </w:rPr>
        <w:t xml:space="preserve"> seguintes critérios</w:t>
      </w:r>
      <w:r w:rsidR="00C63CF2" w:rsidRPr="0083775E">
        <w:rPr>
          <w:color w:val="000000" w:themeColor="text1"/>
          <w:sz w:val="24"/>
          <w:szCs w:val="24"/>
        </w:rPr>
        <w:t>:</w:t>
      </w:r>
    </w:p>
    <w:p w14:paraId="0CBDB7A8" w14:textId="2C2D2DCC" w:rsidR="00C63CF2" w:rsidRPr="0083775E" w:rsidRDefault="0090782E" w:rsidP="00A67FF0">
      <w:pPr>
        <w:spacing w:before="120" w:after="120" w:line="240" w:lineRule="auto"/>
        <w:ind w:firstLine="708"/>
        <w:jc w:val="both"/>
        <w:rPr>
          <w:sz w:val="24"/>
          <w:szCs w:val="24"/>
        </w:rPr>
      </w:pPr>
      <w:r>
        <w:rPr>
          <w:sz w:val="24"/>
          <w:szCs w:val="24"/>
        </w:rPr>
        <w:t>I - n</w:t>
      </w:r>
      <w:r w:rsidRPr="0083775E">
        <w:rPr>
          <w:sz w:val="24"/>
          <w:szCs w:val="24"/>
        </w:rPr>
        <w:t xml:space="preserve">ão </w:t>
      </w:r>
      <w:r w:rsidR="00C63CF2" w:rsidRPr="0083775E">
        <w:rPr>
          <w:sz w:val="24"/>
          <w:szCs w:val="24"/>
        </w:rPr>
        <w:t>serão permitidos equipamentos publicitários nas empenas das edificações (fachadas laterais) e muros</w:t>
      </w:r>
      <w:r>
        <w:rPr>
          <w:sz w:val="24"/>
          <w:szCs w:val="24"/>
        </w:rPr>
        <w:t>;</w:t>
      </w:r>
    </w:p>
    <w:p w14:paraId="653B71FC" w14:textId="289CCF8A" w:rsidR="00C63CF2" w:rsidRPr="0083775E" w:rsidRDefault="0090782E" w:rsidP="00A67FF0">
      <w:pPr>
        <w:spacing w:before="120" w:after="120" w:line="240" w:lineRule="auto"/>
        <w:ind w:firstLine="708"/>
        <w:jc w:val="both"/>
        <w:rPr>
          <w:color w:val="000000" w:themeColor="text1"/>
          <w:sz w:val="24"/>
          <w:szCs w:val="24"/>
        </w:rPr>
      </w:pPr>
      <w:r>
        <w:rPr>
          <w:color w:val="000000" w:themeColor="text1"/>
          <w:sz w:val="24"/>
          <w:szCs w:val="24"/>
        </w:rPr>
        <w:t>II - s</w:t>
      </w:r>
      <w:r w:rsidRPr="0083775E">
        <w:rPr>
          <w:color w:val="000000" w:themeColor="text1"/>
          <w:sz w:val="24"/>
          <w:szCs w:val="24"/>
        </w:rPr>
        <w:t xml:space="preserve">erão </w:t>
      </w:r>
      <w:r w:rsidR="00C63CF2" w:rsidRPr="0083775E">
        <w:rPr>
          <w:color w:val="000000" w:themeColor="text1"/>
          <w:sz w:val="24"/>
          <w:szCs w:val="24"/>
        </w:rPr>
        <w:t xml:space="preserve">permitidos equipamentos publicitários perpendiculares à fachada frontal dos imóveis com dimensão máxima de </w:t>
      </w:r>
      <w:r w:rsidR="00BA5D75" w:rsidRPr="0083775E">
        <w:rPr>
          <w:color w:val="000000" w:themeColor="text1"/>
          <w:sz w:val="24"/>
          <w:szCs w:val="24"/>
        </w:rPr>
        <w:t>80</w:t>
      </w:r>
      <w:r>
        <w:rPr>
          <w:color w:val="000000" w:themeColor="text1"/>
          <w:sz w:val="24"/>
          <w:szCs w:val="24"/>
        </w:rPr>
        <w:t>cm</w:t>
      </w:r>
      <w:r w:rsidR="00C63CF2" w:rsidRPr="0083775E">
        <w:rPr>
          <w:color w:val="000000" w:themeColor="text1"/>
          <w:sz w:val="24"/>
          <w:szCs w:val="24"/>
        </w:rPr>
        <w:t xml:space="preserve"> (oitenta</w:t>
      </w:r>
      <w:r w:rsidR="00BA5D75" w:rsidRPr="0083775E">
        <w:rPr>
          <w:color w:val="000000" w:themeColor="text1"/>
          <w:sz w:val="24"/>
          <w:szCs w:val="24"/>
        </w:rPr>
        <w:t xml:space="preserve"> centímetros</w:t>
      </w:r>
      <w:r>
        <w:rPr>
          <w:color w:val="000000" w:themeColor="text1"/>
          <w:sz w:val="24"/>
          <w:szCs w:val="24"/>
        </w:rPr>
        <w:t>)</w:t>
      </w:r>
      <w:r w:rsidR="00C63CF2" w:rsidRPr="0083775E">
        <w:rPr>
          <w:color w:val="000000" w:themeColor="text1"/>
          <w:sz w:val="24"/>
          <w:szCs w:val="24"/>
        </w:rPr>
        <w:t xml:space="preserve"> de largura por 60</w:t>
      </w:r>
      <w:r>
        <w:rPr>
          <w:color w:val="000000" w:themeColor="text1"/>
          <w:sz w:val="24"/>
          <w:szCs w:val="24"/>
        </w:rPr>
        <w:t>cm</w:t>
      </w:r>
      <w:r w:rsidR="00C63CF2" w:rsidRPr="0083775E">
        <w:rPr>
          <w:color w:val="000000" w:themeColor="text1"/>
          <w:sz w:val="24"/>
          <w:szCs w:val="24"/>
        </w:rPr>
        <w:t xml:space="preserve"> (sessenta</w:t>
      </w:r>
      <w:r w:rsidR="00BA5D75" w:rsidRPr="0083775E">
        <w:rPr>
          <w:color w:val="000000" w:themeColor="text1"/>
          <w:sz w:val="24"/>
          <w:szCs w:val="24"/>
        </w:rPr>
        <w:t xml:space="preserve"> centímetros</w:t>
      </w:r>
      <w:r>
        <w:rPr>
          <w:color w:val="000000" w:themeColor="text1"/>
          <w:sz w:val="24"/>
          <w:szCs w:val="24"/>
        </w:rPr>
        <w:t>)</w:t>
      </w:r>
      <w:r w:rsidR="00C63CF2" w:rsidRPr="0083775E">
        <w:rPr>
          <w:color w:val="000000" w:themeColor="text1"/>
          <w:sz w:val="24"/>
          <w:szCs w:val="24"/>
        </w:rPr>
        <w:t xml:space="preserve"> de altura, com espessura máxima </w:t>
      </w:r>
      <w:r w:rsidR="00BA5D75" w:rsidRPr="0083775E">
        <w:rPr>
          <w:color w:val="000000" w:themeColor="text1"/>
          <w:sz w:val="24"/>
          <w:szCs w:val="24"/>
        </w:rPr>
        <w:t>de 15</w:t>
      </w:r>
      <w:r>
        <w:rPr>
          <w:color w:val="000000" w:themeColor="text1"/>
          <w:sz w:val="24"/>
          <w:szCs w:val="24"/>
        </w:rPr>
        <w:t>cm</w:t>
      </w:r>
      <w:r w:rsidR="00BA5D75" w:rsidRPr="0083775E">
        <w:rPr>
          <w:color w:val="000000" w:themeColor="text1"/>
          <w:sz w:val="24"/>
          <w:szCs w:val="24"/>
        </w:rPr>
        <w:t xml:space="preserve"> (quinze centímetros</w:t>
      </w:r>
      <w:r>
        <w:rPr>
          <w:color w:val="000000" w:themeColor="text1"/>
          <w:sz w:val="24"/>
          <w:szCs w:val="24"/>
        </w:rPr>
        <w:t>)</w:t>
      </w:r>
      <w:r w:rsidR="00BA5D75" w:rsidRPr="0083775E">
        <w:rPr>
          <w:color w:val="000000" w:themeColor="text1"/>
          <w:sz w:val="24"/>
          <w:szCs w:val="24"/>
        </w:rPr>
        <w:t>,</w:t>
      </w:r>
      <w:r w:rsidR="00C63CF2" w:rsidRPr="0083775E">
        <w:rPr>
          <w:color w:val="000000" w:themeColor="text1"/>
          <w:sz w:val="24"/>
          <w:szCs w:val="24"/>
        </w:rPr>
        <w:t xml:space="preserve"> afastamento da fachada</w:t>
      </w:r>
      <w:r w:rsidR="00BA5D75" w:rsidRPr="0083775E">
        <w:rPr>
          <w:color w:val="000000" w:themeColor="text1"/>
          <w:sz w:val="24"/>
          <w:szCs w:val="24"/>
        </w:rPr>
        <w:t xml:space="preserve"> de 20</w:t>
      </w:r>
      <w:r>
        <w:rPr>
          <w:color w:val="000000" w:themeColor="text1"/>
          <w:sz w:val="24"/>
          <w:szCs w:val="24"/>
        </w:rPr>
        <w:t>cm</w:t>
      </w:r>
      <w:r w:rsidR="00BA5D75" w:rsidRPr="0083775E">
        <w:rPr>
          <w:color w:val="000000" w:themeColor="text1"/>
          <w:sz w:val="24"/>
          <w:szCs w:val="24"/>
        </w:rPr>
        <w:t xml:space="preserve"> (vinte centímetros</w:t>
      </w:r>
      <w:r>
        <w:rPr>
          <w:color w:val="000000" w:themeColor="text1"/>
          <w:sz w:val="24"/>
          <w:szCs w:val="24"/>
        </w:rPr>
        <w:t>)</w:t>
      </w:r>
      <w:r w:rsidR="00BA5D75" w:rsidRPr="0083775E">
        <w:rPr>
          <w:color w:val="000000" w:themeColor="text1"/>
          <w:sz w:val="24"/>
          <w:szCs w:val="24"/>
        </w:rPr>
        <w:t xml:space="preserve"> e altura mínima de 2</w:t>
      </w:r>
      <w:r>
        <w:rPr>
          <w:color w:val="000000" w:themeColor="text1"/>
          <w:sz w:val="24"/>
          <w:szCs w:val="24"/>
        </w:rPr>
        <w:t>,</w:t>
      </w:r>
      <w:r w:rsidR="001177A8">
        <w:rPr>
          <w:color w:val="000000" w:themeColor="text1"/>
          <w:sz w:val="24"/>
          <w:szCs w:val="24"/>
        </w:rPr>
        <w:t>40</w:t>
      </w:r>
      <w:r>
        <w:rPr>
          <w:color w:val="000000" w:themeColor="text1"/>
          <w:sz w:val="24"/>
          <w:szCs w:val="24"/>
        </w:rPr>
        <w:t xml:space="preserve">m </w:t>
      </w:r>
      <w:r w:rsidR="00BA5D75" w:rsidRPr="0083775E">
        <w:rPr>
          <w:color w:val="000000" w:themeColor="text1"/>
          <w:sz w:val="24"/>
          <w:szCs w:val="24"/>
        </w:rPr>
        <w:t>(</w:t>
      </w:r>
      <w:r>
        <w:rPr>
          <w:color w:val="000000" w:themeColor="text1"/>
          <w:sz w:val="24"/>
          <w:szCs w:val="24"/>
        </w:rPr>
        <w:t>dois metros e quarenta centímetros</w:t>
      </w:r>
      <w:r w:rsidR="00BA5D75" w:rsidRPr="0083775E">
        <w:rPr>
          <w:color w:val="000000" w:themeColor="text1"/>
          <w:sz w:val="24"/>
          <w:szCs w:val="24"/>
        </w:rPr>
        <w:t>) do solo</w:t>
      </w:r>
      <w:r>
        <w:rPr>
          <w:color w:val="000000" w:themeColor="text1"/>
          <w:sz w:val="24"/>
          <w:szCs w:val="24"/>
        </w:rPr>
        <w:t>;</w:t>
      </w:r>
    </w:p>
    <w:p w14:paraId="3490B51A" w14:textId="22D2A0D3" w:rsidR="00C63CF2" w:rsidRPr="0083775E" w:rsidRDefault="0090782E" w:rsidP="00A67FF0">
      <w:pPr>
        <w:spacing w:before="120" w:after="120" w:line="240" w:lineRule="auto"/>
        <w:ind w:firstLine="708"/>
        <w:jc w:val="both"/>
        <w:rPr>
          <w:color w:val="000000" w:themeColor="text1"/>
          <w:sz w:val="24"/>
          <w:szCs w:val="24"/>
        </w:rPr>
      </w:pPr>
      <w:r>
        <w:rPr>
          <w:color w:val="000000" w:themeColor="text1"/>
          <w:sz w:val="24"/>
          <w:szCs w:val="24"/>
        </w:rPr>
        <w:t>III - s</w:t>
      </w:r>
      <w:r w:rsidRPr="0083775E">
        <w:rPr>
          <w:color w:val="000000" w:themeColor="text1"/>
          <w:sz w:val="24"/>
          <w:szCs w:val="24"/>
        </w:rPr>
        <w:t xml:space="preserve">erão </w:t>
      </w:r>
      <w:r w:rsidR="00C63CF2" w:rsidRPr="0083775E">
        <w:rPr>
          <w:color w:val="000000" w:themeColor="text1"/>
          <w:sz w:val="24"/>
          <w:szCs w:val="24"/>
        </w:rPr>
        <w:t>permitidos equipamentos publicitários sobre a alvenaria do imó</w:t>
      </w:r>
      <w:r w:rsidR="001177A8">
        <w:rPr>
          <w:color w:val="000000" w:themeColor="text1"/>
          <w:sz w:val="24"/>
          <w:szCs w:val="24"/>
        </w:rPr>
        <w:t>vel, com dimensões máximas de 2</w:t>
      </w:r>
      <w:r>
        <w:rPr>
          <w:color w:val="000000" w:themeColor="text1"/>
          <w:sz w:val="24"/>
          <w:szCs w:val="24"/>
        </w:rPr>
        <w:t>m</w:t>
      </w:r>
      <w:r w:rsidR="00C63CF2" w:rsidRPr="0083775E">
        <w:rPr>
          <w:color w:val="000000" w:themeColor="text1"/>
          <w:sz w:val="24"/>
          <w:szCs w:val="24"/>
        </w:rPr>
        <w:t xml:space="preserve"> (</w:t>
      </w:r>
      <w:r w:rsidR="001177A8">
        <w:rPr>
          <w:color w:val="000000" w:themeColor="text1"/>
          <w:sz w:val="24"/>
          <w:szCs w:val="24"/>
        </w:rPr>
        <w:t>dois</w:t>
      </w:r>
      <w:r>
        <w:rPr>
          <w:color w:val="000000" w:themeColor="text1"/>
          <w:sz w:val="24"/>
          <w:szCs w:val="24"/>
        </w:rPr>
        <w:t xml:space="preserve"> metro</w:t>
      </w:r>
      <w:r w:rsidR="001177A8">
        <w:rPr>
          <w:color w:val="000000" w:themeColor="text1"/>
          <w:sz w:val="24"/>
          <w:szCs w:val="24"/>
        </w:rPr>
        <w:t>s</w:t>
      </w:r>
      <w:r>
        <w:rPr>
          <w:color w:val="000000" w:themeColor="text1"/>
          <w:sz w:val="24"/>
          <w:szCs w:val="24"/>
        </w:rPr>
        <w:t xml:space="preserve"> e cinquenta centímetros) </w:t>
      </w:r>
      <w:r w:rsidR="00BA5D75" w:rsidRPr="0083775E">
        <w:rPr>
          <w:color w:val="000000" w:themeColor="text1"/>
          <w:sz w:val="24"/>
          <w:szCs w:val="24"/>
        </w:rPr>
        <w:t>de comprimento por 50</w:t>
      </w:r>
      <w:r>
        <w:rPr>
          <w:color w:val="000000" w:themeColor="text1"/>
          <w:sz w:val="24"/>
          <w:szCs w:val="24"/>
        </w:rPr>
        <w:t>cm</w:t>
      </w:r>
      <w:r w:rsidR="00C63CF2" w:rsidRPr="0083775E">
        <w:rPr>
          <w:color w:val="000000" w:themeColor="text1"/>
          <w:sz w:val="24"/>
          <w:szCs w:val="24"/>
        </w:rPr>
        <w:t xml:space="preserve"> (cinquenta</w:t>
      </w:r>
      <w:r w:rsidR="00BA5D75" w:rsidRPr="0083775E">
        <w:rPr>
          <w:color w:val="000000" w:themeColor="text1"/>
          <w:sz w:val="24"/>
          <w:szCs w:val="24"/>
        </w:rPr>
        <w:t xml:space="preserve"> centímetros</w:t>
      </w:r>
      <w:r>
        <w:rPr>
          <w:color w:val="000000" w:themeColor="text1"/>
          <w:sz w:val="24"/>
          <w:szCs w:val="24"/>
        </w:rPr>
        <w:t>)</w:t>
      </w:r>
      <w:r w:rsidR="00C63CF2" w:rsidRPr="0083775E">
        <w:rPr>
          <w:color w:val="000000" w:themeColor="text1"/>
          <w:sz w:val="24"/>
          <w:szCs w:val="24"/>
        </w:rPr>
        <w:t xml:space="preserve"> de altura, que pode ser preenchida por uma placa ou por letras nos materiais de metal, madeira, lona ou similares</w:t>
      </w:r>
      <w:r>
        <w:rPr>
          <w:color w:val="000000" w:themeColor="text1"/>
          <w:sz w:val="24"/>
          <w:szCs w:val="24"/>
        </w:rPr>
        <w:t>;</w:t>
      </w:r>
    </w:p>
    <w:p w14:paraId="2E807725" w14:textId="0D36E3E9" w:rsidR="00C63CF2" w:rsidRPr="0083775E" w:rsidRDefault="0090782E" w:rsidP="00A67FF0">
      <w:pPr>
        <w:spacing w:before="120" w:after="120" w:line="240" w:lineRule="auto"/>
        <w:ind w:firstLine="708"/>
        <w:jc w:val="both"/>
        <w:rPr>
          <w:color w:val="000000" w:themeColor="text1"/>
          <w:sz w:val="24"/>
          <w:szCs w:val="24"/>
        </w:rPr>
      </w:pPr>
      <w:r>
        <w:rPr>
          <w:color w:val="000000" w:themeColor="text1"/>
          <w:sz w:val="24"/>
          <w:szCs w:val="24"/>
        </w:rPr>
        <w:t>IV - será</w:t>
      </w:r>
      <w:r w:rsidRPr="0083775E">
        <w:rPr>
          <w:color w:val="000000" w:themeColor="text1"/>
          <w:sz w:val="24"/>
          <w:szCs w:val="24"/>
        </w:rPr>
        <w:t xml:space="preserve"> </w:t>
      </w:r>
      <w:r w:rsidR="00C63CF2" w:rsidRPr="0083775E">
        <w:rPr>
          <w:color w:val="000000" w:themeColor="text1"/>
          <w:sz w:val="24"/>
          <w:szCs w:val="24"/>
        </w:rPr>
        <w:t xml:space="preserve">permitido o uso de apenas </w:t>
      </w:r>
      <w:r>
        <w:rPr>
          <w:color w:val="000000" w:themeColor="text1"/>
          <w:sz w:val="24"/>
          <w:szCs w:val="24"/>
        </w:rPr>
        <w:t>1 (</w:t>
      </w:r>
      <w:r w:rsidR="00C63CF2" w:rsidRPr="0083775E">
        <w:rPr>
          <w:color w:val="000000" w:themeColor="text1"/>
          <w:sz w:val="24"/>
          <w:szCs w:val="24"/>
        </w:rPr>
        <w:t>um</w:t>
      </w:r>
      <w:r>
        <w:rPr>
          <w:color w:val="000000" w:themeColor="text1"/>
          <w:sz w:val="24"/>
          <w:szCs w:val="24"/>
        </w:rPr>
        <w:t>)</w:t>
      </w:r>
      <w:r w:rsidR="00C63CF2" w:rsidRPr="0083775E">
        <w:rPr>
          <w:color w:val="000000" w:themeColor="text1"/>
          <w:sz w:val="24"/>
          <w:szCs w:val="24"/>
        </w:rPr>
        <w:t xml:space="preserve"> equipamento publicitário por estabelecimento</w:t>
      </w:r>
      <w:r>
        <w:rPr>
          <w:color w:val="000000" w:themeColor="text1"/>
          <w:sz w:val="24"/>
          <w:szCs w:val="24"/>
        </w:rPr>
        <w:t>;</w:t>
      </w:r>
    </w:p>
    <w:p w14:paraId="116791F9" w14:textId="1783C698" w:rsidR="00C63CF2" w:rsidRPr="0083775E" w:rsidRDefault="0090782E" w:rsidP="00A67FF0">
      <w:pPr>
        <w:spacing w:before="120" w:after="120" w:line="240" w:lineRule="auto"/>
        <w:ind w:firstLine="708"/>
        <w:jc w:val="both"/>
        <w:rPr>
          <w:color w:val="000000" w:themeColor="text1"/>
          <w:sz w:val="24"/>
          <w:szCs w:val="24"/>
        </w:rPr>
      </w:pPr>
      <w:r>
        <w:rPr>
          <w:color w:val="000000" w:themeColor="text1"/>
          <w:sz w:val="24"/>
          <w:szCs w:val="24"/>
        </w:rPr>
        <w:t>V - p</w:t>
      </w:r>
      <w:r w:rsidRPr="0083775E">
        <w:rPr>
          <w:color w:val="000000" w:themeColor="text1"/>
          <w:sz w:val="24"/>
          <w:szCs w:val="24"/>
        </w:rPr>
        <w:t xml:space="preserve">ara </w:t>
      </w:r>
      <w:r w:rsidR="00C63CF2" w:rsidRPr="0083775E">
        <w:rPr>
          <w:color w:val="000000" w:themeColor="text1"/>
          <w:sz w:val="24"/>
          <w:szCs w:val="24"/>
        </w:rPr>
        <w:t xml:space="preserve">os imóveis de esquina, com mais de </w:t>
      </w:r>
      <w:r>
        <w:rPr>
          <w:color w:val="000000" w:themeColor="text1"/>
          <w:sz w:val="24"/>
          <w:szCs w:val="24"/>
        </w:rPr>
        <w:t>1 (</w:t>
      </w:r>
      <w:r w:rsidR="00C63CF2" w:rsidRPr="0083775E">
        <w:rPr>
          <w:color w:val="000000" w:themeColor="text1"/>
          <w:sz w:val="24"/>
          <w:szCs w:val="24"/>
        </w:rPr>
        <w:t>uma</w:t>
      </w:r>
      <w:r>
        <w:rPr>
          <w:color w:val="000000" w:themeColor="text1"/>
          <w:sz w:val="24"/>
          <w:szCs w:val="24"/>
        </w:rPr>
        <w:t>)</w:t>
      </w:r>
      <w:r w:rsidR="00C63CF2" w:rsidRPr="0083775E">
        <w:rPr>
          <w:color w:val="000000" w:themeColor="text1"/>
          <w:sz w:val="24"/>
          <w:szCs w:val="24"/>
        </w:rPr>
        <w:t xml:space="preserve"> fachada e com apenas </w:t>
      </w:r>
      <w:r>
        <w:rPr>
          <w:color w:val="000000" w:themeColor="text1"/>
          <w:sz w:val="24"/>
          <w:szCs w:val="24"/>
        </w:rPr>
        <w:t>1 (</w:t>
      </w:r>
      <w:r w:rsidR="00C63CF2" w:rsidRPr="0083775E">
        <w:rPr>
          <w:color w:val="000000" w:themeColor="text1"/>
          <w:sz w:val="24"/>
          <w:szCs w:val="24"/>
        </w:rPr>
        <w:t>um</w:t>
      </w:r>
      <w:r>
        <w:rPr>
          <w:color w:val="000000" w:themeColor="text1"/>
          <w:sz w:val="24"/>
          <w:szCs w:val="24"/>
        </w:rPr>
        <w:t>)</w:t>
      </w:r>
      <w:r w:rsidR="00C63CF2" w:rsidRPr="0083775E">
        <w:rPr>
          <w:color w:val="000000" w:themeColor="text1"/>
          <w:sz w:val="24"/>
          <w:szCs w:val="24"/>
        </w:rPr>
        <w:t xml:space="preserve"> comércio, serviço ou instituição ocupando todo o volume edilício</w:t>
      </w:r>
      <w:r>
        <w:rPr>
          <w:color w:val="000000" w:themeColor="text1"/>
          <w:sz w:val="24"/>
          <w:szCs w:val="24"/>
        </w:rPr>
        <w:t>,</w:t>
      </w:r>
      <w:r w:rsidR="00C63CF2" w:rsidRPr="0083775E">
        <w:rPr>
          <w:color w:val="000000" w:themeColor="text1"/>
          <w:sz w:val="24"/>
          <w:szCs w:val="24"/>
        </w:rPr>
        <w:t xml:space="preserve"> será permitido o uso de um painel para cada fachada, com as dimensões de acordo com os </w:t>
      </w:r>
      <w:r w:rsidR="0083775E">
        <w:rPr>
          <w:color w:val="000000" w:themeColor="text1"/>
          <w:sz w:val="24"/>
          <w:szCs w:val="24"/>
        </w:rPr>
        <w:t>incisos II, III e VI;</w:t>
      </w:r>
    </w:p>
    <w:p w14:paraId="4D57B487" w14:textId="1D4E2428" w:rsidR="00C63CF2" w:rsidRPr="0083775E" w:rsidRDefault="0090782E" w:rsidP="00A67FF0">
      <w:pPr>
        <w:spacing w:before="120" w:after="120" w:line="240" w:lineRule="auto"/>
        <w:ind w:firstLine="708"/>
        <w:jc w:val="both"/>
        <w:rPr>
          <w:color w:val="000000" w:themeColor="text1"/>
          <w:sz w:val="24"/>
          <w:szCs w:val="24"/>
        </w:rPr>
      </w:pPr>
      <w:r>
        <w:rPr>
          <w:color w:val="000000" w:themeColor="text1"/>
          <w:sz w:val="24"/>
          <w:szCs w:val="24"/>
        </w:rPr>
        <w:t>VI - s</w:t>
      </w:r>
      <w:r w:rsidRPr="0083775E">
        <w:rPr>
          <w:color w:val="000000" w:themeColor="text1"/>
          <w:sz w:val="24"/>
          <w:szCs w:val="24"/>
        </w:rPr>
        <w:t xml:space="preserve">omente </w:t>
      </w:r>
      <w:r w:rsidR="00C63CF2" w:rsidRPr="0083775E">
        <w:rPr>
          <w:color w:val="000000" w:themeColor="text1"/>
          <w:sz w:val="24"/>
          <w:szCs w:val="24"/>
        </w:rPr>
        <w:t xml:space="preserve">serão autorizados equipamentos publicitários no pavimento térreo de altura máxima </w:t>
      </w:r>
      <w:r w:rsidR="00685DD5">
        <w:rPr>
          <w:color w:val="000000" w:themeColor="text1"/>
          <w:sz w:val="24"/>
          <w:szCs w:val="24"/>
        </w:rPr>
        <w:t>20</w:t>
      </w:r>
      <w:r>
        <w:rPr>
          <w:color w:val="000000" w:themeColor="text1"/>
          <w:sz w:val="24"/>
          <w:szCs w:val="24"/>
        </w:rPr>
        <w:t>cm</w:t>
      </w:r>
      <w:r w:rsidR="00C63CF2" w:rsidRPr="0083775E">
        <w:rPr>
          <w:color w:val="000000" w:themeColor="text1"/>
          <w:sz w:val="24"/>
          <w:szCs w:val="24"/>
        </w:rPr>
        <w:t xml:space="preserve"> (vinte centímetros) abaixo dos beirais, platibandas, cimalhas e demais ornamentos superiores da edificação</w:t>
      </w:r>
      <w:r>
        <w:rPr>
          <w:color w:val="000000" w:themeColor="text1"/>
          <w:sz w:val="24"/>
          <w:szCs w:val="24"/>
        </w:rPr>
        <w:t>;</w:t>
      </w:r>
    </w:p>
    <w:p w14:paraId="38B58C4A" w14:textId="45E0CCA2" w:rsidR="00C63CF2" w:rsidRPr="0083775E" w:rsidRDefault="0090782E" w:rsidP="00A67FF0">
      <w:pPr>
        <w:spacing w:before="120" w:after="120" w:line="240" w:lineRule="auto"/>
        <w:ind w:firstLine="708"/>
        <w:jc w:val="both"/>
        <w:rPr>
          <w:color w:val="000000" w:themeColor="text1"/>
          <w:sz w:val="24"/>
          <w:szCs w:val="24"/>
        </w:rPr>
      </w:pPr>
      <w:r>
        <w:rPr>
          <w:color w:val="000000" w:themeColor="text1"/>
          <w:sz w:val="24"/>
          <w:szCs w:val="24"/>
        </w:rPr>
        <w:t>VII - n</w:t>
      </w:r>
      <w:r w:rsidRPr="0083775E">
        <w:rPr>
          <w:color w:val="000000" w:themeColor="text1"/>
          <w:sz w:val="24"/>
          <w:szCs w:val="24"/>
        </w:rPr>
        <w:t xml:space="preserve">ão </w:t>
      </w:r>
      <w:r w:rsidR="00C63CF2" w:rsidRPr="0083775E">
        <w:rPr>
          <w:color w:val="000000" w:themeColor="text1"/>
          <w:sz w:val="24"/>
          <w:szCs w:val="24"/>
        </w:rPr>
        <w:t xml:space="preserve">será permitida a </w:t>
      </w:r>
      <w:proofErr w:type="spellStart"/>
      <w:r w:rsidR="00C63CF2" w:rsidRPr="0083775E">
        <w:rPr>
          <w:color w:val="000000" w:themeColor="text1"/>
          <w:sz w:val="24"/>
          <w:szCs w:val="24"/>
        </w:rPr>
        <w:t>adesivagem</w:t>
      </w:r>
      <w:proofErr w:type="spellEnd"/>
      <w:r w:rsidR="00C63CF2" w:rsidRPr="0083775E">
        <w:rPr>
          <w:color w:val="000000" w:themeColor="text1"/>
          <w:sz w:val="24"/>
          <w:szCs w:val="24"/>
        </w:rPr>
        <w:t xml:space="preserve"> total ou parcial das vedações em vidro</w:t>
      </w:r>
      <w:r>
        <w:rPr>
          <w:color w:val="000000" w:themeColor="text1"/>
          <w:sz w:val="24"/>
          <w:szCs w:val="24"/>
        </w:rPr>
        <w:t>; e</w:t>
      </w:r>
    </w:p>
    <w:p w14:paraId="1CFE5B3E" w14:textId="76565E0A" w:rsidR="0099330E" w:rsidRDefault="0090782E" w:rsidP="0099330E">
      <w:pPr>
        <w:pStyle w:val="Default"/>
        <w:spacing w:before="120" w:after="120"/>
        <w:ind w:firstLine="708"/>
        <w:jc w:val="both"/>
        <w:rPr>
          <w:ins w:id="314" w:author="Microsoft Office User" w:date="2021-12-29T17:17:00Z"/>
          <w:rFonts w:asciiTheme="minorHAnsi" w:hAnsiTheme="minorHAnsi"/>
        </w:rPr>
      </w:pPr>
      <w:r>
        <w:rPr>
          <w:rFonts w:asciiTheme="minorHAnsi" w:hAnsiTheme="minorHAnsi"/>
        </w:rPr>
        <w:t xml:space="preserve">VIII - </w:t>
      </w:r>
      <w:del w:id="315" w:author="Microsoft Office User" w:date="2021-12-29T17:17:00Z">
        <w:r w:rsidDel="0099330E">
          <w:rPr>
            <w:rFonts w:asciiTheme="minorHAnsi" w:hAnsiTheme="minorHAnsi"/>
          </w:rPr>
          <w:delText>será</w:delText>
        </w:r>
        <w:r w:rsidRPr="0083775E" w:rsidDel="0099330E">
          <w:rPr>
            <w:rFonts w:asciiTheme="minorHAnsi" w:hAnsiTheme="minorHAnsi"/>
          </w:rPr>
          <w:delText xml:space="preserve"> </w:delText>
        </w:r>
        <w:r w:rsidR="00C63CF2" w:rsidRPr="0083775E" w:rsidDel="0099330E">
          <w:rPr>
            <w:rFonts w:asciiTheme="minorHAnsi" w:hAnsiTheme="minorHAnsi"/>
          </w:rPr>
          <w:delText>vedada a instalação de equipamentos publicitários no espaço público.</w:delText>
        </w:r>
      </w:del>
      <w:ins w:id="316" w:author="Microsoft Office User" w:date="2021-12-29T17:17:00Z">
        <w:r w:rsidR="0099330E">
          <w:rPr>
            <w:rFonts w:asciiTheme="minorHAnsi" w:hAnsiTheme="minorHAnsi"/>
          </w:rPr>
          <w:t>s</w:t>
        </w:r>
      </w:ins>
      <w:ins w:id="317" w:author="Microsoft Office User" w:date="2021-12-29T17:16:00Z">
        <w:r w:rsidR="0099330E">
          <w:rPr>
            <w:rFonts w:asciiTheme="minorHAnsi" w:hAnsiTheme="minorHAnsi"/>
          </w:rPr>
          <w:t>erá</w:t>
        </w:r>
        <w:r w:rsidR="0099330E" w:rsidRPr="00C87519">
          <w:rPr>
            <w:rFonts w:asciiTheme="minorHAnsi" w:hAnsiTheme="minorHAnsi"/>
          </w:rPr>
          <w:t xml:space="preserve"> </w:t>
        </w:r>
        <w:r w:rsidR="0099330E">
          <w:rPr>
            <w:rFonts w:asciiTheme="minorHAnsi" w:hAnsiTheme="minorHAnsi"/>
          </w:rPr>
          <w:t>permitida</w:t>
        </w:r>
      </w:ins>
      <w:ins w:id="318" w:author="Felipe Monteiro dos Santos" w:date="2022-01-17T16:43:00Z">
        <w:r w:rsidR="001C30EE">
          <w:rPr>
            <w:rFonts w:asciiTheme="minorHAnsi" w:hAnsiTheme="minorHAnsi"/>
          </w:rPr>
          <w:t>, desde que em caráter temporário,</w:t>
        </w:r>
      </w:ins>
      <w:ins w:id="319" w:author="Microsoft Office User" w:date="2021-12-29T17:16:00Z">
        <w:r w:rsidR="0099330E" w:rsidRPr="00C87519">
          <w:rPr>
            <w:rFonts w:asciiTheme="minorHAnsi" w:hAnsiTheme="minorHAnsi"/>
          </w:rPr>
          <w:t xml:space="preserve"> a instalação de equipamentos publicitários no espaço público</w:t>
        </w:r>
      </w:ins>
      <w:ins w:id="320" w:author="Microsoft Office User" w:date="2021-12-29T17:18:00Z">
        <w:r w:rsidR="0099330E">
          <w:rPr>
            <w:rFonts w:asciiTheme="minorHAnsi" w:hAnsiTheme="minorHAnsi"/>
          </w:rPr>
          <w:t xml:space="preserve"> de uso comum</w:t>
        </w:r>
      </w:ins>
      <w:ins w:id="321" w:author="Microsoft Office User" w:date="2021-12-29T17:16:00Z">
        <w:r w:rsidR="0099330E">
          <w:rPr>
            <w:rFonts w:asciiTheme="minorHAnsi" w:hAnsiTheme="minorHAnsi"/>
          </w:rPr>
          <w:t xml:space="preserve"> promovida apenas por órgãos públicos em função da necessidade de dar publicidade a informações de interesse público como, por exemplo, de segurança pública, mobilidade, saúde</w:t>
        </w:r>
        <w:del w:id="322" w:author="Felipe Monteiro dos Santos" w:date="2022-01-17T16:43:00Z">
          <w:r w:rsidR="0099330E" w:rsidDel="001C30EE">
            <w:rPr>
              <w:rFonts w:asciiTheme="minorHAnsi" w:hAnsiTheme="minorHAnsi"/>
            </w:rPr>
            <w:delText>,</w:delText>
          </w:r>
        </w:del>
      </w:ins>
      <w:ins w:id="323" w:author="Felipe Monteiro dos Santos" w:date="2022-01-17T16:43:00Z">
        <w:r w:rsidR="001C30EE">
          <w:rPr>
            <w:rFonts w:asciiTheme="minorHAnsi" w:hAnsiTheme="minorHAnsi"/>
          </w:rPr>
          <w:t>.</w:t>
        </w:r>
      </w:ins>
      <w:ins w:id="324" w:author="Microsoft Office User" w:date="2021-12-29T17:16:00Z">
        <w:del w:id="325" w:author="Felipe Monteiro dos Santos" w:date="2022-01-17T16:43:00Z">
          <w:r w:rsidR="0099330E" w:rsidDel="001C30EE">
            <w:rPr>
              <w:rFonts w:asciiTheme="minorHAnsi" w:hAnsiTheme="minorHAnsi"/>
            </w:rPr>
            <w:delText xml:space="preserve"> e desde que em caráter temporário</w:delText>
          </w:r>
          <w:r w:rsidR="0099330E" w:rsidRPr="00C87519" w:rsidDel="001C30EE">
            <w:rPr>
              <w:rFonts w:asciiTheme="minorHAnsi" w:hAnsiTheme="minorHAnsi"/>
            </w:rPr>
            <w:delText>.</w:delText>
          </w:r>
        </w:del>
      </w:ins>
    </w:p>
    <w:p w14:paraId="08EE25CF" w14:textId="688602E7" w:rsidR="0099330E" w:rsidDel="00454DE9" w:rsidRDefault="0099330E">
      <w:pPr>
        <w:pStyle w:val="Default"/>
        <w:ind w:firstLine="708"/>
        <w:rPr>
          <w:del w:id="326" w:author="Microsoft Office User" w:date="2021-12-29T17:17:00Z"/>
          <w:rFonts w:asciiTheme="minorHAnsi" w:hAnsiTheme="minorHAnsi"/>
        </w:rPr>
      </w:pPr>
      <w:ins w:id="327" w:author="Microsoft Office User" w:date="2021-12-29T17:17:00Z">
        <w:r>
          <w:rPr>
            <w:rFonts w:asciiTheme="minorHAnsi" w:hAnsiTheme="minorHAnsi"/>
          </w:rPr>
          <w:lastRenderedPageBreak/>
          <w:t xml:space="preserve">Parágrafo único. Os equipamentos </w:t>
        </w:r>
      </w:ins>
      <w:ins w:id="328" w:author="Microsoft Office User" w:date="2021-12-29T17:18:00Z">
        <w:r>
          <w:rPr>
            <w:rFonts w:asciiTheme="minorHAnsi" w:hAnsiTheme="minorHAnsi"/>
          </w:rPr>
          <w:t xml:space="preserve">publicitários </w:t>
        </w:r>
      </w:ins>
      <w:ins w:id="329" w:author="Microsoft Office User" w:date="2021-12-29T17:17:00Z">
        <w:r>
          <w:rPr>
            <w:rFonts w:asciiTheme="minorHAnsi" w:hAnsiTheme="minorHAnsi"/>
          </w:rPr>
          <w:t xml:space="preserve">não </w:t>
        </w:r>
        <w:del w:id="330" w:author="Felipe Monteiro dos Santos" w:date="2022-01-17T16:43:00Z">
          <w:r w:rsidDel="001C30EE">
            <w:rPr>
              <w:rFonts w:asciiTheme="minorHAnsi" w:hAnsiTheme="minorHAnsi"/>
            </w:rPr>
            <w:delText>devem</w:delText>
          </w:r>
        </w:del>
      </w:ins>
      <w:ins w:id="331" w:author="Felipe Monteiro dos Santos" w:date="2022-01-17T16:43:00Z">
        <w:r w:rsidR="001C30EE">
          <w:rPr>
            <w:rFonts w:asciiTheme="minorHAnsi" w:hAnsiTheme="minorHAnsi"/>
          </w:rPr>
          <w:t>deverão</w:t>
        </w:r>
      </w:ins>
      <w:ins w:id="332" w:author="Microsoft Office User" w:date="2021-12-29T17:17:00Z">
        <w:r>
          <w:rPr>
            <w:rFonts w:asciiTheme="minorHAnsi" w:hAnsiTheme="minorHAnsi"/>
          </w:rPr>
          <w:t xml:space="preserve"> obstruir a leitura dos elementos valorados no conjunto, sobretudo das edificações classificadas como NP1 e NP2.</w:t>
        </w:r>
      </w:ins>
    </w:p>
    <w:p w14:paraId="3D346536" w14:textId="77777777" w:rsidR="00454DE9" w:rsidRPr="0083775E" w:rsidRDefault="00454DE9">
      <w:pPr>
        <w:pStyle w:val="Default"/>
        <w:spacing w:before="120" w:after="120"/>
        <w:ind w:firstLine="708"/>
        <w:jc w:val="both"/>
        <w:rPr>
          <w:ins w:id="333" w:author="Microsoft Office User" w:date="2021-12-30T09:10:00Z"/>
          <w:rFonts w:asciiTheme="minorHAnsi" w:hAnsiTheme="minorHAnsi"/>
        </w:rPr>
      </w:pPr>
    </w:p>
    <w:p w14:paraId="7F08BFD6" w14:textId="77777777" w:rsidR="00922DBE" w:rsidRDefault="00BD1DD7">
      <w:pPr>
        <w:pStyle w:val="Default"/>
        <w:ind w:firstLine="708"/>
        <w:jc w:val="both"/>
        <w:rPr>
          <w:ins w:id="334" w:author="Felipe Monteiro dos Santos" w:date="2022-01-17T16:02:00Z"/>
          <w:color w:val="000000" w:themeColor="text1"/>
        </w:rPr>
      </w:pPr>
      <w:r w:rsidRPr="0083775E">
        <w:rPr>
          <w:color w:val="000000" w:themeColor="text1"/>
        </w:rPr>
        <w:t xml:space="preserve">Art. </w:t>
      </w:r>
      <w:r w:rsidR="00714BE5">
        <w:rPr>
          <w:color w:val="000000" w:themeColor="text1"/>
        </w:rPr>
        <w:t>4</w:t>
      </w:r>
      <w:ins w:id="335" w:author="Microsoft Office User" w:date="2021-12-30T10:11:00Z">
        <w:r w:rsidR="00AA0BCA">
          <w:rPr>
            <w:color w:val="000000" w:themeColor="text1"/>
          </w:rPr>
          <w:t>1</w:t>
        </w:r>
      </w:ins>
      <w:del w:id="336" w:author="Microsoft Office User" w:date="2021-12-30T10:11:00Z">
        <w:r w:rsidR="00714BE5" w:rsidDel="00AA0BCA">
          <w:rPr>
            <w:color w:val="000000" w:themeColor="text1"/>
          </w:rPr>
          <w:delText>2</w:delText>
        </w:r>
      </w:del>
      <w:r w:rsidR="002C3045">
        <w:rPr>
          <w:color w:val="000000" w:themeColor="text1"/>
        </w:rPr>
        <w:t>.</w:t>
      </w:r>
      <w:r w:rsidR="002C3045" w:rsidRPr="0083775E">
        <w:rPr>
          <w:color w:val="000000" w:themeColor="text1"/>
        </w:rPr>
        <w:t xml:space="preserve"> </w:t>
      </w:r>
      <w:r w:rsidR="00D9152F">
        <w:rPr>
          <w:color w:val="000000" w:themeColor="text1"/>
        </w:rPr>
        <w:t>Serão</w:t>
      </w:r>
      <w:r w:rsidR="00D9152F" w:rsidRPr="0083775E">
        <w:rPr>
          <w:color w:val="000000" w:themeColor="text1"/>
        </w:rPr>
        <w:t xml:space="preserve"> </w:t>
      </w:r>
      <w:ins w:id="337" w:author="Microsoft Office User" w:date="2021-12-29T17:09:00Z">
        <w:r w:rsidR="005D61C1">
          <w:rPr>
            <w:color w:val="000000" w:themeColor="text1"/>
          </w:rPr>
          <w:t>permitidos to</w:t>
        </w:r>
      </w:ins>
      <w:ins w:id="338" w:author="Microsoft Office User" w:date="2021-12-29T17:10:00Z">
        <w:r w:rsidR="005D61C1">
          <w:rPr>
            <w:color w:val="000000" w:themeColor="text1"/>
          </w:rPr>
          <w:t>l</w:t>
        </w:r>
      </w:ins>
      <w:ins w:id="339" w:author="Microsoft Office User" w:date="2021-12-29T17:09:00Z">
        <w:r w:rsidR="005D61C1">
          <w:rPr>
            <w:color w:val="000000" w:themeColor="text1"/>
          </w:rPr>
          <w:t xml:space="preserve">dos </w:t>
        </w:r>
      </w:ins>
      <w:ins w:id="340" w:author="Microsoft Office User" w:date="2021-12-29T17:10:00Z">
        <w:r w:rsidR="005D61C1">
          <w:rPr>
            <w:color w:val="000000" w:themeColor="text1"/>
          </w:rPr>
          <w:t xml:space="preserve">nos imóveis </w:t>
        </w:r>
      </w:ins>
      <w:ins w:id="341" w:author="Microsoft Office User" w:date="2021-12-29T17:09:00Z">
        <w:r w:rsidR="005D61C1">
          <w:rPr>
            <w:color w:val="000000" w:themeColor="text1"/>
          </w:rPr>
          <w:t xml:space="preserve">na área </w:t>
        </w:r>
      </w:ins>
      <w:ins w:id="342" w:author="Microsoft Office User" w:date="2021-12-29T17:10:00Z">
        <w:r w:rsidR="005D61C1">
          <w:rPr>
            <w:color w:val="000000" w:themeColor="text1"/>
          </w:rPr>
          <w:t xml:space="preserve">tombada e </w:t>
        </w:r>
      </w:ins>
      <w:ins w:id="343" w:author="Microsoft Office User" w:date="2021-12-29T17:14:00Z">
        <w:r w:rsidR="0099330E">
          <w:rPr>
            <w:color w:val="000000" w:themeColor="text1"/>
          </w:rPr>
          <w:t>no</w:t>
        </w:r>
      </w:ins>
      <w:ins w:id="344" w:author="Microsoft Office User" w:date="2021-12-29T17:09:00Z">
        <w:r w:rsidR="005D61C1">
          <w:rPr>
            <w:color w:val="000000" w:themeColor="text1"/>
          </w:rPr>
          <w:t xml:space="preserve"> entorno</w:t>
        </w:r>
      </w:ins>
      <w:ins w:id="345" w:author="Felipe Monteiro dos Santos" w:date="2022-01-17T16:02:00Z">
        <w:r w:rsidR="00922DBE">
          <w:rPr>
            <w:color w:val="000000" w:themeColor="text1"/>
          </w:rPr>
          <w:t>.</w:t>
        </w:r>
      </w:ins>
      <w:ins w:id="346" w:author="Microsoft Office User" w:date="2021-12-29T17:10:00Z">
        <w:del w:id="347" w:author="Felipe Monteiro dos Santos" w:date="2022-01-17T16:02:00Z">
          <w:r w:rsidR="005D61C1" w:rsidDel="00922DBE">
            <w:rPr>
              <w:color w:val="000000" w:themeColor="text1"/>
            </w:rPr>
            <w:delText>,</w:delText>
          </w:r>
        </w:del>
        <w:r w:rsidR="005D61C1">
          <w:rPr>
            <w:color w:val="000000" w:themeColor="text1"/>
          </w:rPr>
          <w:t xml:space="preserve"> </w:t>
        </w:r>
      </w:ins>
    </w:p>
    <w:p w14:paraId="27D3C648" w14:textId="0B206CC9" w:rsidR="00C63CF2" w:rsidRPr="0083775E" w:rsidRDefault="00922DBE">
      <w:pPr>
        <w:pStyle w:val="Default"/>
        <w:ind w:firstLine="708"/>
        <w:jc w:val="both"/>
        <w:rPr>
          <w:color w:val="000000" w:themeColor="text1"/>
        </w:rPr>
        <w:pPrChange w:id="348" w:author="Microsoft Office User" w:date="2021-12-30T09:12:00Z">
          <w:pPr>
            <w:spacing w:before="120" w:after="120" w:line="240" w:lineRule="auto"/>
            <w:ind w:firstLine="708"/>
            <w:jc w:val="both"/>
          </w:pPr>
        </w:pPrChange>
      </w:pPr>
      <w:ins w:id="349" w:author="Felipe Monteiro dos Santos" w:date="2022-01-17T16:02:00Z">
        <w:r w:rsidRPr="006C2A88">
          <w:rPr>
            <w:color w:val="000000" w:themeColor="text1"/>
          </w:rPr>
          <w:t>§ 1</w:t>
        </w:r>
        <w:r w:rsidRPr="006C2A88">
          <w:rPr>
            <w:color w:val="000000" w:themeColor="text1"/>
            <w:vertAlign w:val="superscript"/>
          </w:rPr>
          <w:t>o</w:t>
        </w:r>
        <w:r w:rsidRPr="006C2A88">
          <w:rPr>
            <w:color w:val="000000" w:themeColor="text1"/>
          </w:rPr>
          <w:t xml:space="preserve"> </w:t>
        </w:r>
      </w:ins>
      <w:ins w:id="350" w:author="Microsoft Office User" w:date="2021-12-29T17:11:00Z">
        <w:del w:id="351" w:author="Felipe Monteiro dos Santos" w:date="2022-01-17T16:02:00Z">
          <w:r w:rsidR="005D61C1" w:rsidDel="00922DBE">
            <w:rPr>
              <w:color w:val="000000" w:themeColor="text1"/>
            </w:rPr>
            <w:delText>devendo ser</w:delText>
          </w:r>
        </w:del>
      </w:ins>
      <w:ins w:id="352" w:author="Felipe Monteiro dos Santos" w:date="2022-01-17T16:02:00Z">
        <w:r>
          <w:rPr>
            <w:color w:val="000000" w:themeColor="text1"/>
          </w:rPr>
          <w:t>Deverão</w:t>
        </w:r>
      </w:ins>
      <w:ins w:id="353" w:author="Microsoft Office User" w:date="2021-12-29T17:11:00Z">
        <w:r w:rsidR="005D61C1">
          <w:rPr>
            <w:color w:val="000000" w:themeColor="text1"/>
          </w:rPr>
          <w:t xml:space="preserve"> </w:t>
        </w:r>
      </w:ins>
      <w:ins w:id="354" w:author="Felipe Monteiro dos Santos" w:date="2022-01-17T16:02:00Z">
        <w:r>
          <w:rPr>
            <w:color w:val="000000" w:themeColor="text1"/>
          </w:rPr>
          <w:t xml:space="preserve">ser </w:t>
        </w:r>
      </w:ins>
      <w:ins w:id="355" w:author="Microsoft Office User" w:date="2021-12-29T17:11:00Z">
        <w:r w:rsidR="005D61C1">
          <w:rPr>
            <w:color w:val="000000" w:themeColor="text1"/>
          </w:rPr>
          <w:t xml:space="preserve">seguidos </w:t>
        </w:r>
      </w:ins>
      <w:ins w:id="356" w:author="Microsoft Office User" w:date="2021-12-29T17:10:00Z">
        <w:r w:rsidR="005D61C1">
          <w:rPr>
            <w:color w:val="000000" w:themeColor="text1"/>
          </w:rPr>
          <w:t xml:space="preserve">os seguintes </w:t>
        </w:r>
      </w:ins>
      <w:r w:rsidR="00C63CF2" w:rsidRPr="0083775E">
        <w:rPr>
          <w:color w:val="000000" w:themeColor="text1"/>
        </w:rPr>
        <w:t xml:space="preserve">critérios </w:t>
      </w:r>
      <w:ins w:id="357" w:author="Microsoft Office User" w:date="2021-12-29T17:12:00Z">
        <w:del w:id="358" w:author="Felipe Monteiro dos Santos" w:date="2022-01-17T16:03:00Z">
          <w:r w:rsidR="005D61C1" w:rsidDel="00922DBE">
            <w:rPr>
              <w:color w:val="000000" w:themeColor="text1"/>
            </w:rPr>
            <w:delText>exclusivamente</w:delText>
          </w:r>
        </w:del>
      </w:ins>
      <w:ins w:id="359" w:author="Felipe Monteiro dos Santos" w:date="2022-01-17T16:03:00Z">
        <w:r>
          <w:rPr>
            <w:color w:val="000000" w:themeColor="text1"/>
          </w:rPr>
          <w:t>exclusivos</w:t>
        </w:r>
      </w:ins>
      <w:ins w:id="360" w:author="Microsoft Office User" w:date="2021-12-29T17:12:00Z">
        <w:r w:rsidR="005D61C1">
          <w:rPr>
            <w:color w:val="000000" w:themeColor="text1"/>
          </w:rPr>
          <w:t xml:space="preserve"> </w:t>
        </w:r>
      </w:ins>
      <w:r w:rsidR="00C63CF2" w:rsidRPr="0083775E">
        <w:rPr>
          <w:color w:val="000000" w:themeColor="text1"/>
        </w:rPr>
        <w:t xml:space="preserve">para </w:t>
      </w:r>
      <w:ins w:id="361" w:author="Microsoft Office User" w:date="2021-12-29T17:11:00Z">
        <w:r w:rsidR="005D61C1">
          <w:rPr>
            <w:color w:val="000000" w:themeColor="text1"/>
          </w:rPr>
          <w:t xml:space="preserve">os toldos nos imóveis </w:t>
        </w:r>
      </w:ins>
      <w:ins w:id="362" w:author="Microsoft Office User" w:date="2021-12-29T17:12:00Z">
        <w:r w:rsidR="005D61C1">
          <w:rPr>
            <w:color w:val="000000" w:themeColor="text1"/>
          </w:rPr>
          <w:t>d</w:t>
        </w:r>
      </w:ins>
      <w:del w:id="363" w:author="Microsoft Office User" w:date="2021-12-29T17:10:00Z">
        <w:r w:rsidR="00C63CF2" w:rsidRPr="0083775E" w:rsidDel="005D61C1">
          <w:rPr>
            <w:color w:val="000000" w:themeColor="text1"/>
          </w:rPr>
          <w:delText>a instalação de tol</w:delText>
        </w:r>
        <w:r w:rsidR="0041355B" w:rsidDel="005D61C1">
          <w:rPr>
            <w:color w:val="000000" w:themeColor="text1"/>
          </w:rPr>
          <w:delText xml:space="preserve">dos nos imóveis localizados </w:delText>
        </w:r>
      </w:del>
      <w:del w:id="364" w:author="Microsoft Office User" w:date="2021-12-29T17:12:00Z">
        <w:r w:rsidR="0041355B" w:rsidDel="005D61C1">
          <w:rPr>
            <w:color w:val="000000" w:themeColor="text1"/>
          </w:rPr>
          <w:delText>n</w:delText>
        </w:r>
      </w:del>
      <w:r w:rsidR="0041355B">
        <w:rPr>
          <w:color w:val="000000" w:themeColor="text1"/>
        </w:rPr>
        <w:t>a área t</w:t>
      </w:r>
      <w:r w:rsidR="00C63CF2" w:rsidRPr="0083775E">
        <w:rPr>
          <w:color w:val="000000" w:themeColor="text1"/>
        </w:rPr>
        <w:t>ombada:</w:t>
      </w:r>
    </w:p>
    <w:p w14:paraId="1F8D8252" w14:textId="59CDCB67" w:rsidR="002C3045" w:rsidRPr="0083775E" w:rsidRDefault="002C3045" w:rsidP="00A67FF0">
      <w:pPr>
        <w:spacing w:before="120" w:after="120" w:line="240" w:lineRule="auto"/>
        <w:ind w:firstLine="708"/>
        <w:jc w:val="both"/>
        <w:rPr>
          <w:color w:val="000000" w:themeColor="text1"/>
          <w:sz w:val="24"/>
          <w:szCs w:val="24"/>
        </w:rPr>
      </w:pPr>
      <w:r>
        <w:rPr>
          <w:color w:val="000000" w:themeColor="text1"/>
          <w:sz w:val="24"/>
          <w:szCs w:val="24"/>
        </w:rPr>
        <w:t>I - s</w:t>
      </w:r>
      <w:r w:rsidRPr="0083775E">
        <w:rPr>
          <w:color w:val="000000" w:themeColor="text1"/>
          <w:sz w:val="24"/>
          <w:szCs w:val="24"/>
        </w:rPr>
        <w:t xml:space="preserve">erão </w:t>
      </w:r>
      <w:r w:rsidR="00C63CF2" w:rsidRPr="0083775E">
        <w:rPr>
          <w:color w:val="000000" w:themeColor="text1"/>
          <w:sz w:val="24"/>
          <w:szCs w:val="24"/>
        </w:rPr>
        <w:t>permitidos toldos de apenas uma cor na mesma edificação de largura limitada pelo tamanho de cada vão, altura mínima de passagem de pedestre de</w:t>
      </w:r>
      <w:r w:rsidR="008E71E9">
        <w:rPr>
          <w:color w:val="000000" w:themeColor="text1"/>
          <w:sz w:val="24"/>
          <w:szCs w:val="24"/>
        </w:rPr>
        <w:t xml:space="preserve"> 2,40</w:t>
      </w:r>
      <w:r>
        <w:rPr>
          <w:color w:val="000000" w:themeColor="text1"/>
          <w:sz w:val="24"/>
          <w:szCs w:val="24"/>
        </w:rPr>
        <w:t>m</w:t>
      </w:r>
      <w:r w:rsidR="00C63CF2" w:rsidRPr="0083775E">
        <w:rPr>
          <w:color w:val="000000" w:themeColor="text1"/>
          <w:sz w:val="24"/>
          <w:szCs w:val="24"/>
        </w:rPr>
        <w:t xml:space="preserve"> </w:t>
      </w:r>
      <w:r>
        <w:rPr>
          <w:color w:val="000000" w:themeColor="text1"/>
          <w:sz w:val="24"/>
          <w:szCs w:val="24"/>
        </w:rPr>
        <w:t>(</w:t>
      </w:r>
      <w:r w:rsidR="00C63CF2" w:rsidRPr="0083775E">
        <w:rPr>
          <w:color w:val="000000" w:themeColor="text1"/>
          <w:sz w:val="24"/>
          <w:szCs w:val="24"/>
        </w:rPr>
        <w:t>dois metros e quarenta centímetros</w:t>
      </w:r>
      <w:r>
        <w:rPr>
          <w:color w:val="000000" w:themeColor="text1"/>
          <w:sz w:val="24"/>
          <w:szCs w:val="24"/>
        </w:rPr>
        <w:t>)</w:t>
      </w:r>
      <w:r w:rsidR="00C63CF2" w:rsidRPr="0083775E">
        <w:rPr>
          <w:color w:val="000000" w:themeColor="text1"/>
          <w:sz w:val="24"/>
          <w:szCs w:val="24"/>
        </w:rPr>
        <w:t xml:space="preserve"> do nível do passeio e profundidade de 90</w:t>
      </w:r>
      <w:r>
        <w:rPr>
          <w:color w:val="000000" w:themeColor="text1"/>
          <w:sz w:val="24"/>
          <w:szCs w:val="24"/>
        </w:rPr>
        <w:t>cm</w:t>
      </w:r>
      <w:r w:rsidR="00C63CF2" w:rsidRPr="0083775E">
        <w:rPr>
          <w:color w:val="000000" w:themeColor="text1"/>
          <w:sz w:val="24"/>
          <w:szCs w:val="24"/>
        </w:rPr>
        <w:t xml:space="preserve"> </w:t>
      </w:r>
      <w:r w:rsidR="00BA5D75" w:rsidRPr="0083775E">
        <w:rPr>
          <w:color w:val="000000" w:themeColor="text1"/>
          <w:sz w:val="24"/>
          <w:szCs w:val="24"/>
        </w:rPr>
        <w:t xml:space="preserve">(noventa </w:t>
      </w:r>
      <w:r w:rsidR="00C63CF2" w:rsidRPr="0083775E">
        <w:rPr>
          <w:color w:val="000000" w:themeColor="text1"/>
          <w:sz w:val="24"/>
          <w:szCs w:val="24"/>
        </w:rPr>
        <w:t>c</w:t>
      </w:r>
      <w:r w:rsidR="00BA5D75" w:rsidRPr="0083775E">
        <w:rPr>
          <w:color w:val="000000" w:themeColor="text1"/>
          <w:sz w:val="24"/>
          <w:szCs w:val="24"/>
        </w:rPr>
        <w:t>entímetros</w:t>
      </w:r>
      <w:r>
        <w:rPr>
          <w:color w:val="000000" w:themeColor="text1"/>
          <w:sz w:val="24"/>
          <w:szCs w:val="24"/>
        </w:rPr>
        <w:t>)</w:t>
      </w:r>
      <w:r w:rsidR="00C63CF2" w:rsidRPr="0083775E">
        <w:rPr>
          <w:color w:val="000000" w:themeColor="text1"/>
          <w:sz w:val="24"/>
          <w:szCs w:val="24"/>
        </w:rPr>
        <w:t>, desde que não exceda a largura da calçada</w:t>
      </w:r>
      <w:r>
        <w:rPr>
          <w:color w:val="000000" w:themeColor="text1"/>
          <w:sz w:val="24"/>
          <w:szCs w:val="24"/>
        </w:rPr>
        <w:t>;</w:t>
      </w:r>
    </w:p>
    <w:p w14:paraId="48A44C88" w14:textId="76CCF1BB" w:rsidR="00C63CF2" w:rsidRPr="0083775E" w:rsidRDefault="002C3045" w:rsidP="00A67FF0">
      <w:pPr>
        <w:spacing w:before="120" w:after="120" w:line="240" w:lineRule="auto"/>
        <w:ind w:firstLine="708"/>
        <w:jc w:val="both"/>
        <w:rPr>
          <w:color w:val="000000" w:themeColor="text1"/>
          <w:sz w:val="24"/>
          <w:szCs w:val="24"/>
        </w:rPr>
      </w:pPr>
      <w:r>
        <w:rPr>
          <w:color w:val="000000" w:themeColor="text1"/>
          <w:sz w:val="24"/>
          <w:szCs w:val="24"/>
        </w:rPr>
        <w:t>II - o</w:t>
      </w:r>
      <w:r w:rsidRPr="0083775E">
        <w:rPr>
          <w:color w:val="000000" w:themeColor="text1"/>
          <w:sz w:val="24"/>
          <w:szCs w:val="24"/>
        </w:rPr>
        <w:t xml:space="preserve">s </w:t>
      </w:r>
      <w:r w:rsidR="00C63CF2" w:rsidRPr="0083775E">
        <w:rPr>
          <w:color w:val="000000" w:themeColor="text1"/>
          <w:sz w:val="24"/>
          <w:szCs w:val="24"/>
        </w:rPr>
        <w:t xml:space="preserve">toldos </w:t>
      </w:r>
      <w:r w:rsidRPr="0083775E">
        <w:rPr>
          <w:color w:val="000000" w:themeColor="text1"/>
          <w:sz w:val="24"/>
          <w:szCs w:val="24"/>
        </w:rPr>
        <w:t>deve</w:t>
      </w:r>
      <w:r>
        <w:rPr>
          <w:color w:val="000000" w:themeColor="text1"/>
          <w:sz w:val="24"/>
          <w:szCs w:val="24"/>
        </w:rPr>
        <w:t>rão</w:t>
      </w:r>
      <w:r w:rsidRPr="0083775E">
        <w:rPr>
          <w:color w:val="000000" w:themeColor="text1"/>
          <w:sz w:val="24"/>
          <w:szCs w:val="24"/>
        </w:rPr>
        <w:t xml:space="preserve"> </w:t>
      </w:r>
      <w:r w:rsidR="00C63CF2" w:rsidRPr="0083775E">
        <w:rPr>
          <w:color w:val="000000" w:themeColor="text1"/>
          <w:sz w:val="24"/>
          <w:szCs w:val="24"/>
        </w:rPr>
        <w:t>ter formas de padrão retilíneo e inclinado, sendo vedados os formatos arredondados</w:t>
      </w:r>
      <w:r>
        <w:rPr>
          <w:color w:val="000000" w:themeColor="text1"/>
          <w:sz w:val="24"/>
          <w:szCs w:val="24"/>
        </w:rPr>
        <w:t>; e</w:t>
      </w:r>
      <w:r w:rsidRPr="0083775E">
        <w:rPr>
          <w:color w:val="000000" w:themeColor="text1"/>
          <w:sz w:val="24"/>
          <w:szCs w:val="24"/>
        </w:rPr>
        <w:t xml:space="preserve"> </w:t>
      </w:r>
    </w:p>
    <w:p w14:paraId="6218D1C7" w14:textId="2F6295D6" w:rsidR="00C63CF2" w:rsidRPr="0083775E" w:rsidRDefault="002C3045" w:rsidP="00A67FF0">
      <w:pPr>
        <w:spacing w:before="120" w:after="120" w:line="240" w:lineRule="auto"/>
        <w:ind w:firstLine="708"/>
        <w:jc w:val="both"/>
        <w:rPr>
          <w:color w:val="000000" w:themeColor="text1"/>
          <w:sz w:val="24"/>
          <w:szCs w:val="24"/>
        </w:rPr>
      </w:pPr>
      <w:r>
        <w:rPr>
          <w:color w:val="000000" w:themeColor="text1"/>
          <w:sz w:val="24"/>
          <w:szCs w:val="24"/>
        </w:rPr>
        <w:t>III - será</w:t>
      </w:r>
      <w:r w:rsidRPr="0083775E">
        <w:rPr>
          <w:color w:val="000000" w:themeColor="text1"/>
          <w:sz w:val="24"/>
          <w:szCs w:val="24"/>
        </w:rPr>
        <w:t xml:space="preserve"> </w:t>
      </w:r>
      <w:r w:rsidR="00BA5D75" w:rsidRPr="0083775E">
        <w:rPr>
          <w:color w:val="000000" w:themeColor="text1"/>
          <w:sz w:val="24"/>
          <w:szCs w:val="24"/>
        </w:rPr>
        <w:t>vedada a</w:t>
      </w:r>
      <w:r w:rsidR="008A3657" w:rsidRPr="0083775E">
        <w:rPr>
          <w:color w:val="000000" w:themeColor="text1"/>
          <w:sz w:val="24"/>
          <w:szCs w:val="24"/>
        </w:rPr>
        <w:t xml:space="preserve"> </w:t>
      </w:r>
      <w:r w:rsidR="00C63CF2" w:rsidRPr="0083775E">
        <w:rPr>
          <w:color w:val="000000" w:themeColor="text1"/>
          <w:sz w:val="24"/>
          <w:szCs w:val="24"/>
        </w:rPr>
        <w:t>publicidade</w:t>
      </w:r>
      <w:r w:rsidR="00BA5D75" w:rsidRPr="0083775E">
        <w:rPr>
          <w:color w:val="000000" w:themeColor="text1"/>
          <w:sz w:val="24"/>
          <w:szCs w:val="24"/>
        </w:rPr>
        <w:t xml:space="preserve"> em toldos</w:t>
      </w:r>
      <w:r w:rsidR="00C63CF2" w:rsidRPr="0083775E">
        <w:rPr>
          <w:color w:val="000000" w:themeColor="text1"/>
          <w:sz w:val="24"/>
          <w:szCs w:val="24"/>
        </w:rPr>
        <w:t>.</w:t>
      </w:r>
    </w:p>
    <w:p w14:paraId="549D0CF5" w14:textId="5801B217" w:rsidR="00C164D2" w:rsidDel="00C164D2" w:rsidRDefault="00922DBE">
      <w:pPr>
        <w:spacing w:before="120" w:after="120" w:line="240" w:lineRule="auto"/>
        <w:ind w:firstLine="708"/>
        <w:jc w:val="both"/>
        <w:rPr>
          <w:del w:id="365" w:author="Microsoft Office User" w:date="2021-12-29T17:08:00Z"/>
          <w:color w:val="000000" w:themeColor="text1"/>
          <w:sz w:val="24"/>
          <w:szCs w:val="24"/>
        </w:rPr>
        <w:pPrChange w:id="366" w:author="Felipe Monteiro dos Santos" w:date="2022-01-17T15:59:00Z">
          <w:pPr>
            <w:spacing w:before="120" w:after="120" w:line="240" w:lineRule="auto"/>
            <w:jc w:val="both"/>
          </w:pPr>
        </w:pPrChange>
      </w:pPr>
      <w:ins w:id="367" w:author="Felipe Monteiro dos Santos" w:date="2022-01-17T16:03:00Z">
        <w:r w:rsidRPr="006C2A88">
          <w:rPr>
            <w:color w:val="000000" w:themeColor="text1"/>
            <w:sz w:val="24"/>
            <w:szCs w:val="24"/>
          </w:rPr>
          <w:t xml:space="preserve">§ </w:t>
        </w:r>
        <w:r>
          <w:rPr>
            <w:color w:val="000000" w:themeColor="text1"/>
            <w:sz w:val="24"/>
            <w:szCs w:val="24"/>
          </w:rPr>
          <w:t>2</w:t>
        </w:r>
        <w:r w:rsidRPr="006C2A88">
          <w:rPr>
            <w:color w:val="000000" w:themeColor="text1"/>
            <w:sz w:val="24"/>
            <w:szCs w:val="24"/>
            <w:vertAlign w:val="superscript"/>
          </w:rPr>
          <w:t>o</w:t>
        </w:r>
        <w:r w:rsidRPr="006C2A88">
          <w:rPr>
            <w:color w:val="000000" w:themeColor="text1"/>
            <w:sz w:val="24"/>
            <w:szCs w:val="24"/>
          </w:rPr>
          <w:t xml:space="preserve"> </w:t>
        </w:r>
      </w:ins>
      <w:del w:id="368" w:author="Felipe Monteiro dos Santos" w:date="2022-01-17T16:03:00Z">
        <w:r w:rsidR="004D7BC2" w:rsidDel="00922DBE">
          <w:rPr>
            <w:color w:val="000000" w:themeColor="text1"/>
            <w:sz w:val="24"/>
            <w:szCs w:val="24"/>
          </w:rPr>
          <w:delText>Parágrafo único.</w:delText>
        </w:r>
        <w:r w:rsidR="00BA5D75" w:rsidRPr="0083775E" w:rsidDel="00922DBE">
          <w:rPr>
            <w:color w:val="000000" w:themeColor="text1"/>
            <w:sz w:val="24"/>
            <w:szCs w:val="24"/>
          </w:rPr>
          <w:delText xml:space="preserve"> </w:delText>
        </w:r>
      </w:del>
      <w:r w:rsidR="00BA5D75" w:rsidRPr="0083775E">
        <w:rPr>
          <w:color w:val="000000" w:themeColor="text1"/>
          <w:sz w:val="24"/>
          <w:szCs w:val="24"/>
        </w:rPr>
        <w:t>Nas edificações voltadas para a Praça Barão de Rio Branco não classificadas como NP1 nem NP2</w:t>
      </w:r>
      <w:r w:rsidR="004D7BC2">
        <w:rPr>
          <w:color w:val="000000" w:themeColor="text1"/>
          <w:sz w:val="24"/>
          <w:szCs w:val="24"/>
        </w:rPr>
        <w:t>,</w:t>
      </w:r>
      <w:r w:rsidR="00BA5D75" w:rsidRPr="0083775E">
        <w:rPr>
          <w:color w:val="000000" w:themeColor="text1"/>
          <w:sz w:val="24"/>
          <w:szCs w:val="24"/>
        </w:rPr>
        <w:t xml:space="preserve"> </w:t>
      </w:r>
      <w:r w:rsidR="00E34740">
        <w:rPr>
          <w:color w:val="000000" w:themeColor="text1"/>
          <w:sz w:val="24"/>
          <w:szCs w:val="24"/>
        </w:rPr>
        <w:t>serão</w:t>
      </w:r>
      <w:r w:rsidR="00E34740" w:rsidRPr="0083775E">
        <w:rPr>
          <w:color w:val="000000" w:themeColor="text1"/>
          <w:sz w:val="24"/>
          <w:szCs w:val="24"/>
        </w:rPr>
        <w:t xml:space="preserve"> </w:t>
      </w:r>
      <w:r w:rsidR="00BA5D75" w:rsidRPr="0083775E">
        <w:rPr>
          <w:color w:val="000000" w:themeColor="text1"/>
          <w:sz w:val="24"/>
          <w:szCs w:val="24"/>
        </w:rPr>
        <w:t>permitidos toldos ao longo de toda a fachada frontal, desde que retos, retráteis, de coloração neutra ou a mesma da fachada, ou com pequena variação de tom em relação a ela.</w:t>
      </w:r>
    </w:p>
    <w:p w14:paraId="58753EA6" w14:textId="77777777" w:rsidR="00F64FB6" w:rsidRPr="0083775E" w:rsidRDefault="00F64FB6">
      <w:pPr>
        <w:spacing w:before="120" w:after="120" w:line="240" w:lineRule="auto"/>
        <w:ind w:firstLine="708"/>
        <w:jc w:val="both"/>
        <w:rPr>
          <w:color w:val="000000" w:themeColor="text1"/>
          <w:sz w:val="24"/>
          <w:szCs w:val="24"/>
        </w:rPr>
        <w:pPrChange w:id="369" w:author="Felipe Monteiro dos Santos" w:date="2022-01-17T15:59:00Z">
          <w:pPr>
            <w:spacing w:before="120" w:after="120" w:line="240" w:lineRule="auto"/>
            <w:jc w:val="both"/>
          </w:pPr>
        </w:pPrChange>
      </w:pPr>
    </w:p>
    <w:p w14:paraId="007EDADF" w14:textId="7DF20A2F" w:rsidR="004D7BC2" w:rsidRPr="00B93CB0" w:rsidRDefault="005B12EB" w:rsidP="00DB189E">
      <w:pPr>
        <w:pStyle w:val="Ttulo3"/>
        <w:spacing w:before="120" w:after="120" w:line="240" w:lineRule="auto"/>
        <w:jc w:val="center"/>
        <w:rPr>
          <w:rFonts w:asciiTheme="minorHAnsi" w:hAnsiTheme="minorHAnsi"/>
          <w:b w:val="0"/>
          <w:bCs w:val="0"/>
          <w:sz w:val="24"/>
          <w:szCs w:val="24"/>
        </w:rPr>
      </w:pPr>
      <w:r w:rsidRPr="00DB189E">
        <w:rPr>
          <w:rFonts w:asciiTheme="minorHAnsi" w:hAnsiTheme="minorHAnsi"/>
          <w:b w:val="0"/>
          <w:bCs w:val="0"/>
          <w:color w:val="auto"/>
          <w:sz w:val="24"/>
          <w:szCs w:val="24"/>
        </w:rPr>
        <w:t xml:space="preserve">CAPÍTULO </w:t>
      </w:r>
      <w:r w:rsidR="00C35A4D" w:rsidRPr="00DB189E">
        <w:rPr>
          <w:rFonts w:asciiTheme="minorHAnsi" w:hAnsiTheme="minorHAnsi"/>
          <w:b w:val="0"/>
          <w:bCs w:val="0"/>
          <w:color w:val="auto"/>
          <w:sz w:val="24"/>
          <w:szCs w:val="24"/>
        </w:rPr>
        <w:t>V</w:t>
      </w:r>
      <w:r w:rsidR="00847159" w:rsidRPr="00DB189E">
        <w:rPr>
          <w:rFonts w:asciiTheme="minorHAnsi" w:hAnsiTheme="minorHAnsi"/>
          <w:b w:val="0"/>
          <w:bCs w:val="0"/>
          <w:color w:val="auto"/>
          <w:sz w:val="24"/>
          <w:szCs w:val="24"/>
        </w:rPr>
        <w:t xml:space="preserve"> </w:t>
      </w:r>
    </w:p>
    <w:p w14:paraId="0A3F685B" w14:textId="497D9BBE" w:rsidR="00B25711" w:rsidRPr="00B93CB0" w:rsidRDefault="00847159" w:rsidP="00DB189E">
      <w:pPr>
        <w:pStyle w:val="Ttulo3"/>
        <w:spacing w:before="120" w:after="120" w:line="240" w:lineRule="auto"/>
        <w:jc w:val="center"/>
        <w:rPr>
          <w:rFonts w:asciiTheme="minorHAnsi" w:hAnsiTheme="minorHAnsi"/>
          <w:b w:val="0"/>
          <w:bCs w:val="0"/>
          <w:sz w:val="24"/>
          <w:szCs w:val="24"/>
        </w:rPr>
      </w:pPr>
      <w:r w:rsidRPr="00DB189E">
        <w:rPr>
          <w:rFonts w:asciiTheme="minorHAnsi" w:hAnsiTheme="minorHAnsi"/>
          <w:b w:val="0"/>
          <w:bCs w:val="0"/>
          <w:color w:val="auto"/>
          <w:sz w:val="24"/>
          <w:szCs w:val="24"/>
        </w:rPr>
        <w:t>DISPOSIÇÕES FINAIS</w:t>
      </w:r>
    </w:p>
    <w:p w14:paraId="1B67FDC3" w14:textId="29FC5D7E" w:rsidR="00847159" w:rsidRPr="0083775E" w:rsidRDefault="00942A2D" w:rsidP="0083775E">
      <w:pPr>
        <w:spacing w:before="120" w:after="120" w:line="240" w:lineRule="auto"/>
        <w:ind w:firstLine="708"/>
        <w:jc w:val="both"/>
        <w:rPr>
          <w:sz w:val="24"/>
          <w:szCs w:val="24"/>
        </w:rPr>
      </w:pPr>
      <w:r w:rsidRPr="0083775E">
        <w:rPr>
          <w:color w:val="000000" w:themeColor="text1"/>
          <w:sz w:val="24"/>
          <w:szCs w:val="24"/>
        </w:rPr>
        <w:t xml:space="preserve">Art. </w:t>
      </w:r>
      <w:r w:rsidR="00714BE5">
        <w:rPr>
          <w:color w:val="000000" w:themeColor="text1"/>
          <w:sz w:val="24"/>
          <w:szCs w:val="24"/>
        </w:rPr>
        <w:t>4</w:t>
      </w:r>
      <w:ins w:id="370" w:author="Microsoft Office User" w:date="2021-12-30T10:12:00Z">
        <w:r w:rsidR="00AA0BCA">
          <w:rPr>
            <w:color w:val="000000" w:themeColor="text1"/>
            <w:sz w:val="24"/>
            <w:szCs w:val="24"/>
          </w:rPr>
          <w:t>2</w:t>
        </w:r>
      </w:ins>
      <w:del w:id="371" w:author="Microsoft Office User" w:date="2021-12-30T10:12:00Z">
        <w:r w:rsidR="00714BE5" w:rsidDel="00AA0BCA">
          <w:rPr>
            <w:color w:val="000000" w:themeColor="text1"/>
            <w:sz w:val="24"/>
            <w:szCs w:val="24"/>
          </w:rPr>
          <w:delText>3</w:delText>
        </w:r>
      </w:del>
      <w:r w:rsidR="003B7B4D">
        <w:rPr>
          <w:color w:val="000000" w:themeColor="text1"/>
          <w:sz w:val="24"/>
          <w:szCs w:val="24"/>
        </w:rPr>
        <w:t>.</w:t>
      </w:r>
      <w:r w:rsidR="003B7B4D" w:rsidRPr="0083775E">
        <w:rPr>
          <w:color w:val="000000" w:themeColor="text1"/>
          <w:sz w:val="24"/>
          <w:szCs w:val="24"/>
        </w:rPr>
        <w:t xml:space="preserve"> </w:t>
      </w:r>
      <w:r w:rsidR="00341641" w:rsidRPr="0083775E">
        <w:rPr>
          <w:sz w:val="24"/>
          <w:szCs w:val="24"/>
        </w:rPr>
        <w:t>Qualquer intervenção</w:t>
      </w:r>
      <w:r w:rsidR="00847159" w:rsidRPr="0083775E">
        <w:rPr>
          <w:sz w:val="24"/>
          <w:szCs w:val="24"/>
        </w:rPr>
        <w:t xml:space="preserve"> </w:t>
      </w:r>
      <w:r w:rsidR="00482B99" w:rsidRPr="0083775E">
        <w:rPr>
          <w:sz w:val="24"/>
          <w:szCs w:val="24"/>
        </w:rPr>
        <w:t>nos imóveis e nos espaços públicos d</w:t>
      </w:r>
      <w:r w:rsidR="00685DD5">
        <w:rPr>
          <w:sz w:val="24"/>
          <w:szCs w:val="24"/>
        </w:rPr>
        <w:t>a á</w:t>
      </w:r>
      <w:r w:rsidR="00583CB2" w:rsidRPr="0083775E">
        <w:rPr>
          <w:sz w:val="24"/>
          <w:szCs w:val="24"/>
        </w:rPr>
        <w:t xml:space="preserve">rea </w:t>
      </w:r>
      <w:r w:rsidR="00685DD5">
        <w:rPr>
          <w:sz w:val="24"/>
          <w:szCs w:val="24"/>
        </w:rPr>
        <w:t>t</w:t>
      </w:r>
      <w:r w:rsidR="00847159" w:rsidRPr="0083775E">
        <w:rPr>
          <w:sz w:val="24"/>
          <w:szCs w:val="24"/>
        </w:rPr>
        <w:t xml:space="preserve">ombada </w:t>
      </w:r>
      <w:r w:rsidR="00341641" w:rsidRPr="0083775E">
        <w:rPr>
          <w:sz w:val="24"/>
          <w:szCs w:val="24"/>
        </w:rPr>
        <w:t>depende</w:t>
      </w:r>
      <w:r w:rsidR="004D7BC2">
        <w:rPr>
          <w:sz w:val="24"/>
          <w:szCs w:val="24"/>
        </w:rPr>
        <w:t>rá</w:t>
      </w:r>
      <w:r w:rsidR="00847159" w:rsidRPr="0083775E">
        <w:rPr>
          <w:sz w:val="24"/>
          <w:szCs w:val="24"/>
        </w:rPr>
        <w:t xml:space="preserve"> de </w:t>
      </w:r>
      <w:r w:rsidR="00341641" w:rsidRPr="0083775E">
        <w:rPr>
          <w:sz w:val="24"/>
          <w:szCs w:val="24"/>
        </w:rPr>
        <w:t xml:space="preserve">autorização da Superintendência do </w:t>
      </w:r>
      <w:r w:rsidR="004D7BC2">
        <w:rPr>
          <w:sz w:val="24"/>
          <w:szCs w:val="24"/>
        </w:rPr>
        <w:t>IPHAN</w:t>
      </w:r>
      <w:r w:rsidR="004D7BC2" w:rsidRPr="0083775E">
        <w:rPr>
          <w:sz w:val="24"/>
          <w:szCs w:val="24"/>
        </w:rPr>
        <w:t xml:space="preserve"> </w:t>
      </w:r>
      <w:r w:rsidR="00341641" w:rsidRPr="0083775E">
        <w:rPr>
          <w:sz w:val="24"/>
          <w:szCs w:val="24"/>
        </w:rPr>
        <w:t>no Mato Grosso.</w:t>
      </w:r>
    </w:p>
    <w:p w14:paraId="244486D5" w14:textId="08264E39" w:rsidR="00341641" w:rsidRPr="0083775E" w:rsidRDefault="00482B99" w:rsidP="0083775E">
      <w:pPr>
        <w:spacing w:before="120" w:after="120" w:line="240" w:lineRule="auto"/>
        <w:ind w:firstLine="708"/>
        <w:jc w:val="both"/>
        <w:rPr>
          <w:sz w:val="24"/>
          <w:szCs w:val="24"/>
        </w:rPr>
      </w:pPr>
      <w:r w:rsidRPr="0083775E">
        <w:rPr>
          <w:sz w:val="24"/>
          <w:szCs w:val="24"/>
        </w:rPr>
        <w:t>Parágrafo</w:t>
      </w:r>
      <w:r w:rsidR="00341641" w:rsidRPr="0083775E">
        <w:rPr>
          <w:sz w:val="24"/>
          <w:szCs w:val="24"/>
        </w:rPr>
        <w:t xml:space="preserve"> </w:t>
      </w:r>
      <w:r w:rsidRPr="0083775E">
        <w:rPr>
          <w:sz w:val="24"/>
          <w:szCs w:val="24"/>
        </w:rPr>
        <w:t xml:space="preserve">único. </w:t>
      </w:r>
      <w:r w:rsidR="005A7797" w:rsidRPr="0083775E">
        <w:rPr>
          <w:sz w:val="24"/>
          <w:szCs w:val="24"/>
        </w:rPr>
        <w:t xml:space="preserve">Não </w:t>
      </w:r>
      <w:r w:rsidR="00F86966" w:rsidRPr="00F86966">
        <w:rPr>
          <w:sz w:val="24"/>
          <w:szCs w:val="24"/>
        </w:rPr>
        <w:t>requer</w:t>
      </w:r>
      <w:r w:rsidR="00F86966">
        <w:rPr>
          <w:sz w:val="24"/>
          <w:szCs w:val="24"/>
        </w:rPr>
        <w:t>erão</w:t>
      </w:r>
      <w:r w:rsidR="003B7B4D" w:rsidRPr="0083775E">
        <w:rPr>
          <w:sz w:val="24"/>
          <w:szCs w:val="24"/>
        </w:rPr>
        <w:t xml:space="preserve"> </w:t>
      </w:r>
      <w:r w:rsidR="005A7797" w:rsidRPr="0083775E">
        <w:rPr>
          <w:sz w:val="24"/>
          <w:szCs w:val="24"/>
        </w:rPr>
        <w:t xml:space="preserve">autorização do </w:t>
      </w:r>
      <w:r w:rsidR="003B7B4D">
        <w:rPr>
          <w:sz w:val="24"/>
          <w:szCs w:val="24"/>
        </w:rPr>
        <w:t>IPHAN</w:t>
      </w:r>
      <w:r w:rsidR="003B7B4D" w:rsidRPr="0083775E">
        <w:rPr>
          <w:sz w:val="24"/>
          <w:szCs w:val="24"/>
        </w:rPr>
        <w:t xml:space="preserve"> </w:t>
      </w:r>
      <w:r w:rsidR="005A7797" w:rsidRPr="0083775E">
        <w:rPr>
          <w:sz w:val="24"/>
          <w:szCs w:val="24"/>
        </w:rPr>
        <w:t xml:space="preserve">as intervenções nos espaços internos das edificações </w:t>
      </w:r>
      <w:r w:rsidRPr="0083775E">
        <w:rPr>
          <w:sz w:val="24"/>
          <w:szCs w:val="24"/>
        </w:rPr>
        <w:t>sem classificação ou</w:t>
      </w:r>
      <w:r w:rsidR="005A7797" w:rsidRPr="0083775E">
        <w:rPr>
          <w:sz w:val="24"/>
          <w:szCs w:val="24"/>
        </w:rPr>
        <w:t xml:space="preserve"> classificadas como NP2 que não alterem a composição das fachadas.</w:t>
      </w:r>
    </w:p>
    <w:p w14:paraId="2C97D729" w14:textId="0F5E60A6" w:rsidR="00583CB2" w:rsidRPr="0083775E" w:rsidRDefault="00341641" w:rsidP="00A67FF0">
      <w:pPr>
        <w:spacing w:before="120" w:after="120" w:line="240" w:lineRule="auto"/>
        <w:ind w:firstLine="708"/>
        <w:jc w:val="both"/>
        <w:rPr>
          <w:sz w:val="24"/>
          <w:szCs w:val="24"/>
        </w:rPr>
      </w:pPr>
      <w:r w:rsidRPr="0083775E">
        <w:rPr>
          <w:sz w:val="24"/>
          <w:szCs w:val="24"/>
        </w:rPr>
        <w:t xml:space="preserve">Art. </w:t>
      </w:r>
      <w:r w:rsidR="00714BE5">
        <w:rPr>
          <w:sz w:val="24"/>
          <w:szCs w:val="24"/>
        </w:rPr>
        <w:t>4</w:t>
      </w:r>
      <w:ins w:id="372" w:author="Microsoft Office User" w:date="2021-12-30T10:12:00Z">
        <w:r w:rsidR="00AA0BCA">
          <w:rPr>
            <w:sz w:val="24"/>
            <w:szCs w:val="24"/>
          </w:rPr>
          <w:t>3</w:t>
        </w:r>
      </w:ins>
      <w:del w:id="373" w:author="Microsoft Office User" w:date="2021-12-30T10:12:00Z">
        <w:r w:rsidR="00714BE5" w:rsidDel="00AA0BCA">
          <w:rPr>
            <w:sz w:val="24"/>
            <w:szCs w:val="24"/>
          </w:rPr>
          <w:delText>4</w:delText>
        </w:r>
      </w:del>
      <w:r w:rsidR="003B7B4D">
        <w:rPr>
          <w:sz w:val="24"/>
          <w:szCs w:val="24"/>
        </w:rPr>
        <w:t>.</w:t>
      </w:r>
      <w:r w:rsidR="003B7B4D" w:rsidRPr="0083775E">
        <w:rPr>
          <w:sz w:val="24"/>
          <w:szCs w:val="24"/>
        </w:rPr>
        <w:t xml:space="preserve"> </w:t>
      </w:r>
      <w:r w:rsidR="00583CB2" w:rsidRPr="0083775E">
        <w:rPr>
          <w:sz w:val="24"/>
          <w:szCs w:val="24"/>
        </w:rPr>
        <w:t xml:space="preserve">São </w:t>
      </w:r>
      <w:r w:rsidR="008D3FEF" w:rsidRPr="0083775E">
        <w:rPr>
          <w:sz w:val="24"/>
          <w:szCs w:val="24"/>
        </w:rPr>
        <w:t>situa</w:t>
      </w:r>
      <w:r w:rsidR="00583CB2" w:rsidRPr="0083775E">
        <w:rPr>
          <w:sz w:val="24"/>
          <w:szCs w:val="24"/>
        </w:rPr>
        <w:t xml:space="preserve">ções que </w:t>
      </w:r>
      <w:r w:rsidR="003B7B4D" w:rsidRPr="0083775E">
        <w:rPr>
          <w:sz w:val="24"/>
          <w:szCs w:val="24"/>
        </w:rPr>
        <w:t>requer</w:t>
      </w:r>
      <w:r w:rsidR="003B7B4D">
        <w:rPr>
          <w:sz w:val="24"/>
          <w:szCs w:val="24"/>
        </w:rPr>
        <w:t>erão</w:t>
      </w:r>
      <w:r w:rsidR="003B7B4D" w:rsidRPr="0083775E">
        <w:rPr>
          <w:sz w:val="24"/>
          <w:szCs w:val="24"/>
        </w:rPr>
        <w:t xml:space="preserve"> </w:t>
      </w:r>
      <w:r w:rsidR="00D95D92" w:rsidRPr="0083775E">
        <w:rPr>
          <w:sz w:val="24"/>
          <w:szCs w:val="24"/>
        </w:rPr>
        <w:t>consulta e</w:t>
      </w:r>
      <w:r w:rsidR="00583CB2" w:rsidRPr="0083775E">
        <w:rPr>
          <w:sz w:val="24"/>
          <w:szCs w:val="24"/>
        </w:rPr>
        <w:t xml:space="preserve"> autorização da Superintendência do </w:t>
      </w:r>
      <w:r w:rsidR="00685DD5">
        <w:rPr>
          <w:sz w:val="24"/>
          <w:szCs w:val="24"/>
        </w:rPr>
        <w:t xml:space="preserve">IPHAN no Mato Grosso na área de </w:t>
      </w:r>
      <w:r w:rsidR="00A016AA">
        <w:rPr>
          <w:sz w:val="24"/>
          <w:szCs w:val="24"/>
        </w:rPr>
        <w:t>e</w:t>
      </w:r>
      <w:r w:rsidR="00583CB2" w:rsidRPr="0083775E">
        <w:rPr>
          <w:sz w:val="24"/>
          <w:szCs w:val="24"/>
        </w:rPr>
        <w:t>ntorno:</w:t>
      </w:r>
    </w:p>
    <w:p w14:paraId="541E0F2D" w14:textId="130C9AE8" w:rsidR="00583CB2" w:rsidRPr="0083775E" w:rsidRDefault="00052B9B" w:rsidP="00A67FF0">
      <w:pPr>
        <w:spacing w:before="120" w:after="120" w:line="240" w:lineRule="auto"/>
        <w:ind w:firstLine="708"/>
        <w:jc w:val="both"/>
        <w:rPr>
          <w:sz w:val="24"/>
          <w:szCs w:val="24"/>
        </w:rPr>
      </w:pPr>
      <w:r>
        <w:rPr>
          <w:sz w:val="24"/>
          <w:szCs w:val="24"/>
        </w:rPr>
        <w:t>I - i</w:t>
      </w:r>
      <w:r w:rsidRPr="0083775E">
        <w:rPr>
          <w:sz w:val="24"/>
          <w:szCs w:val="24"/>
        </w:rPr>
        <w:t xml:space="preserve">ntervenções </w:t>
      </w:r>
      <w:r w:rsidR="00583CB2" w:rsidRPr="0083775E">
        <w:rPr>
          <w:sz w:val="24"/>
          <w:szCs w:val="24"/>
        </w:rPr>
        <w:t>nos espaços públicos</w:t>
      </w:r>
      <w:r>
        <w:rPr>
          <w:sz w:val="24"/>
          <w:szCs w:val="24"/>
        </w:rPr>
        <w:t>;</w:t>
      </w:r>
    </w:p>
    <w:p w14:paraId="4A15BBB1" w14:textId="56BAF761" w:rsidR="005D61C1" w:rsidRDefault="00052B9B" w:rsidP="00A67FF0">
      <w:pPr>
        <w:spacing w:before="120" w:after="120" w:line="240" w:lineRule="auto"/>
        <w:ind w:firstLine="708"/>
        <w:jc w:val="both"/>
        <w:rPr>
          <w:ins w:id="374" w:author="Microsoft Office User" w:date="2021-12-29T17:13:00Z"/>
          <w:sz w:val="24"/>
          <w:szCs w:val="24"/>
        </w:rPr>
      </w:pPr>
      <w:r>
        <w:rPr>
          <w:sz w:val="24"/>
          <w:szCs w:val="24"/>
        </w:rPr>
        <w:t>II - i</w:t>
      </w:r>
      <w:r w:rsidRPr="0083775E">
        <w:rPr>
          <w:sz w:val="24"/>
          <w:szCs w:val="24"/>
        </w:rPr>
        <w:t xml:space="preserve">ntervenções </w:t>
      </w:r>
      <w:r w:rsidR="00583CB2" w:rsidRPr="0083775E">
        <w:rPr>
          <w:sz w:val="24"/>
          <w:szCs w:val="24"/>
        </w:rPr>
        <w:t>na v</w:t>
      </w:r>
      <w:r w:rsidR="008D3FEF" w:rsidRPr="0083775E">
        <w:rPr>
          <w:sz w:val="24"/>
          <w:szCs w:val="24"/>
        </w:rPr>
        <w:t xml:space="preserve">olumetria dos imóveis </w:t>
      </w:r>
      <w:del w:id="375" w:author="Microsoft Office User" w:date="2021-12-30T09:46:00Z">
        <w:r w:rsidR="008D3FEF" w:rsidRPr="0083775E" w:rsidDel="00315881">
          <w:rPr>
            <w:sz w:val="24"/>
            <w:szCs w:val="24"/>
          </w:rPr>
          <w:delText>que altera</w:delText>
        </w:r>
        <w:r w:rsidR="00583CB2" w:rsidRPr="0083775E" w:rsidDel="00315881">
          <w:rPr>
            <w:sz w:val="24"/>
            <w:szCs w:val="24"/>
          </w:rPr>
          <w:delText xml:space="preserve">m a sua </w:delText>
        </w:r>
        <w:r w:rsidR="00FB608B" w:rsidRPr="0083775E" w:rsidDel="00315881">
          <w:rPr>
            <w:sz w:val="24"/>
            <w:szCs w:val="24"/>
          </w:rPr>
          <w:delText xml:space="preserve">altura </w:delText>
        </w:r>
        <w:r w:rsidR="00583CB2" w:rsidRPr="0083775E" w:rsidDel="00315881">
          <w:rPr>
            <w:sz w:val="24"/>
            <w:szCs w:val="24"/>
          </w:rPr>
          <w:delText xml:space="preserve">ou </w:delText>
        </w:r>
      </w:del>
      <w:ins w:id="376" w:author="Microsoft Office User" w:date="2021-12-30T09:46:00Z">
        <w:r w:rsidR="00315881">
          <w:rPr>
            <w:sz w:val="24"/>
            <w:szCs w:val="24"/>
          </w:rPr>
          <w:t>e n</w:t>
        </w:r>
      </w:ins>
      <w:r w:rsidR="00583CB2" w:rsidRPr="0083775E">
        <w:rPr>
          <w:sz w:val="24"/>
          <w:szCs w:val="24"/>
        </w:rPr>
        <w:t>os seus</w:t>
      </w:r>
      <w:r w:rsidR="00FB608B" w:rsidRPr="0083775E">
        <w:rPr>
          <w:sz w:val="24"/>
          <w:szCs w:val="24"/>
        </w:rPr>
        <w:t xml:space="preserve"> recuos frontais</w:t>
      </w:r>
      <w:r>
        <w:rPr>
          <w:sz w:val="24"/>
          <w:szCs w:val="24"/>
        </w:rPr>
        <w:t xml:space="preserve">; </w:t>
      </w:r>
    </w:p>
    <w:p w14:paraId="0D37C99F" w14:textId="1668B26A" w:rsidR="00583CB2" w:rsidRPr="0083775E" w:rsidRDefault="005D61C1" w:rsidP="00A67FF0">
      <w:pPr>
        <w:spacing w:before="120" w:after="120" w:line="240" w:lineRule="auto"/>
        <w:ind w:firstLine="708"/>
        <w:jc w:val="both"/>
        <w:rPr>
          <w:sz w:val="24"/>
          <w:szCs w:val="24"/>
        </w:rPr>
      </w:pPr>
      <w:ins w:id="377" w:author="Microsoft Office User" w:date="2021-12-29T17:13:00Z">
        <w:r>
          <w:rPr>
            <w:sz w:val="24"/>
            <w:szCs w:val="24"/>
          </w:rPr>
          <w:t xml:space="preserve">III </w:t>
        </w:r>
        <w:del w:id="378" w:author="Felipe Monteiro dos Santos" w:date="2022-01-17T16:34:00Z">
          <w:r w:rsidDel="00924FFA">
            <w:rPr>
              <w:sz w:val="24"/>
              <w:szCs w:val="24"/>
            </w:rPr>
            <w:delText>–</w:delText>
          </w:r>
        </w:del>
      </w:ins>
      <w:ins w:id="379" w:author="Felipe Monteiro dos Santos" w:date="2022-01-17T16:34:00Z">
        <w:r w:rsidR="00924FFA">
          <w:rPr>
            <w:sz w:val="24"/>
            <w:szCs w:val="24"/>
          </w:rPr>
          <w:t>-</w:t>
        </w:r>
      </w:ins>
      <w:ins w:id="380" w:author="Microsoft Office User" w:date="2021-12-29T17:13:00Z">
        <w:r>
          <w:rPr>
            <w:sz w:val="24"/>
            <w:szCs w:val="24"/>
          </w:rPr>
          <w:t xml:space="preserve"> instalação de equipamento</w:t>
        </w:r>
      </w:ins>
      <w:ins w:id="381" w:author="Microsoft Office User" w:date="2021-12-29T17:14:00Z">
        <w:r w:rsidR="0099330E">
          <w:rPr>
            <w:sz w:val="24"/>
            <w:szCs w:val="24"/>
          </w:rPr>
          <w:t>s</w:t>
        </w:r>
      </w:ins>
      <w:ins w:id="382" w:author="Microsoft Office User" w:date="2021-12-29T17:13:00Z">
        <w:r>
          <w:rPr>
            <w:sz w:val="24"/>
            <w:szCs w:val="24"/>
          </w:rPr>
          <w:t xml:space="preserve"> publicitário</w:t>
        </w:r>
      </w:ins>
      <w:ins w:id="383" w:author="Microsoft Office User" w:date="2021-12-29T17:14:00Z">
        <w:r w:rsidR="0099330E">
          <w:rPr>
            <w:sz w:val="24"/>
            <w:szCs w:val="24"/>
          </w:rPr>
          <w:t>s</w:t>
        </w:r>
      </w:ins>
      <w:ins w:id="384" w:author="Microsoft Office User" w:date="2021-12-29T17:13:00Z">
        <w:r>
          <w:rPr>
            <w:sz w:val="24"/>
            <w:szCs w:val="24"/>
          </w:rPr>
          <w:t xml:space="preserve">; </w:t>
        </w:r>
      </w:ins>
      <w:r w:rsidR="00052B9B">
        <w:rPr>
          <w:sz w:val="24"/>
          <w:szCs w:val="24"/>
        </w:rPr>
        <w:t xml:space="preserve">e </w:t>
      </w:r>
    </w:p>
    <w:p w14:paraId="00AAA296" w14:textId="49B016B8" w:rsidR="000B55F5" w:rsidRPr="0083775E" w:rsidRDefault="00052B9B" w:rsidP="000B55F5">
      <w:pPr>
        <w:spacing w:before="120" w:after="120" w:line="240" w:lineRule="auto"/>
        <w:ind w:firstLine="708"/>
        <w:jc w:val="both"/>
        <w:rPr>
          <w:sz w:val="24"/>
          <w:szCs w:val="24"/>
        </w:rPr>
      </w:pPr>
      <w:del w:id="385" w:author="Felipe Monteiro dos Santos" w:date="2022-01-17T16:07:00Z">
        <w:r w:rsidDel="004311D0">
          <w:rPr>
            <w:sz w:val="24"/>
            <w:szCs w:val="24"/>
          </w:rPr>
          <w:delText xml:space="preserve">III </w:delText>
        </w:r>
      </w:del>
      <w:ins w:id="386" w:author="Felipe Monteiro dos Santos" w:date="2022-01-17T16:07:00Z">
        <w:r w:rsidR="004311D0">
          <w:rPr>
            <w:sz w:val="24"/>
            <w:szCs w:val="24"/>
          </w:rPr>
          <w:t xml:space="preserve">IV </w:t>
        </w:r>
      </w:ins>
      <w:r>
        <w:rPr>
          <w:sz w:val="24"/>
          <w:szCs w:val="24"/>
        </w:rPr>
        <w:t xml:space="preserve">- </w:t>
      </w:r>
      <w:r w:rsidR="000B55F5">
        <w:rPr>
          <w:sz w:val="24"/>
          <w:szCs w:val="24"/>
        </w:rPr>
        <w:t>alterações</w:t>
      </w:r>
      <w:r w:rsidR="000B55F5" w:rsidRPr="000B55F5">
        <w:rPr>
          <w:sz w:val="24"/>
          <w:szCs w:val="24"/>
        </w:rPr>
        <w:t xml:space="preserve"> </w:t>
      </w:r>
      <w:r w:rsidR="000B55F5">
        <w:rPr>
          <w:sz w:val="24"/>
          <w:szCs w:val="24"/>
        </w:rPr>
        <w:t xml:space="preserve">nos parâmetros de proteção </w:t>
      </w:r>
      <w:r w:rsidR="00B14EDC">
        <w:rPr>
          <w:sz w:val="24"/>
          <w:szCs w:val="24"/>
        </w:rPr>
        <w:t>municipal ou estadual</w:t>
      </w:r>
      <w:r w:rsidR="000B55F5">
        <w:rPr>
          <w:sz w:val="24"/>
          <w:szCs w:val="24"/>
        </w:rPr>
        <w:t xml:space="preserve"> da I</w:t>
      </w:r>
      <w:r w:rsidR="000B55F5" w:rsidRPr="000B55F5">
        <w:rPr>
          <w:sz w:val="24"/>
          <w:szCs w:val="24"/>
        </w:rPr>
        <w:t>lha</w:t>
      </w:r>
      <w:r w:rsidR="000B55F5">
        <w:rPr>
          <w:sz w:val="24"/>
          <w:szCs w:val="24"/>
        </w:rPr>
        <w:t xml:space="preserve"> </w:t>
      </w:r>
      <w:proofErr w:type="spellStart"/>
      <w:r w:rsidR="000B55F5">
        <w:rPr>
          <w:sz w:val="24"/>
          <w:szCs w:val="24"/>
        </w:rPr>
        <w:t>Castrillon</w:t>
      </w:r>
      <w:proofErr w:type="spellEnd"/>
      <w:r w:rsidR="000B55F5">
        <w:rPr>
          <w:sz w:val="24"/>
          <w:szCs w:val="24"/>
        </w:rPr>
        <w:t>.</w:t>
      </w:r>
    </w:p>
    <w:p w14:paraId="2D22F118" w14:textId="4813910C" w:rsidR="00482B99" w:rsidRPr="0083775E" w:rsidRDefault="00942A2D" w:rsidP="00A67FF0">
      <w:pPr>
        <w:suppressAutoHyphens/>
        <w:spacing w:before="120" w:after="120" w:line="240" w:lineRule="auto"/>
        <w:ind w:firstLine="708"/>
        <w:jc w:val="both"/>
        <w:rPr>
          <w:sz w:val="24"/>
          <w:szCs w:val="24"/>
        </w:rPr>
      </w:pPr>
      <w:r w:rsidRPr="0083775E">
        <w:rPr>
          <w:sz w:val="24"/>
          <w:szCs w:val="24"/>
        </w:rPr>
        <w:t xml:space="preserve">Art. </w:t>
      </w:r>
      <w:r w:rsidR="00714BE5">
        <w:rPr>
          <w:sz w:val="24"/>
          <w:szCs w:val="24"/>
        </w:rPr>
        <w:t>4</w:t>
      </w:r>
      <w:ins w:id="387" w:author="Microsoft Office User" w:date="2021-12-30T10:12:00Z">
        <w:r w:rsidR="00AA0BCA">
          <w:rPr>
            <w:sz w:val="24"/>
            <w:szCs w:val="24"/>
          </w:rPr>
          <w:t>4</w:t>
        </w:r>
      </w:ins>
      <w:del w:id="388" w:author="Microsoft Office User" w:date="2021-12-30T10:12:00Z">
        <w:r w:rsidR="00714BE5" w:rsidDel="00AA0BCA">
          <w:rPr>
            <w:sz w:val="24"/>
            <w:szCs w:val="24"/>
          </w:rPr>
          <w:delText>5</w:delText>
        </w:r>
      </w:del>
      <w:r w:rsidR="00482B99" w:rsidRPr="0083775E">
        <w:rPr>
          <w:sz w:val="24"/>
          <w:szCs w:val="24"/>
        </w:rPr>
        <w:t xml:space="preserve">. O IPHAN analisará as propostas de intervenção na área </w:t>
      </w:r>
      <w:r w:rsidR="002A42BC">
        <w:rPr>
          <w:sz w:val="24"/>
          <w:szCs w:val="24"/>
        </w:rPr>
        <w:t>de tombamento</w:t>
      </w:r>
      <w:r w:rsidR="002A42BC" w:rsidRPr="0083775E">
        <w:rPr>
          <w:sz w:val="24"/>
          <w:szCs w:val="24"/>
        </w:rPr>
        <w:t xml:space="preserve"> </w:t>
      </w:r>
      <w:r w:rsidR="00482B99" w:rsidRPr="0083775E">
        <w:rPr>
          <w:sz w:val="24"/>
          <w:szCs w:val="24"/>
        </w:rPr>
        <w:t xml:space="preserve">e/ou na </w:t>
      </w:r>
      <w:r w:rsidR="00052B9B">
        <w:rPr>
          <w:sz w:val="24"/>
          <w:szCs w:val="24"/>
        </w:rPr>
        <w:t>área</w:t>
      </w:r>
      <w:r w:rsidR="00395E3F">
        <w:rPr>
          <w:sz w:val="24"/>
          <w:szCs w:val="24"/>
        </w:rPr>
        <w:t xml:space="preserve"> </w:t>
      </w:r>
      <w:r w:rsidR="00482B99" w:rsidRPr="0083775E">
        <w:rPr>
          <w:sz w:val="24"/>
          <w:szCs w:val="24"/>
        </w:rPr>
        <w:t>de entorno sempre que receber</w:t>
      </w:r>
      <w:r w:rsidR="002A42BC">
        <w:rPr>
          <w:sz w:val="24"/>
          <w:szCs w:val="24"/>
        </w:rPr>
        <w:t>,</w:t>
      </w:r>
      <w:r w:rsidR="00482B99" w:rsidRPr="0083775E">
        <w:rPr>
          <w:sz w:val="24"/>
          <w:szCs w:val="24"/>
        </w:rPr>
        <w:t xml:space="preserve"> diretamente do interessado</w:t>
      </w:r>
      <w:r w:rsidR="00052B9B">
        <w:rPr>
          <w:sz w:val="24"/>
          <w:szCs w:val="24"/>
        </w:rPr>
        <w:t>,</w:t>
      </w:r>
      <w:r w:rsidR="00482B99" w:rsidRPr="0083775E">
        <w:rPr>
          <w:sz w:val="24"/>
          <w:szCs w:val="24"/>
        </w:rPr>
        <w:t xml:space="preserve"> ou via Prefeitura Municipal</w:t>
      </w:r>
      <w:r w:rsidR="002A42BC">
        <w:rPr>
          <w:sz w:val="24"/>
          <w:szCs w:val="24"/>
        </w:rPr>
        <w:t xml:space="preserve"> de Cáceres, o requerimento ou Consulta Prévia acerca das intervenções pleiteadas</w:t>
      </w:r>
      <w:r w:rsidR="00482B99" w:rsidRPr="0083775E">
        <w:rPr>
          <w:sz w:val="24"/>
          <w:szCs w:val="24"/>
        </w:rPr>
        <w:t>.</w:t>
      </w:r>
    </w:p>
    <w:p w14:paraId="3CD8CF29" w14:textId="18221F3A" w:rsidR="00D05781" w:rsidRDefault="00BA5D75" w:rsidP="00714BE5">
      <w:pPr>
        <w:spacing w:before="120" w:after="120"/>
        <w:ind w:firstLine="708"/>
        <w:jc w:val="both"/>
        <w:rPr>
          <w:color w:val="000000" w:themeColor="text1"/>
          <w:sz w:val="24"/>
          <w:szCs w:val="24"/>
        </w:rPr>
      </w:pPr>
      <w:r w:rsidRPr="0083775E">
        <w:rPr>
          <w:rFonts w:eastAsia="Times New Roman" w:cs="Arial"/>
          <w:sz w:val="24"/>
          <w:szCs w:val="24"/>
        </w:rPr>
        <w:t xml:space="preserve">Art. </w:t>
      </w:r>
      <w:r w:rsidR="00714BE5">
        <w:rPr>
          <w:rFonts w:eastAsia="Times New Roman" w:cs="Arial"/>
          <w:sz w:val="24"/>
          <w:szCs w:val="24"/>
        </w:rPr>
        <w:t>4</w:t>
      </w:r>
      <w:ins w:id="389" w:author="Microsoft Office User" w:date="2021-12-30T10:12:00Z">
        <w:r w:rsidR="00AA0BCA">
          <w:rPr>
            <w:rFonts w:eastAsia="Times New Roman" w:cs="Arial"/>
            <w:sz w:val="24"/>
            <w:szCs w:val="24"/>
          </w:rPr>
          <w:t>5</w:t>
        </w:r>
      </w:ins>
      <w:del w:id="390" w:author="Microsoft Office User" w:date="2021-12-30T10:12:00Z">
        <w:r w:rsidR="00714BE5" w:rsidDel="00AA0BCA">
          <w:rPr>
            <w:rFonts w:eastAsia="Times New Roman" w:cs="Arial"/>
            <w:sz w:val="24"/>
            <w:szCs w:val="24"/>
          </w:rPr>
          <w:delText>6</w:delText>
        </w:r>
      </w:del>
      <w:r w:rsidRPr="0083775E">
        <w:rPr>
          <w:rFonts w:eastAsia="Times New Roman" w:cs="Arial"/>
          <w:sz w:val="24"/>
          <w:szCs w:val="24"/>
        </w:rPr>
        <w:t xml:space="preserve">. Compete à Superintendência do </w:t>
      </w:r>
      <w:r w:rsidR="001D08D4">
        <w:rPr>
          <w:rFonts w:eastAsia="Times New Roman" w:cs="Arial"/>
          <w:sz w:val="24"/>
          <w:szCs w:val="24"/>
        </w:rPr>
        <w:t>IPHAN</w:t>
      </w:r>
      <w:r w:rsidR="001D08D4" w:rsidRPr="0083775E">
        <w:rPr>
          <w:rFonts w:eastAsia="Times New Roman" w:cs="Arial"/>
          <w:sz w:val="24"/>
          <w:szCs w:val="24"/>
        </w:rPr>
        <w:t xml:space="preserve"> </w:t>
      </w:r>
      <w:r w:rsidRPr="0083775E">
        <w:rPr>
          <w:rFonts w:eastAsia="Times New Roman" w:cs="Arial"/>
          <w:sz w:val="24"/>
          <w:szCs w:val="24"/>
        </w:rPr>
        <w:t>no Mato Grosso avaliar as situações não previstas nesta Portaria.</w:t>
      </w:r>
    </w:p>
    <w:p w14:paraId="13AB25CB" w14:textId="35853B1A" w:rsidR="00D05781" w:rsidRPr="00C87519" w:rsidRDefault="00D05781" w:rsidP="00D05781">
      <w:pPr>
        <w:spacing w:before="120" w:after="120" w:line="240" w:lineRule="auto"/>
        <w:ind w:firstLine="708"/>
        <w:rPr>
          <w:color w:val="000000" w:themeColor="text1"/>
          <w:sz w:val="24"/>
          <w:szCs w:val="24"/>
        </w:rPr>
      </w:pPr>
      <w:r w:rsidRPr="00C87519">
        <w:rPr>
          <w:color w:val="000000" w:themeColor="text1"/>
          <w:sz w:val="24"/>
          <w:szCs w:val="24"/>
        </w:rPr>
        <w:t xml:space="preserve">Art. </w:t>
      </w:r>
      <w:r w:rsidR="00714BE5">
        <w:rPr>
          <w:color w:val="000000" w:themeColor="text1"/>
          <w:sz w:val="24"/>
          <w:szCs w:val="24"/>
        </w:rPr>
        <w:t>4</w:t>
      </w:r>
      <w:ins w:id="391" w:author="Microsoft Office User" w:date="2021-12-30T10:12:00Z">
        <w:r w:rsidR="00AA0BCA">
          <w:rPr>
            <w:color w:val="000000" w:themeColor="text1"/>
            <w:sz w:val="24"/>
            <w:szCs w:val="24"/>
          </w:rPr>
          <w:t>6</w:t>
        </w:r>
      </w:ins>
      <w:del w:id="392" w:author="Microsoft Office User" w:date="2021-12-30T10:12:00Z">
        <w:r w:rsidR="00714BE5" w:rsidDel="00AA0BCA">
          <w:rPr>
            <w:color w:val="000000" w:themeColor="text1"/>
            <w:sz w:val="24"/>
            <w:szCs w:val="24"/>
          </w:rPr>
          <w:delText>7</w:delText>
        </w:r>
      </w:del>
      <w:r w:rsidRPr="00C87519">
        <w:rPr>
          <w:color w:val="000000" w:themeColor="text1"/>
          <w:sz w:val="24"/>
          <w:szCs w:val="24"/>
        </w:rPr>
        <w:t xml:space="preserve"> Integram esta </w:t>
      </w:r>
      <w:r>
        <w:rPr>
          <w:color w:val="000000" w:themeColor="text1"/>
          <w:sz w:val="24"/>
          <w:szCs w:val="24"/>
        </w:rPr>
        <w:t>P</w:t>
      </w:r>
      <w:r w:rsidRPr="00C87519">
        <w:rPr>
          <w:color w:val="000000" w:themeColor="text1"/>
          <w:sz w:val="24"/>
          <w:szCs w:val="24"/>
        </w:rPr>
        <w:t xml:space="preserve">ortaria: </w:t>
      </w:r>
    </w:p>
    <w:p w14:paraId="27D5A248" w14:textId="6980E5C0" w:rsidR="00D05781" w:rsidRPr="00C87519" w:rsidRDefault="00D05781" w:rsidP="00D05781">
      <w:pPr>
        <w:spacing w:before="120" w:after="120" w:line="240" w:lineRule="auto"/>
        <w:ind w:firstLine="360"/>
        <w:jc w:val="both"/>
        <w:rPr>
          <w:color w:val="000000" w:themeColor="text1"/>
          <w:sz w:val="24"/>
          <w:szCs w:val="24"/>
        </w:rPr>
      </w:pPr>
      <w:r>
        <w:rPr>
          <w:color w:val="000000" w:themeColor="text1"/>
          <w:sz w:val="24"/>
          <w:szCs w:val="24"/>
        </w:rPr>
        <w:t>I - Anexo I</w:t>
      </w:r>
      <w:r w:rsidRPr="00C87519">
        <w:rPr>
          <w:color w:val="000000" w:themeColor="text1"/>
          <w:sz w:val="24"/>
          <w:szCs w:val="24"/>
        </w:rPr>
        <w:t xml:space="preserve"> - Mapa com a </w:t>
      </w:r>
      <w:r>
        <w:rPr>
          <w:color w:val="000000" w:themeColor="text1"/>
          <w:sz w:val="24"/>
          <w:szCs w:val="24"/>
        </w:rPr>
        <w:t>D</w:t>
      </w:r>
      <w:r w:rsidRPr="00C87519">
        <w:rPr>
          <w:color w:val="000000" w:themeColor="text1"/>
          <w:sz w:val="24"/>
          <w:szCs w:val="24"/>
        </w:rPr>
        <w:t xml:space="preserve">elimitação da Área Tombada e Área de Entorno e </w:t>
      </w:r>
      <w:r>
        <w:rPr>
          <w:color w:val="000000" w:themeColor="text1"/>
          <w:sz w:val="24"/>
          <w:szCs w:val="24"/>
        </w:rPr>
        <w:t>L</w:t>
      </w:r>
      <w:r w:rsidRPr="00C87519">
        <w:rPr>
          <w:color w:val="000000" w:themeColor="text1"/>
          <w:sz w:val="24"/>
          <w:szCs w:val="24"/>
        </w:rPr>
        <w:t xml:space="preserve">ocalização dos </w:t>
      </w:r>
      <w:r>
        <w:rPr>
          <w:color w:val="000000" w:themeColor="text1"/>
          <w:sz w:val="24"/>
          <w:szCs w:val="24"/>
        </w:rPr>
        <w:t>I</w:t>
      </w:r>
      <w:r w:rsidRPr="00C87519">
        <w:rPr>
          <w:color w:val="000000" w:themeColor="text1"/>
          <w:sz w:val="24"/>
          <w:szCs w:val="24"/>
        </w:rPr>
        <w:t xml:space="preserve">móveis </w:t>
      </w:r>
      <w:r>
        <w:rPr>
          <w:color w:val="000000" w:themeColor="text1"/>
          <w:sz w:val="24"/>
          <w:szCs w:val="24"/>
        </w:rPr>
        <w:t>C</w:t>
      </w:r>
      <w:r w:rsidRPr="00C87519">
        <w:rPr>
          <w:color w:val="000000" w:themeColor="text1"/>
          <w:sz w:val="24"/>
          <w:szCs w:val="24"/>
        </w:rPr>
        <w:t>lassificados como NP1 e NP2</w:t>
      </w:r>
      <w:r>
        <w:rPr>
          <w:color w:val="000000" w:themeColor="text1"/>
          <w:sz w:val="24"/>
          <w:szCs w:val="24"/>
        </w:rPr>
        <w:t>;</w:t>
      </w:r>
    </w:p>
    <w:p w14:paraId="49BF6D36" w14:textId="77777777" w:rsidR="00D05781" w:rsidRPr="00C87519" w:rsidRDefault="00D05781" w:rsidP="00D05781">
      <w:pPr>
        <w:spacing w:before="120" w:after="120" w:line="240" w:lineRule="auto"/>
        <w:ind w:firstLine="360"/>
        <w:jc w:val="both"/>
        <w:rPr>
          <w:color w:val="000000" w:themeColor="text1"/>
          <w:sz w:val="24"/>
          <w:szCs w:val="24"/>
        </w:rPr>
      </w:pPr>
      <w:r>
        <w:rPr>
          <w:color w:val="000000" w:themeColor="text1"/>
          <w:sz w:val="24"/>
          <w:szCs w:val="24"/>
        </w:rPr>
        <w:lastRenderedPageBreak/>
        <w:t xml:space="preserve">II - </w:t>
      </w:r>
      <w:r w:rsidRPr="00C87519">
        <w:rPr>
          <w:color w:val="000000" w:themeColor="text1"/>
          <w:sz w:val="24"/>
          <w:szCs w:val="24"/>
        </w:rPr>
        <w:t xml:space="preserve">Anexo </w:t>
      </w:r>
      <w:r>
        <w:rPr>
          <w:color w:val="000000" w:themeColor="text1"/>
          <w:sz w:val="24"/>
          <w:szCs w:val="24"/>
        </w:rPr>
        <w:t>I</w:t>
      </w:r>
      <w:r w:rsidRPr="00C87519">
        <w:rPr>
          <w:color w:val="000000" w:themeColor="text1"/>
          <w:sz w:val="24"/>
          <w:szCs w:val="24"/>
        </w:rPr>
        <w:t xml:space="preserve">I - Coordenadas </w:t>
      </w:r>
      <w:r>
        <w:rPr>
          <w:color w:val="000000" w:themeColor="text1"/>
          <w:sz w:val="24"/>
          <w:szCs w:val="24"/>
        </w:rPr>
        <w:t>G</w:t>
      </w:r>
      <w:r w:rsidRPr="00C87519">
        <w:rPr>
          <w:color w:val="000000" w:themeColor="text1"/>
          <w:sz w:val="24"/>
          <w:szCs w:val="24"/>
        </w:rPr>
        <w:t>eográficas da</w:t>
      </w:r>
      <w:r>
        <w:rPr>
          <w:color w:val="000000" w:themeColor="text1"/>
          <w:sz w:val="24"/>
          <w:szCs w:val="24"/>
        </w:rPr>
        <w:t xml:space="preserve"> Poligonal</w:t>
      </w:r>
      <w:r w:rsidRPr="00C87519">
        <w:rPr>
          <w:color w:val="000000" w:themeColor="text1"/>
          <w:sz w:val="24"/>
          <w:szCs w:val="24"/>
        </w:rPr>
        <w:t xml:space="preserve"> </w:t>
      </w:r>
      <w:r>
        <w:rPr>
          <w:color w:val="000000" w:themeColor="text1"/>
          <w:sz w:val="24"/>
          <w:szCs w:val="24"/>
        </w:rPr>
        <w:t>de Tombamento</w:t>
      </w:r>
      <w:r w:rsidRPr="00C87519">
        <w:rPr>
          <w:color w:val="000000" w:themeColor="text1"/>
          <w:sz w:val="24"/>
          <w:szCs w:val="24"/>
        </w:rPr>
        <w:t>;</w:t>
      </w:r>
    </w:p>
    <w:p w14:paraId="4FCD8E47" w14:textId="77777777" w:rsidR="00D05781" w:rsidRPr="00C87519" w:rsidRDefault="00D05781" w:rsidP="00D05781">
      <w:pPr>
        <w:spacing w:before="120" w:after="120" w:line="240" w:lineRule="auto"/>
        <w:ind w:firstLine="360"/>
        <w:jc w:val="both"/>
        <w:rPr>
          <w:color w:val="000000" w:themeColor="text1"/>
          <w:sz w:val="24"/>
          <w:szCs w:val="24"/>
        </w:rPr>
      </w:pPr>
      <w:r>
        <w:rPr>
          <w:color w:val="000000" w:themeColor="text1"/>
          <w:sz w:val="24"/>
          <w:szCs w:val="24"/>
        </w:rPr>
        <w:t xml:space="preserve">III - </w:t>
      </w:r>
      <w:r w:rsidRPr="00C87519">
        <w:rPr>
          <w:color w:val="000000" w:themeColor="text1"/>
          <w:sz w:val="24"/>
          <w:szCs w:val="24"/>
        </w:rPr>
        <w:t>Anexo I</w:t>
      </w:r>
      <w:r>
        <w:rPr>
          <w:color w:val="000000" w:themeColor="text1"/>
          <w:sz w:val="24"/>
          <w:szCs w:val="24"/>
        </w:rPr>
        <w:t>I</w:t>
      </w:r>
      <w:r w:rsidRPr="00C87519">
        <w:rPr>
          <w:color w:val="000000" w:themeColor="text1"/>
          <w:sz w:val="24"/>
          <w:szCs w:val="24"/>
        </w:rPr>
        <w:t xml:space="preserve">I - Coordenadas </w:t>
      </w:r>
      <w:r>
        <w:rPr>
          <w:color w:val="000000" w:themeColor="text1"/>
          <w:sz w:val="24"/>
          <w:szCs w:val="24"/>
        </w:rPr>
        <w:t>G</w:t>
      </w:r>
      <w:r w:rsidRPr="00C87519">
        <w:rPr>
          <w:color w:val="000000" w:themeColor="text1"/>
          <w:sz w:val="24"/>
          <w:szCs w:val="24"/>
        </w:rPr>
        <w:t xml:space="preserve">eográficas da </w:t>
      </w:r>
      <w:r>
        <w:rPr>
          <w:color w:val="000000" w:themeColor="text1"/>
          <w:sz w:val="24"/>
          <w:szCs w:val="24"/>
        </w:rPr>
        <w:t xml:space="preserve">Poligonal </w:t>
      </w:r>
      <w:r w:rsidRPr="00C87519">
        <w:rPr>
          <w:color w:val="000000" w:themeColor="text1"/>
          <w:sz w:val="24"/>
          <w:szCs w:val="24"/>
        </w:rPr>
        <w:t>de Entorno;</w:t>
      </w:r>
      <w:r>
        <w:rPr>
          <w:color w:val="000000" w:themeColor="text1"/>
          <w:sz w:val="24"/>
          <w:szCs w:val="24"/>
        </w:rPr>
        <w:t xml:space="preserve"> e</w:t>
      </w:r>
    </w:p>
    <w:p w14:paraId="72F90744" w14:textId="2A7DC251" w:rsidR="00D05781" w:rsidRDefault="00D05781" w:rsidP="00DB189E">
      <w:pPr>
        <w:spacing w:before="120" w:after="120" w:line="240" w:lineRule="auto"/>
        <w:ind w:firstLine="360"/>
        <w:jc w:val="both"/>
        <w:rPr>
          <w:color w:val="000000" w:themeColor="text1"/>
          <w:sz w:val="24"/>
          <w:szCs w:val="24"/>
        </w:rPr>
      </w:pPr>
      <w:r>
        <w:rPr>
          <w:color w:val="000000" w:themeColor="text1"/>
          <w:sz w:val="24"/>
          <w:szCs w:val="24"/>
        </w:rPr>
        <w:t xml:space="preserve">IV - </w:t>
      </w:r>
      <w:r w:rsidRPr="00C87519">
        <w:rPr>
          <w:color w:val="000000" w:themeColor="text1"/>
          <w:sz w:val="24"/>
          <w:szCs w:val="24"/>
        </w:rPr>
        <w:t xml:space="preserve">Anexo IV - Lista dos </w:t>
      </w:r>
      <w:r>
        <w:rPr>
          <w:color w:val="000000" w:themeColor="text1"/>
          <w:sz w:val="24"/>
          <w:szCs w:val="24"/>
        </w:rPr>
        <w:t>I</w:t>
      </w:r>
      <w:r w:rsidRPr="00C87519">
        <w:rPr>
          <w:color w:val="000000" w:themeColor="text1"/>
          <w:sz w:val="24"/>
          <w:szCs w:val="24"/>
        </w:rPr>
        <w:t xml:space="preserve">móveis </w:t>
      </w:r>
      <w:r>
        <w:rPr>
          <w:color w:val="000000" w:themeColor="text1"/>
          <w:sz w:val="24"/>
          <w:szCs w:val="24"/>
        </w:rPr>
        <w:t>C</w:t>
      </w:r>
      <w:r w:rsidRPr="00C87519">
        <w:rPr>
          <w:color w:val="000000" w:themeColor="text1"/>
          <w:sz w:val="24"/>
          <w:szCs w:val="24"/>
        </w:rPr>
        <w:t>lassificados como NP1 e NP2</w:t>
      </w:r>
      <w:r>
        <w:rPr>
          <w:color w:val="000000" w:themeColor="text1"/>
          <w:sz w:val="24"/>
          <w:szCs w:val="24"/>
        </w:rPr>
        <w:t>, com respectivas Coordenadas Geográficas</w:t>
      </w:r>
      <w:r w:rsidRPr="00C87519">
        <w:rPr>
          <w:color w:val="000000" w:themeColor="text1"/>
          <w:sz w:val="24"/>
          <w:szCs w:val="24"/>
        </w:rPr>
        <w:t>.</w:t>
      </w:r>
    </w:p>
    <w:p w14:paraId="0CF1C9F1" w14:textId="3CDD9C3C" w:rsidR="001567BF" w:rsidDel="005609BB" w:rsidRDefault="001567BF" w:rsidP="005609BB">
      <w:pPr>
        <w:spacing w:before="120" w:after="120"/>
        <w:ind w:firstLine="708"/>
        <w:jc w:val="both"/>
        <w:rPr>
          <w:del w:id="393" w:author="Microsoft Office User" w:date="2022-01-18T16:22:00Z"/>
          <w:sz w:val="24"/>
        </w:rPr>
      </w:pPr>
      <w:r w:rsidRPr="00C87519">
        <w:rPr>
          <w:color w:val="000000" w:themeColor="text1"/>
          <w:sz w:val="24"/>
          <w:szCs w:val="24"/>
        </w:rPr>
        <w:t xml:space="preserve">Art. </w:t>
      </w:r>
      <w:r w:rsidR="00714BE5">
        <w:rPr>
          <w:color w:val="000000" w:themeColor="text1"/>
          <w:sz w:val="24"/>
          <w:szCs w:val="24"/>
        </w:rPr>
        <w:t>4</w:t>
      </w:r>
      <w:ins w:id="394" w:author="Microsoft Office User" w:date="2021-12-30T10:12:00Z">
        <w:r w:rsidR="00AA0BCA">
          <w:rPr>
            <w:color w:val="000000" w:themeColor="text1"/>
            <w:sz w:val="24"/>
            <w:szCs w:val="24"/>
          </w:rPr>
          <w:t>7</w:t>
        </w:r>
      </w:ins>
      <w:del w:id="395" w:author="Microsoft Office User" w:date="2021-12-30T10:12:00Z">
        <w:r w:rsidR="00714BE5" w:rsidDel="00AA0BCA">
          <w:rPr>
            <w:color w:val="000000" w:themeColor="text1"/>
            <w:sz w:val="24"/>
            <w:szCs w:val="24"/>
          </w:rPr>
          <w:delText>8</w:delText>
        </w:r>
      </w:del>
      <w:r w:rsidR="008E71E9">
        <w:rPr>
          <w:color w:val="000000" w:themeColor="text1"/>
          <w:sz w:val="24"/>
          <w:szCs w:val="24"/>
        </w:rPr>
        <w:t>.</w:t>
      </w:r>
      <w:r w:rsidR="008E71E9">
        <w:rPr>
          <w:color w:val="000000" w:themeColor="text1"/>
          <w:sz w:val="24"/>
          <w:szCs w:val="24"/>
          <w:vertAlign w:val="superscript"/>
        </w:rPr>
        <w:t xml:space="preserve"> </w:t>
      </w:r>
      <w:ins w:id="396" w:author="Microsoft Office User" w:date="2022-01-18T16:22:00Z">
        <w:r w:rsidR="005609BB" w:rsidRPr="00F60D99">
          <w:rPr>
            <w:sz w:val="24"/>
          </w:rPr>
          <w:t>A</w:t>
        </w:r>
        <w:r w:rsidR="005609BB">
          <w:rPr>
            <w:sz w:val="24"/>
          </w:rPr>
          <w:t>s poligonais</w:t>
        </w:r>
        <w:r w:rsidR="005609BB" w:rsidRPr="00F60D99">
          <w:rPr>
            <w:sz w:val="24"/>
          </w:rPr>
          <w:t xml:space="preserve"> de tombamento </w:t>
        </w:r>
        <w:r w:rsidR="005609BB">
          <w:rPr>
            <w:sz w:val="24"/>
          </w:rPr>
          <w:t xml:space="preserve">e de entorno </w:t>
        </w:r>
        <w:r w:rsidR="005609BB" w:rsidRPr="00F60D99">
          <w:rPr>
            <w:sz w:val="24"/>
          </w:rPr>
          <w:t xml:space="preserve">do bem </w:t>
        </w:r>
        <w:r w:rsidR="005609BB">
          <w:rPr>
            <w:sz w:val="24"/>
          </w:rPr>
          <w:t>encontram-se</w:t>
        </w:r>
        <w:r w:rsidR="005609BB" w:rsidRPr="00F60D99">
          <w:rPr>
            <w:sz w:val="24"/>
          </w:rPr>
          <w:t xml:space="preserve"> </w:t>
        </w:r>
        <w:r w:rsidR="005609BB">
          <w:rPr>
            <w:sz w:val="24"/>
          </w:rPr>
          <w:t xml:space="preserve">disponíveis </w:t>
        </w:r>
        <w:r w:rsidR="005609BB" w:rsidRPr="00F60D99">
          <w:rPr>
            <w:sz w:val="24"/>
          </w:rPr>
          <w:t>no Sistema Integrado de Conhecimento e Gestão</w:t>
        </w:r>
        <w:r w:rsidR="005609BB">
          <w:rPr>
            <w:sz w:val="24"/>
          </w:rPr>
          <w:t xml:space="preserve"> - SICG, por meio</w:t>
        </w:r>
        <w:r w:rsidR="005609BB" w:rsidRPr="00F60D99">
          <w:rPr>
            <w:sz w:val="24"/>
          </w:rPr>
          <w:t xml:space="preserve"> </w:t>
        </w:r>
        <w:r w:rsidR="005609BB">
          <w:rPr>
            <w:sz w:val="24"/>
          </w:rPr>
          <w:t xml:space="preserve">do </w:t>
        </w:r>
        <w:r w:rsidR="005609BB" w:rsidRPr="00F60D99">
          <w:rPr>
            <w:sz w:val="24"/>
          </w:rPr>
          <w:t>endereço</w:t>
        </w:r>
        <w:r w:rsidR="005609BB">
          <w:rPr>
            <w:sz w:val="24"/>
          </w:rPr>
          <w:t xml:space="preserve"> eletrônico</w:t>
        </w:r>
        <w:r w:rsidR="005609BB" w:rsidRPr="00F60D99">
          <w:rPr>
            <w:sz w:val="24"/>
          </w:rPr>
          <w:t xml:space="preserve"> </w:t>
        </w:r>
        <w:r w:rsidR="005609BB">
          <w:rPr>
            <w:sz w:val="24"/>
          </w:rPr>
          <w:fldChar w:fldCharType="begin"/>
        </w:r>
        <w:r w:rsidR="005609BB">
          <w:rPr>
            <w:sz w:val="24"/>
          </w:rPr>
          <w:instrText xml:space="preserve"> HYPERLINK "</w:instrText>
        </w:r>
        <w:r w:rsidR="005609BB" w:rsidRPr="00FE0A92">
          <w:rPr>
            <w:sz w:val="24"/>
          </w:rPr>
          <w:instrText>https://sicg.iphan.gov.br/sicg/protecoes/mapa#</w:instrText>
        </w:r>
        <w:r w:rsidR="005609BB">
          <w:rPr>
            <w:sz w:val="24"/>
          </w:rPr>
          <w:instrText xml:space="preserve">" </w:instrText>
        </w:r>
        <w:r w:rsidR="005609BB">
          <w:rPr>
            <w:sz w:val="24"/>
          </w:rPr>
          <w:fldChar w:fldCharType="separate"/>
        </w:r>
        <w:r w:rsidR="005609BB" w:rsidRPr="00643441">
          <w:rPr>
            <w:rStyle w:val="Hyperlink"/>
            <w:sz w:val="24"/>
          </w:rPr>
          <w:t>https://sicg.iphan.gov.br/sicg/protecoes/mapa#</w:t>
        </w:r>
        <w:r w:rsidR="005609BB">
          <w:rPr>
            <w:sz w:val="24"/>
          </w:rPr>
          <w:fldChar w:fldCharType="end"/>
        </w:r>
        <w:r w:rsidR="005609BB">
          <w:rPr>
            <w:sz w:val="24"/>
          </w:rPr>
          <w:t>.</w:t>
        </w:r>
      </w:ins>
      <w:del w:id="397" w:author="Microsoft Office User" w:date="2022-01-18T16:22:00Z">
        <w:r w:rsidRPr="00F60D99" w:rsidDel="005609BB">
          <w:rPr>
            <w:sz w:val="24"/>
          </w:rPr>
          <w:delText>A</w:delText>
        </w:r>
        <w:r w:rsidDel="005609BB">
          <w:rPr>
            <w:sz w:val="24"/>
          </w:rPr>
          <w:delText>s poligonais</w:delText>
        </w:r>
        <w:r w:rsidRPr="00F60D99" w:rsidDel="005609BB">
          <w:rPr>
            <w:sz w:val="24"/>
          </w:rPr>
          <w:delText xml:space="preserve"> de tombamento </w:delText>
        </w:r>
        <w:r w:rsidDel="005609BB">
          <w:rPr>
            <w:sz w:val="24"/>
          </w:rPr>
          <w:delText xml:space="preserve">e de entorno </w:delText>
        </w:r>
        <w:r w:rsidRPr="00F60D99" w:rsidDel="005609BB">
          <w:rPr>
            <w:sz w:val="24"/>
          </w:rPr>
          <w:delText xml:space="preserve">do bem </w:delText>
        </w:r>
        <w:r w:rsidR="00FA500C" w:rsidDel="005609BB">
          <w:rPr>
            <w:sz w:val="24"/>
          </w:rPr>
          <w:delText>encontram-se</w:delText>
        </w:r>
        <w:r w:rsidRPr="00F60D99" w:rsidDel="005609BB">
          <w:rPr>
            <w:sz w:val="24"/>
          </w:rPr>
          <w:delText xml:space="preserve"> georreferenciada</w:delText>
        </w:r>
        <w:r w:rsidDel="005609BB">
          <w:rPr>
            <w:sz w:val="24"/>
          </w:rPr>
          <w:delText>s e disponíveis</w:delText>
        </w:r>
        <w:r w:rsidRPr="00F60D99" w:rsidDel="005609BB">
          <w:rPr>
            <w:sz w:val="24"/>
          </w:rPr>
          <w:delText xml:space="preserve"> no Sistema Integrado de Conhecimento e Gestão</w:delText>
        </w:r>
        <w:r w:rsidR="00FA500C" w:rsidDel="005609BB">
          <w:rPr>
            <w:sz w:val="24"/>
          </w:rPr>
          <w:delText xml:space="preserve"> - SICG, por meio</w:delText>
        </w:r>
        <w:r w:rsidRPr="00F60D99" w:rsidDel="005609BB">
          <w:rPr>
            <w:sz w:val="24"/>
          </w:rPr>
          <w:delText xml:space="preserve"> </w:delText>
        </w:r>
        <w:r w:rsidR="00FA500C" w:rsidDel="005609BB">
          <w:rPr>
            <w:sz w:val="24"/>
          </w:rPr>
          <w:delText xml:space="preserve">do </w:delText>
        </w:r>
        <w:r w:rsidRPr="00F60D99" w:rsidDel="005609BB">
          <w:rPr>
            <w:sz w:val="24"/>
          </w:rPr>
          <w:delText>endereço</w:delText>
        </w:r>
        <w:r w:rsidR="00FA500C" w:rsidDel="005609BB">
          <w:rPr>
            <w:sz w:val="24"/>
          </w:rPr>
          <w:delText xml:space="preserve"> eletrônico </w:delText>
        </w:r>
        <w:r w:rsidR="00FA500C" w:rsidRPr="00F60D99" w:rsidDel="005609BB">
          <w:rPr>
            <w:sz w:val="24"/>
          </w:rPr>
          <w:delText xml:space="preserve"> </w:delText>
        </w:r>
        <w:r w:rsidR="00C7589E" w:rsidDel="005609BB">
          <w:fldChar w:fldCharType="begin"/>
        </w:r>
        <w:r w:rsidR="00C7589E" w:rsidDel="005609BB">
          <w:delInstrText xml:space="preserve"> HYPERLINK "https://sicg.iphan.gov.br/sicg/protecoes/mapa?pre_setor=4207" </w:delInstrText>
        </w:r>
        <w:r w:rsidR="00C7589E" w:rsidDel="005609BB">
          <w:fldChar w:fldCharType="separate"/>
        </w:r>
        <w:r w:rsidRPr="00F60D99" w:rsidDel="005609BB">
          <w:rPr>
            <w:rStyle w:val="Hyperlink"/>
            <w:sz w:val="24"/>
          </w:rPr>
          <w:delText>https://sicg.iphan.gov.br/sicg/protecoes/mapa?pre_setor=4207</w:delText>
        </w:r>
        <w:r w:rsidR="00C7589E" w:rsidDel="005609BB">
          <w:rPr>
            <w:rStyle w:val="Hyperlink"/>
            <w:sz w:val="24"/>
          </w:rPr>
          <w:fldChar w:fldCharType="end"/>
        </w:r>
        <w:r w:rsidDel="005609BB">
          <w:rPr>
            <w:sz w:val="24"/>
          </w:rPr>
          <w:delText>.</w:delText>
        </w:r>
      </w:del>
    </w:p>
    <w:p w14:paraId="0464BA12" w14:textId="77777777" w:rsidR="005609BB" w:rsidRPr="00F60D99" w:rsidRDefault="005609BB" w:rsidP="005609BB">
      <w:pPr>
        <w:spacing w:before="120" w:after="120"/>
        <w:ind w:firstLine="708"/>
        <w:jc w:val="both"/>
        <w:rPr>
          <w:ins w:id="398" w:author="Microsoft Office User" w:date="2022-01-18T16:22:00Z"/>
          <w:sz w:val="24"/>
        </w:rPr>
      </w:pPr>
    </w:p>
    <w:p w14:paraId="73FB5B7D" w14:textId="16BD4D12" w:rsidR="001567BF" w:rsidRPr="0083775E" w:rsidDel="005609BB" w:rsidRDefault="001567BF" w:rsidP="005609BB">
      <w:pPr>
        <w:spacing w:before="120" w:after="120"/>
        <w:ind w:firstLine="708"/>
        <w:jc w:val="both"/>
        <w:rPr>
          <w:del w:id="399" w:author="Microsoft Office User" w:date="2022-01-18T16:22:00Z"/>
          <w:rFonts w:eastAsia="Times New Roman" w:cs="Arial"/>
          <w:sz w:val="24"/>
          <w:szCs w:val="24"/>
        </w:rPr>
      </w:pPr>
      <w:del w:id="400" w:author="Microsoft Office User" w:date="2022-01-18T16:22:00Z">
        <w:r w:rsidDel="005609BB">
          <w:rPr>
            <w:color w:val="000000" w:themeColor="text1"/>
            <w:sz w:val="24"/>
            <w:szCs w:val="24"/>
          </w:rPr>
          <w:delText>Parágrafo único</w:delText>
        </w:r>
        <w:r w:rsidRPr="00B67959" w:rsidDel="005609BB">
          <w:rPr>
            <w:color w:val="000000" w:themeColor="text1"/>
            <w:sz w:val="24"/>
            <w:szCs w:val="24"/>
          </w:rPr>
          <w:delText>.</w:delText>
        </w:r>
        <w:r w:rsidRPr="00F60D99" w:rsidDel="005609BB">
          <w:rPr>
            <w:sz w:val="24"/>
          </w:rPr>
          <w:delText xml:space="preserve"> O arquivo vetorial georreferenciado das poligonais pode ser obtido </w:delText>
        </w:r>
        <w:r w:rsidR="00FA500C" w:rsidDel="005609BB">
          <w:rPr>
            <w:sz w:val="24"/>
          </w:rPr>
          <w:delText xml:space="preserve">por meio </w:delText>
        </w:r>
        <w:r w:rsidRPr="00F60D99" w:rsidDel="005609BB">
          <w:rPr>
            <w:sz w:val="24"/>
          </w:rPr>
          <w:delText xml:space="preserve">do </w:delText>
        </w:r>
        <w:r w:rsidR="007477D1" w:rsidDel="005609BB">
          <w:rPr>
            <w:sz w:val="24"/>
          </w:rPr>
          <w:delText xml:space="preserve">seguinte </w:delText>
        </w:r>
        <w:r w:rsidRPr="00F60D99" w:rsidDel="005609BB">
          <w:rPr>
            <w:sz w:val="24"/>
          </w:rPr>
          <w:delText>endereço do Geoserver/SICG</w:delText>
        </w:r>
        <w:r w:rsidR="007477D1" w:rsidDel="005609BB">
          <w:rPr>
            <w:sz w:val="24"/>
          </w:rPr>
          <w:delText>:</w:delText>
        </w:r>
        <w:r w:rsidRPr="00F60D99" w:rsidDel="005609BB">
          <w:rPr>
            <w:sz w:val="24"/>
          </w:rPr>
          <w:delText xml:space="preserve"> </w:delText>
        </w:r>
        <w:r w:rsidR="00C7589E" w:rsidDel="005609BB">
          <w:fldChar w:fldCharType="begin"/>
        </w:r>
        <w:r w:rsidR="00C7589E" w:rsidDel="005609BB">
          <w:delInstrText xml:space="preserve"> HYPERLINK "http://portal.iphan.gov.br/geoserver/SICG/ows?service=WFS&amp;version=1.0.0&amp;request=GetFeature&amp;typeName=SICG:tg_pre_setor&amp;maxFeatures=5000&amp;outputFormat=SHAPE-ZIP" </w:delInstrText>
        </w:r>
        <w:r w:rsidR="00C7589E" w:rsidDel="005609BB">
          <w:fldChar w:fldCharType="separate"/>
        </w:r>
        <w:r w:rsidRPr="00F60D99" w:rsidDel="005609BB">
          <w:rPr>
            <w:rStyle w:val="Hyperlink"/>
            <w:sz w:val="24"/>
          </w:rPr>
          <w:delText>http://portal.iphan.gov.br/geoserver/SICG/ows?service=WFS&amp;version=1.0.0&amp;request=GetFeature&amp;typeName=SICG:tg_pre_setor&amp;maxFeatures=5000&amp;outputFormat=SHAPE-ZIP</w:delText>
        </w:r>
        <w:r w:rsidR="00C7589E" w:rsidDel="005609BB">
          <w:rPr>
            <w:rStyle w:val="Hyperlink"/>
            <w:sz w:val="24"/>
          </w:rPr>
          <w:fldChar w:fldCharType="end"/>
        </w:r>
        <w:r w:rsidR="007477D1" w:rsidDel="005609BB">
          <w:rPr>
            <w:rStyle w:val="Hyperlink"/>
            <w:sz w:val="24"/>
          </w:rPr>
          <w:delText>.</w:delText>
        </w:r>
      </w:del>
    </w:p>
    <w:p w14:paraId="2DC22DEB" w14:textId="3F519F41" w:rsidR="00A25658" w:rsidRDefault="0037444D" w:rsidP="005609BB">
      <w:pPr>
        <w:spacing w:before="120" w:after="120"/>
        <w:ind w:firstLine="708"/>
        <w:jc w:val="both"/>
        <w:rPr>
          <w:rFonts w:eastAsia="Times New Roman" w:cs="Arial"/>
          <w:sz w:val="24"/>
          <w:szCs w:val="24"/>
        </w:rPr>
      </w:pPr>
      <w:r w:rsidRPr="0083775E">
        <w:rPr>
          <w:rFonts w:eastAsia="Times New Roman" w:cs="Arial"/>
          <w:sz w:val="24"/>
          <w:szCs w:val="24"/>
        </w:rPr>
        <w:t xml:space="preserve">Art. </w:t>
      </w:r>
      <w:r w:rsidR="00714BE5">
        <w:rPr>
          <w:rFonts w:eastAsia="Times New Roman" w:cs="Arial"/>
          <w:sz w:val="24"/>
          <w:szCs w:val="24"/>
        </w:rPr>
        <w:t>4</w:t>
      </w:r>
      <w:ins w:id="401" w:author="Microsoft Office User" w:date="2021-12-30T10:12:00Z">
        <w:r w:rsidR="00AA0BCA">
          <w:rPr>
            <w:rFonts w:eastAsia="Times New Roman" w:cs="Arial"/>
            <w:sz w:val="24"/>
            <w:szCs w:val="24"/>
          </w:rPr>
          <w:t>8</w:t>
        </w:r>
      </w:ins>
      <w:del w:id="402" w:author="Microsoft Office User" w:date="2021-12-30T10:12:00Z">
        <w:r w:rsidR="00714BE5" w:rsidDel="00AA0BCA">
          <w:rPr>
            <w:rFonts w:eastAsia="Times New Roman" w:cs="Arial"/>
            <w:sz w:val="24"/>
            <w:szCs w:val="24"/>
          </w:rPr>
          <w:delText>9</w:delText>
        </w:r>
      </w:del>
      <w:r w:rsidR="00482B99" w:rsidRPr="0083775E">
        <w:rPr>
          <w:rFonts w:eastAsia="Times New Roman" w:cs="Arial"/>
          <w:sz w:val="24"/>
          <w:szCs w:val="24"/>
        </w:rPr>
        <w:t xml:space="preserve">. Esta Portaria </w:t>
      </w:r>
      <w:r w:rsidR="00501DC6">
        <w:rPr>
          <w:rFonts w:eastAsia="Times New Roman" w:cs="Arial"/>
          <w:sz w:val="24"/>
          <w:szCs w:val="24"/>
        </w:rPr>
        <w:t xml:space="preserve">entra </w:t>
      </w:r>
      <w:r w:rsidR="00482B99" w:rsidRPr="0083775E">
        <w:rPr>
          <w:rFonts w:eastAsia="Times New Roman" w:cs="Arial"/>
          <w:sz w:val="24"/>
          <w:szCs w:val="24"/>
        </w:rPr>
        <w:t xml:space="preserve">em vigor </w:t>
      </w:r>
      <w:r w:rsidR="00501DC6">
        <w:rPr>
          <w:rFonts w:eastAsia="Times New Roman" w:cs="Arial"/>
          <w:sz w:val="24"/>
          <w:szCs w:val="24"/>
        </w:rPr>
        <w:t>em...</w:t>
      </w:r>
    </w:p>
    <w:p w14:paraId="18246F4C" w14:textId="48CE6F1B" w:rsidR="00501DC6" w:rsidRDefault="00501DC6" w:rsidP="00501DC6">
      <w:pPr>
        <w:spacing w:before="120" w:after="120" w:line="240" w:lineRule="auto"/>
        <w:ind w:firstLine="360"/>
        <w:jc w:val="both"/>
        <w:rPr>
          <w:rFonts w:eastAsia="Times New Roman" w:cs="Arial"/>
          <w:sz w:val="24"/>
          <w:szCs w:val="24"/>
        </w:rPr>
      </w:pPr>
    </w:p>
    <w:p w14:paraId="7F67083E" w14:textId="49578ADE" w:rsidR="001D316C" w:rsidRDefault="00501DC6" w:rsidP="001D316C">
      <w:pPr>
        <w:spacing w:before="120" w:after="120" w:line="240" w:lineRule="auto"/>
        <w:ind w:firstLine="360"/>
        <w:jc w:val="center"/>
        <w:rPr>
          <w:rFonts w:eastAsia="Times New Roman" w:cs="Arial"/>
          <w:sz w:val="24"/>
          <w:szCs w:val="24"/>
        </w:rPr>
      </w:pPr>
      <w:r>
        <w:rPr>
          <w:rFonts w:eastAsia="Times New Roman" w:cs="Arial"/>
          <w:sz w:val="24"/>
          <w:szCs w:val="24"/>
        </w:rPr>
        <w:t>LARISSA PEIXOTO</w:t>
      </w:r>
    </w:p>
    <w:p w14:paraId="3E7750D2" w14:textId="10C91BE3" w:rsidR="00D0445B" w:rsidRDefault="00D0445B" w:rsidP="001D316C">
      <w:pPr>
        <w:spacing w:before="120" w:after="120" w:line="240" w:lineRule="auto"/>
        <w:ind w:firstLine="360"/>
        <w:jc w:val="center"/>
        <w:rPr>
          <w:rFonts w:eastAsia="Times New Roman" w:cs="Arial"/>
          <w:sz w:val="24"/>
          <w:szCs w:val="24"/>
        </w:rPr>
      </w:pPr>
    </w:p>
    <w:p w14:paraId="0E3F89F1" w14:textId="369B980D" w:rsidR="00D0445B" w:rsidRDefault="00D0445B" w:rsidP="001D316C">
      <w:pPr>
        <w:spacing w:before="120" w:after="120" w:line="240" w:lineRule="auto"/>
        <w:ind w:firstLine="360"/>
        <w:jc w:val="center"/>
        <w:rPr>
          <w:rFonts w:eastAsia="Times New Roman" w:cs="Arial"/>
          <w:sz w:val="24"/>
          <w:szCs w:val="24"/>
        </w:rPr>
      </w:pPr>
    </w:p>
    <w:p w14:paraId="63C6FD99" w14:textId="62CDA213" w:rsidR="00D0445B" w:rsidRDefault="00D0445B" w:rsidP="00D0445B">
      <w:pPr>
        <w:spacing w:before="120" w:after="120" w:line="240" w:lineRule="auto"/>
        <w:ind w:firstLine="360"/>
        <w:jc w:val="center"/>
        <w:rPr>
          <w:sz w:val="24"/>
          <w:szCs w:val="24"/>
        </w:rPr>
      </w:pPr>
      <w:r>
        <w:rPr>
          <w:sz w:val="24"/>
          <w:szCs w:val="24"/>
        </w:rPr>
        <w:t xml:space="preserve">ANEXO </w:t>
      </w:r>
      <w:r w:rsidRPr="00D0445B">
        <w:rPr>
          <w:sz w:val="24"/>
          <w:szCs w:val="24"/>
        </w:rPr>
        <w:t>I</w:t>
      </w:r>
    </w:p>
    <w:p w14:paraId="4B454A12" w14:textId="0501E12B" w:rsidR="00D0445B" w:rsidRPr="00D0445B" w:rsidRDefault="00D0445B" w:rsidP="00D0445B">
      <w:pPr>
        <w:spacing w:before="120" w:after="120" w:line="240" w:lineRule="auto"/>
        <w:ind w:firstLine="360"/>
        <w:jc w:val="center"/>
        <w:rPr>
          <w:sz w:val="24"/>
          <w:szCs w:val="24"/>
        </w:rPr>
      </w:pPr>
      <w:r w:rsidRPr="00D0445B">
        <w:rPr>
          <w:sz w:val="24"/>
          <w:szCs w:val="24"/>
        </w:rPr>
        <w:t>Mapa com a Delimitação da Área Tombada e Área de Entorno e Localização dos Imóveis Classificados como NP1 e NP2</w:t>
      </w:r>
    </w:p>
    <w:p w14:paraId="35BD855B" w14:textId="77777777" w:rsidR="00D0445B" w:rsidRDefault="00D0445B" w:rsidP="00D0445B">
      <w:pPr>
        <w:spacing w:before="120" w:after="120" w:line="240" w:lineRule="auto"/>
        <w:ind w:firstLine="360"/>
        <w:jc w:val="center"/>
        <w:rPr>
          <w:sz w:val="24"/>
          <w:szCs w:val="24"/>
        </w:rPr>
      </w:pPr>
    </w:p>
    <w:p w14:paraId="04B55A9E" w14:textId="63790B90" w:rsidR="00D0445B" w:rsidRDefault="00D0445B" w:rsidP="00D0445B">
      <w:pPr>
        <w:spacing w:before="120" w:after="120" w:line="240" w:lineRule="auto"/>
        <w:ind w:firstLine="360"/>
        <w:jc w:val="center"/>
        <w:rPr>
          <w:sz w:val="24"/>
          <w:szCs w:val="24"/>
        </w:rPr>
      </w:pPr>
      <w:r>
        <w:rPr>
          <w:sz w:val="24"/>
          <w:szCs w:val="24"/>
        </w:rPr>
        <w:t xml:space="preserve">ANEXO </w:t>
      </w:r>
      <w:r w:rsidRPr="00D0445B">
        <w:rPr>
          <w:sz w:val="24"/>
          <w:szCs w:val="24"/>
        </w:rPr>
        <w:t xml:space="preserve">II </w:t>
      </w:r>
    </w:p>
    <w:p w14:paraId="3C376696" w14:textId="0D0D97C0" w:rsidR="00D0445B" w:rsidRPr="00D0445B" w:rsidRDefault="00D0445B" w:rsidP="00D0445B">
      <w:pPr>
        <w:spacing w:before="120" w:after="120" w:line="240" w:lineRule="auto"/>
        <w:ind w:firstLine="360"/>
        <w:jc w:val="center"/>
        <w:rPr>
          <w:sz w:val="24"/>
          <w:szCs w:val="24"/>
        </w:rPr>
      </w:pPr>
      <w:r w:rsidRPr="00D0445B">
        <w:rPr>
          <w:sz w:val="24"/>
          <w:szCs w:val="24"/>
        </w:rPr>
        <w:t xml:space="preserve"> Coordenadas Geográficas da Poligonal de Tombamento</w:t>
      </w:r>
    </w:p>
    <w:p w14:paraId="5379D2B0" w14:textId="77777777" w:rsidR="00D0445B" w:rsidRDefault="00D0445B" w:rsidP="00D0445B">
      <w:pPr>
        <w:spacing w:before="120" w:after="120" w:line="240" w:lineRule="auto"/>
        <w:ind w:firstLine="360"/>
        <w:jc w:val="center"/>
        <w:rPr>
          <w:sz w:val="24"/>
          <w:szCs w:val="24"/>
        </w:rPr>
      </w:pPr>
    </w:p>
    <w:p w14:paraId="1B42CA1F" w14:textId="624D887B" w:rsidR="00D0445B" w:rsidRDefault="00D0445B" w:rsidP="00D0445B">
      <w:pPr>
        <w:spacing w:before="120" w:after="120" w:line="240" w:lineRule="auto"/>
        <w:ind w:firstLine="360"/>
        <w:jc w:val="center"/>
        <w:rPr>
          <w:sz w:val="24"/>
          <w:szCs w:val="24"/>
        </w:rPr>
      </w:pPr>
      <w:r>
        <w:rPr>
          <w:sz w:val="24"/>
          <w:szCs w:val="24"/>
        </w:rPr>
        <w:t>ANEXO</w:t>
      </w:r>
      <w:r w:rsidRPr="00D0445B">
        <w:rPr>
          <w:sz w:val="24"/>
          <w:szCs w:val="24"/>
        </w:rPr>
        <w:t xml:space="preserve"> III</w:t>
      </w:r>
    </w:p>
    <w:p w14:paraId="34675E5C" w14:textId="407C6960" w:rsidR="00D0445B" w:rsidRPr="00D0445B" w:rsidRDefault="00D0445B" w:rsidP="00D0445B">
      <w:pPr>
        <w:spacing w:before="120" w:after="120" w:line="240" w:lineRule="auto"/>
        <w:ind w:firstLine="360"/>
        <w:jc w:val="center"/>
        <w:rPr>
          <w:sz w:val="24"/>
          <w:szCs w:val="24"/>
        </w:rPr>
      </w:pPr>
      <w:r w:rsidRPr="00D0445B">
        <w:rPr>
          <w:sz w:val="24"/>
          <w:szCs w:val="24"/>
        </w:rPr>
        <w:t>Coordenadas Geográficas da Poligonal de Entorno</w:t>
      </w:r>
    </w:p>
    <w:p w14:paraId="3E042162" w14:textId="77777777" w:rsidR="00D0445B" w:rsidRDefault="00D0445B" w:rsidP="00D0445B">
      <w:pPr>
        <w:spacing w:before="120" w:after="120" w:line="240" w:lineRule="auto"/>
        <w:ind w:firstLine="360"/>
        <w:jc w:val="center"/>
        <w:rPr>
          <w:sz w:val="24"/>
          <w:szCs w:val="24"/>
        </w:rPr>
      </w:pPr>
    </w:p>
    <w:p w14:paraId="7B2845C3" w14:textId="0CD5BF36" w:rsidR="00D0445B" w:rsidRDefault="00D0445B" w:rsidP="00D0445B">
      <w:pPr>
        <w:spacing w:before="120" w:after="120" w:line="240" w:lineRule="auto"/>
        <w:ind w:firstLine="360"/>
        <w:jc w:val="center"/>
        <w:rPr>
          <w:sz w:val="24"/>
          <w:szCs w:val="24"/>
        </w:rPr>
      </w:pPr>
      <w:r>
        <w:rPr>
          <w:sz w:val="24"/>
          <w:szCs w:val="24"/>
        </w:rPr>
        <w:t>ANEXO</w:t>
      </w:r>
      <w:r w:rsidRPr="00D0445B">
        <w:rPr>
          <w:sz w:val="24"/>
          <w:szCs w:val="24"/>
        </w:rPr>
        <w:t xml:space="preserve"> IV</w:t>
      </w:r>
      <w:r w:rsidR="00DE0923">
        <w:rPr>
          <w:sz w:val="24"/>
          <w:szCs w:val="24"/>
        </w:rPr>
        <w:t xml:space="preserve"> </w:t>
      </w:r>
    </w:p>
    <w:p w14:paraId="7699C67D" w14:textId="76FF26C9" w:rsidR="001B6329" w:rsidRPr="0083775E" w:rsidRDefault="00D0445B" w:rsidP="00DB189E">
      <w:pPr>
        <w:spacing w:before="120" w:after="120" w:line="240" w:lineRule="auto"/>
        <w:ind w:firstLine="360"/>
        <w:jc w:val="center"/>
        <w:rPr>
          <w:sz w:val="24"/>
          <w:szCs w:val="24"/>
        </w:rPr>
      </w:pPr>
      <w:r w:rsidRPr="00D0445B">
        <w:rPr>
          <w:sz w:val="24"/>
          <w:szCs w:val="24"/>
        </w:rPr>
        <w:t xml:space="preserve"> Lista dos Imóveis Classificados como NP1 e NP2, com respectivas Coordenadas Geográfi</w:t>
      </w:r>
      <w:r w:rsidR="00DB189E">
        <w:rPr>
          <w:sz w:val="24"/>
          <w:szCs w:val="24"/>
        </w:rPr>
        <w:t>cas</w:t>
      </w:r>
      <w:bookmarkEnd w:id="1"/>
    </w:p>
    <w:sectPr w:rsidR="001B6329" w:rsidRPr="0083775E">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05565" w14:textId="77777777" w:rsidR="00742A8D" w:rsidRDefault="00742A8D" w:rsidP="00473256">
      <w:pPr>
        <w:spacing w:after="0" w:line="240" w:lineRule="auto"/>
      </w:pPr>
      <w:r>
        <w:separator/>
      </w:r>
    </w:p>
  </w:endnote>
  <w:endnote w:type="continuationSeparator" w:id="0">
    <w:p w14:paraId="27C4D686" w14:textId="77777777" w:rsidR="00742A8D" w:rsidRDefault="00742A8D" w:rsidP="004732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Avenir-Book">
    <w:altName w:val="Corbel"/>
    <w:panose1 w:val="02000503020000020003"/>
    <w:charset w:val="00"/>
    <w:family w:val="auto"/>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5002EFF" w:usb1="C000E47F" w:usb2="00000029" w:usb3="00000000" w:csb0="000001F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1DA28" w14:textId="77777777" w:rsidR="00473256" w:rsidRDefault="0047325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255F3" w14:textId="77777777" w:rsidR="00473256" w:rsidRDefault="0047325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00246" w14:textId="77777777" w:rsidR="00473256" w:rsidRDefault="0047325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889F2" w14:textId="77777777" w:rsidR="00742A8D" w:rsidRDefault="00742A8D" w:rsidP="00473256">
      <w:pPr>
        <w:spacing w:after="0" w:line="240" w:lineRule="auto"/>
      </w:pPr>
      <w:r>
        <w:separator/>
      </w:r>
    </w:p>
  </w:footnote>
  <w:footnote w:type="continuationSeparator" w:id="0">
    <w:p w14:paraId="45EFE165" w14:textId="77777777" w:rsidR="00742A8D" w:rsidRDefault="00742A8D" w:rsidP="004732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084ED" w14:textId="6AC0851D" w:rsidR="00473256" w:rsidRDefault="00742A8D">
    <w:pPr>
      <w:pStyle w:val="Cabealho"/>
    </w:pPr>
    <w:r>
      <w:rPr>
        <w:noProof/>
      </w:rPr>
      <w:pict w14:anchorId="76BF97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00588" o:spid="_x0000_s1027" type="#_x0000_t136" alt="" style="position:absolute;margin-left:0;margin-top:0;width:449.6pt;height:149.85pt;rotation:315;z-index:-251651072;mso-wrap-edited:f;mso-width-percent:0;mso-height-percent:0;mso-position-horizontal:center;mso-position-horizontal-relative:margin;mso-position-vertical:center;mso-position-vertical-relative:margin;mso-width-percent:0;mso-height-percent:0" o:allowincell="f" fillcolor="#f2f2f2 [3052]" stroked="f">
          <v:textpath style="font-family:&quot;Calibri&quot;;font-size:1pt" string="MINUT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132C1" w14:textId="093E1857" w:rsidR="00473256" w:rsidRDefault="00742A8D">
    <w:pPr>
      <w:pStyle w:val="Cabealho"/>
    </w:pPr>
    <w:r>
      <w:rPr>
        <w:noProof/>
      </w:rPr>
      <w:pict w14:anchorId="2E3885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00589" o:spid="_x0000_s1026" type="#_x0000_t136" alt="" style="position:absolute;margin-left:0;margin-top:0;width:449.6pt;height:149.85pt;rotation:315;z-index:-251646976;mso-wrap-edited:f;mso-width-percent:0;mso-height-percent:0;mso-position-horizontal:center;mso-position-horizontal-relative:margin;mso-position-vertical:center;mso-position-vertical-relative:margin;mso-width-percent:0;mso-height-percent:0" o:allowincell="f" fillcolor="#f2f2f2 [3052]" stroked="f">
          <v:textpath style="font-family:&quot;Calibri&quot;;font-size:1pt" string="MINUTA"/>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02C40" w14:textId="78C63499" w:rsidR="00473256" w:rsidRDefault="00742A8D">
    <w:pPr>
      <w:pStyle w:val="Cabealho"/>
    </w:pPr>
    <w:r>
      <w:rPr>
        <w:noProof/>
      </w:rPr>
      <w:pict w14:anchorId="66DCD1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00587" o:spid="_x0000_s1025" type="#_x0000_t136" alt="" style="position:absolute;margin-left:0;margin-top:0;width:449.6pt;height:149.85pt;rotation:315;z-index:-251655168;mso-wrap-edited:f;mso-width-percent:0;mso-height-percent:0;mso-position-horizontal:center;mso-position-horizontal-relative:margin;mso-position-vertical:center;mso-position-vertical-relative:margin;mso-width-percent:0;mso-height-percent:0" o:allowincell="f" fillcolor="#f2f2f2 [3052]" stroked="f">
          <v:textpath style="font-family:&quot;Calibri&quot;;font-size:1pt" string="MINUT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9D6A01A"/>
    <w:lvl w:ilvl="0">
      <w:start w:val="1"/>
      <w:numFmt w:val="bullet"/>
      <w:pStyle w:val="Commarcadores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96A00DEC"/>
    <w:lvl w:ilvl="0">
      <w:start w:val="1"/>
      <w:numFmt w:val="bullet"/>
      <w:pStyle w:val="Commarcadores2"/>
      <w:lvlText w:val=""/>
      <w:lvlJc w:val="left"/>
      <w:pPr>
        <w:tabs>
          <w:tab w:val="num" w:pos="720"/>
        </w:tabs>
        <w:ind w:left="720" w:hanging="360"/>
      </w:pPr>
      <w:rPr>
        <w:rFonts w:ascii="Symbol" w:hAnsi="Symbol" w:hint="default"/>
      </w:rPr>
    </w:lvl>
  </w:abstractNum>
  <w:abstractNum w:abstractNumId="2" w15:restartNumberingAfterBreak="0">
    <w:nsid w:val="09DA22B3"/>
    <w:multiLevelType w:val="hybridMultilevel"/>
    <w:tmpl w:val="D9844A14"/>
    <w:lvl w:ilvl="0" w:tplc="04090013">
      <w:start w:val="1"/>
      <w:numFmt w:val="upp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614930"/>
    <w:multiLevelType w:val="hybridMultilevel"/>
    <w:tmpl w:val="EE6652C0"/>
    <w:lvl w:ilvl="0" w:tplc="0416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2937E7"/>
    <w:multiLevelType w:val="hybridMultilevel"/>
    <w:tmpl w:val="9D485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C63E7D"/>
    <w:multiLevelType w:val="hybridMultilevel"/>
    <w:tmpl w:val="A9E077D6"/>
    <w:lvl w:ilvl="0" w:tplc="D16EE3A8">
      <w:start w:val="1"/>
      <w:numFmt w:val="lowerRoman"/>
      <w:lvlText w:val="%1)"/>
      <w:lvlJc w:val="left"/>
      <w:pPr>
        <w:ind w:left="1440" w:hanging="360"/>
      </w:pPr>
      <w:rPr>
        <w:rFonts w:asciiTheme="minorHAnsi" w:eastAsiaTheme="minorHAnsi" w:hAnsiTheme="minorHAnsi" w:cs="Avenir-Book"/>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6" w15:restartNumberingAfterBreak="0">
    <w:nsid w:val="15A17E86"/>
    <w:multiLevelType w:val="hybridMultilevel"/>
    <w:tmpl w:val="F32A1C5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87435D"/>
    <w:multiLevelType w:val="hybridMultilevel"/>
    <w:tmpl w:val="24960416"/>
    <w:lvl w:ilvl="0" w:tplc="0416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111A6E"/>
    <w:multiLevelType w:val="hybridMultilevel"/>
    <w:tmpl w:val="5BFC32CC"/>
    <w:lvl w:ilvl="0" w:tplc="04160013">
      <w:start w:val="1"/>
      <w:numFmt w:val="upperRoman"/>
      <w:lvlText w:val="%1."/>
      <w:lvlJc w:val="right"/>
      <w:pPr>
        <w:ind w:left="360" w:hanging="360"/>
      </w:pPr>
    </w:lvl>
    <w:lvl w:ilvl="1" w:tplc="04160019">
      <w:start w:val="1"/>
      <w:numFmt w:val="lowerLetter"/>
      <w:lvlText w:val="%2."/>
      <w:lvlJc w:val="left"/>
      <w:pPr>
        <w:ind w:left="121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9" w15:restartNumberingAfterBreak="0">
    <w:nsid w:val="1C1F7DB9"/>
    <w:multiLevelType w:val="hybridMultilevel"/>
    <w:tmpl w:val="DEC81E14"/>
    <w:lvl w:ilvl="0" w:tplc="0416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B46A21"/>
    <w:multiLevelType w:val="hybridMultilevel"/>
    <w:tmpl w:val="7F9E5AA0"/>
    <w:lvl w:ilvl="0" w:tplc="04160013">
      <w:start w:val="1"/>
      <w:numFmt w:val="upperRoman"/>
      <w:lvlText w:val="%1."/>
      <w:lvlJc w:val="right"/>
      <w:pPr>
        <w:ind w:left="732" w:hanging="360"/>
      </w:p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11" w15:restartNumberingAfterBreak="0">
    <w:nsid w:val="2C480410"/>
    <w:multiLevelType w:val="hybridMultilevel"/>
    <w:tmpl w:val="0A304FD4"/>
    <w:lvl w:ilvl="0" w:tplc="4B1E467E">
      <w:start w:val="1"/>
      <w:numFmt w:val="bullet"/>
      <w:lvlText w:val="•"/>
      <w:lvlJc w:val="left"/>
      <w:pPr>
        <w:ind w:left="360" w:hanging="360"/>
      </w:pPr>
      <w:rPr>
        <w:rFonts w:ascii="Arial" w:hAnsi="Aria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2" w15:restartNumberingAfterBreak="0">
    <w:nsid w:val="2CE74B58"/>
    <w:multiLevelType w:val="hybridMultilevel"/>
    <w:tmpl w:val="8D127904"/>
    <w:lvl w:ilvl="0" w:tplc="09D0F528">
      <w:start w:val="1"/>
      <w:numFmt w:val="bullet"/>
      <w:lvlText w:val="•"/>
      <w:lvlJc w:val="left"/>
      <w:pPr>
        <w:tabs>
          <w:tab w:val="num" w:pos="360"/>
        </w:tabs>
        <w:ind w:left="360" w:hanging="360"/>
      </w:pPr>
      <w:rPr>
        <w:rFonts w:ascii="Arial" w:hAnsi="Arial" w:hint="default"/>
      </w:rPr>
    </w:lvl>
    <w:lvl w:ilvl="1" w:tplc="842876FE" w:tentative="1">
      <w:start w:val="1"/>
      <w:numFmt w:val="bullet"/>
      <w:lvlText w:val="•"/>
      <w:lvlJc w:val="left"/>
      <w:pPr>
        <w:tabs>
          <w:tab w:val="num" w:pos="1080"/>
        </w:tabs>
        <w:ind w:left="1080" w:hanging="360"/>
      </w:pPr>
      <w:rPr>
        <w:rFonts w:ascii="Arial" w:hAnsi="Arial" w:hint="default"/>
      </w:rPr>
    </w:lvl>
    <w:lvl w:ilvl="2" w:tplc="5D9ED9EA" w:tentative="1">
      <w:start w:val="1"/>
      <w:numFmt w:val="bullet"/>
      <w:lvlText w:val="•"/>
      <w:lvlJc w:val="left"/>
      <w:pPr>
        <w:tabs>
          <w:tab w:val="num" w:pos="1800"/>
        </w:tabs>
        <w:ind w:left="1800" w:hanging="360"/>
      </w:pPr>
      <w:rPr>
        <w:rFonts w:ascii="Arial" w:hAnsi="Arial" w:hint="default"/>
      </w:rPr>
    </w:lvl>
    <w:lvl w:ilvl="3" w:tplc="A9EAF5E8" w:tentative="1">
      <w:start w:val="1"/>
      <w:numFmt w:val="bullet"/>
      <w:lvlText w:val="•"/>
      <w:lvlJc w:val="left"/>
      <w:pPr>
        <w:tabs>
          <w:tab w:val="num" w:pos="2520"/>
        </w:tabs>
        <w:ind w:left="2520" w:hanging="360"/>
      </w:pPr>
      <w:rPr>
        <w:rFonts w:ascii="Arial" w:hAnsi="Arial" w:hint="default"/>
      </w:rPr>
    </w:lvl>
    <w:lvl w:ilvl="4" w:tplc="8472A18A" w:tentative="1">
      <w:start w:val="1"/>
      <w:numFmt w:val="bullet"/>
      <w:lvlText w:val="•"/>
      <w:lvlJc w:val="left"/>
      <w:pPr>
        <w:tabs>
          <w:tab w:val="num" w:pos="3240"/>
        </w:tabs>
        <w:ind w:left="3240" w:hanging="360"/>
      </w:pPr>
      <w:rPr>
        <w:rFonts w:ascii="Arial" w:hAnsi="Arial" w:hint="default"/>
      </w:rPr>
    </w:lvl>
    <w:lvl w:ilvl="5" w:tplc="94BEDDD2" w:tentative="1">
      <w:start w:val="1"/>
      <w:numFmt w:val="bullet"/>
      <w:lvlText w:val="•"/>
      <w:lvlJc w:val="left"/>
      <w:pPr>
        <w:tabs>
          <w:tab w:val="num" w:pos="3960"/>
        </w:tabs>
        <w:ind w:left="3960" w:hanging="360"/>
      </w:pPr>
      <w:rPr>
        <w:rFonts w:ascii="Arial" w:hAnsi="Arial" w:hint="default"/>
      </w:rPr>
    </w:lvl>
    <w:lvl w:ilvl="6" w:tplc="5EFEC1D8" w:tentative="1">
      <w:start w:val="1"/>
      <w:numFmt w:val="bullet"/>
      <w:lvlText w:val="•"/>
      <w:lvlJc w:val="left"/>
      <w:pPr>
        <w:tabs>
          <w:tab w:val="num" w:pos="4680"/>
        </w:tabs>
        <w:ind w:left="4680" w:hanging="360"/>
      </w:pPr>
      <w:rPr>
        <w:rFonts w:ascii="Arial" w:hAnsi="Arial" w:hint="default"/>
      </w:rPr>
    </w:lvl>
    <w:lvl w:ilvl="7" w:tplc="2F7AD5D4" w:tentative="1">
      <w:start w:val="1"/>
      <w:numFmt w:val="bullet"/>
      <w:lvlText w:val="•"/>
      <w:lvlJc w:val="left"/>
      <w:pPr>
        <w:tabs>
          <w:tab w:val="num" w:pos="5400"/>
        </w:tabs>
        <w:ind w:left="5400" w:hanging="360"/>
      </w:pPr>
      <w:rPr>
        <w:rFonts w:ascii="Arial" w:hAnsi="Arial" w:hint="default"/>
      </w:rPr>
    </w:lvl>
    <w:lvl w:ilvl="8" w:tplc="AD5069DA" w:tentative="1">
      <w:start w:val="1"/>
      <w:numFmt w:val="bullet"/>
      <w:lvlText w:val="•"/>
      <w:lvlJc w:val="left"/>
      <w:pPr>
        <w:tabs>
          <w:tab w:val="num" w:pos="6120"/>
        </w:tabs>
        <w:ind w:left="6120" w:hanging="360"/>
      </w:pPr>
      <w:rPr>
        <w:rFonts w:ascii="Arial" w:hAnsi="Arial" w:hint="default"/>
      </w:rPr>
    </w:lvl>
  </w:abstractNum>
  <w:abstractNum w:abstractNumId="13" w15:restartNumberingAfterBreak="0">
    <w:nsid w:val="34544B00"/>
    <w:multiLevelType w:val="hybridMultilevel"/>
    <w:tmpl w:val="08922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D668F5"/>
    <w:multiLevelType w:val="hybridMultilevel"/>
    <w:tmpl w:val="77661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094CDA"/>
    <w:multiLevelType w:val="hybridMultilevel"/>
    <w:tmpl w:val="06C86D80"/>
    <w:lvl w:ilvl="0" w:tplc="0416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FE0855"/>
    <w:multiLevelType w:val="hybridMultilevel"/>
    <w:tmpl w:val="A9C6B28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CC5365"/>
    <w:multiLevelType w:val="hybridMultilevel"/>
    <w:tmpl w:val="10AAB7EC"/>
    <w:lvl w:ilvl="0" w:tplc="0416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4A557F"/>
    <w:multiLevelType w:val="hybridMultilevel"/>
    <w:tmpl w:val="63623AB6"/>
    <w:lvl w:ilvl="0" w:tplc="A1ACDB48">
      <w:start w:val="1"/>
      <w:numFmt w:val="bullet"/>
      <w:lvlText w:val="•"/>
      <w:lvlJc w:val="left"/>
      <w:pPr>
        <w:tabs>
          <w:tab w:val="num" w:pos="360"/>
        </w:tabs>
        <w:ind w:left="360" w:hanging="360"/>
      </w:pPr>
      <w:rPr>
        <w:rFonts w:ascii="Arial" w:hAnsi="Arial" w:hint="default"/>
      </w:rPr>
    </w:lvl>
    <w:lvl w:ilvl="1" w:tplc="F3E2D066" w:tentative="1">
      <w:start w:val="1"/>
      <w:numFmt w:val="bullet"/>
      <w:lvlText w:val="•"/>
      <w:lvlJc w:val="left"/>
      <w:pPr>
        <w:tabs>
          <w:tab w:val="num" w:pos="1080"/>
        </w:tabs>
        <w:ind w:left="1080" w:hanging="360"/>
      </w:pPr>
      <w:rPr>
        <w:rFonts w:ascii="Arial" w:hAnsi="Arial" w:hint="default"/>
      </w:rPr>
    </w:lvl>
    <w:lvl w:ilvl="2" w:tplc="84AAE24C" w:tentative="1">
      <w:start w:val="1"/>
      <w:numFmt w:val="bullet"/>
      <w:lvlText w:val="•"/>
      <w:lvlJc w:val="left"/>
      <w:pPr>
        <w:tabs>
          <w:tab w:val="num" w:pos="1800"/>
        </w:tabs>
        <w:ind w:left="1800" w:hanging="360"/>
      </w:pPr>
      <w:rPr>
        <w:rFonts w:ascii="Arial" w:hAnsi="Arial" w:hint="default"/>
      </w:rPr>
    </w:lvl>
    <w:lvl w:ilvl="3" w:tplc="27C297D8" w:tentative="1">
      <w:start w:val="1"/>
      <w:numFmt w:val="bullet"/>
      <w:lvlText w:val="•"/>
      <w:lvlJc w:val="left"/>
      <w:pPr>
        <w:tabs>
          <w:tab w:val="num" w:pos="2520"/>
        </w:tabs>
        <w:ind w:left="2520" w:hanging="360"/>
      </w:pPr>
      <w:rPr>
        <w:rFonts w:ascii="Arial" w:hAnsi="Arial" w:hint="default"/>
      </w:rPr>
    </w:lvl>
    <w:lvl w:ilvl="4" w:tplc="9E964EF8" w:tentative="1">
      <w:start w:val="1"/>
      <w:numFmt w:val="bullet"/>
      <w:lvlText w:val="•"/>
      <w:lvlJc w:val="left"/>
      <w:pPr>
        <w:tabs>
          <w:tab w:val="num" w:pos="3240"/>
        </w:tabs>
        <w:ind w:left="3240" w:hanging="360"/>
      </w:pPr>
      <w:rPr>
        <w:rFonts w:ascii="Arial" w:hAnsi="Arial" w:hint="default"/>
      </w:rPr>
    </w:lvl>
    <w:lvl w:ilvl="5" w:tplc="10B43C72" w:tentative="1">
      <w:start w:val="1"/>
      <w:numFmt w:val="bullet"/>
      <w:lvlText w:val="•"/>
      <w:lvlJc w:val="left"/>
      <w:pPr>
        <w:tabs>
          <w:tab w:val="num" w:pos="3960"/>
        </w:tabs>
        <w:ind w:left="3960" w:hanging="360"/>
      </w:pPr>
      <w:rPr>
        <w:rFonts w:ascii="Arial" w:hAnsi="Arial" w:hint="default"/>
      </w:rPr>
    </w:lvl>
    <w:lvl w:ilvl="6" w:tplc="74684106" w:tentative="1">
      <w:start w:val="1"/>
      <w:numFmt w:val="bullet"/>
      <w:lvlText w:val="•"/>
      <w:lvlJc w:val="left"/>
      <w:pPr>
        <w:tabs>
          <w:tab w:val="num" w:pos="4680"/>
        </w:tabs>
        <w:ind w:left="4680" w:hanging="360"/>
      </w:pPr>
      <w:rPr>
        <w:rFonts w:ascii="Arial" w:hAnsi="Arial" w:hint="default"/>
      </w:rPr>
    </w:lvl>
    <w:lvl w:ilvl="7" w:tplc="0C009710" w:tentative="1">
      <w:start w:val="1"/>
      <w:numFmt w:val="bullet"/>
      <w:lvlText w:val="•"/>
      <w:lvlJc w:val="left"/>
      <w:pPr>
        <w:tabs>
          <w:tab w:val="num" w:pos="5400"/>
        </w:tabs>
        <w:ind w:left="5400" w:hanging="360"/>
      </w:pPr>
      <w:rPr>
        <w:rFonts w:ascii="Arial" w:hAnsi="Arial" w:hint="default"/>
      </w:rPr>
    </w:lvl>
    <w:lvl w:ilvl="8" w:tplc="B358DFDC" w:tentative="1">
      <w:start w:val="1"/>
      <w:numFmt w:val="bullet"/>
      <w:lvlText w:val="•"/>
      <w:lvlJc w:val="left"/>
      <w:pPr>
        <w:tabs>
          <w:tab w:val="num" w:pos="6120"/>
        </w:tabs>
        <w:ind w:left="6120" w:hanging="360"/>
      </w:pPr>
      <w:rPr>
        <w:rFonts w:ascii="Arial" w:hAnsi="Arial" w:hint="default"/>
      </w:rPr>
    </w:lvl>
  </w:abstractNum>
  <w:abstractNum w:abstractNumId="19" w15:restartNumberingAfterBreak="0">
    <w:nsid w:val="42811D5C"/>
    <w:multiLevelType w:val="hybridMultilevel"/>
    <w:tmpl w:val="365249EC"/>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6916B36"/>
    <w:multiLevelType w:val="hybridMultilevel"/>
    <w:tmpl w:val="9508026A"/>
    <w:lvl w:ilvl="0" w:tplc="4B1E467E">
      <w:start w:val="1"/>
      <w:numFmt w:val="bullet"/>
      <w:lvlText w:val="•"/>
      <w:lvlJc w:val="left"/>
      <w:pPr>
        <w:ind w:left="360" w:hanging="360"/>
      </w:pPr>
      <w:rPr>
        <w:rFonts w:ascii="Arial" w:hAnsi="Aria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1" w15:restartNumberingAfterBreak="0">
    <w:nsid w:val="471C3DCA"/>
    <w:multiLevelType w:val="hybridMultilevel"/>
    <w:tmpl w:val="10AAB7EC"/>
    <w:lvl w:ilvl="0" w:tplc="0416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9778BB"/>
    <w:multiLevelType w:val="hybridMultilevel"/>
    <w:tmpl w:val="153E7352"/>
    <w:lvl w:ilvl="0" w:tplc="04160017">
      <w:start w:val="2"/>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BBE7053"/>
    <w:multiLevelType w:val="hybridMultilevel"/>
    <w:tmpl w:val="80FEF7EA"/>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1B9752F"/>
    <w:multiLevelType w:val="hybridMultilevel"/>
    <w:tmpl w:val="DEC81E14"/>
    <w:lvl w:ilvl="0" w:tplc="0416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5D6164"/>
    <w:multiLevelType w:val="hybridMultilevel"/>
    <w:tmpl w:val="20F81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7569CC"/>
    <w:multiLevelType w:val="hybridMultilevel"/>
    <w:tmpl w:val="E5D8128A"/>
    <w:lvl w:ilvl="0" w:tplc="916A342A">
      <w:start w:val="1"/>
      <w:numFmt w:val="bullet"/>
      <w:lvlText w:val="•"/>
      <w:lvlJc w:val="left"/>
      <w:pPr>
        <w:tabs>
          <w:tab w:val="num" w:pos="360"/>
        </w:tabs>
        <w:ind w:left="360" w:hanging="360"/>
      </w:pPr>
      <w:rPr>
        <w:rFonts w:ascii="Arial" w:hAnsi="Arial" w:hint="default"/>
      </w:rPr>
    </w:lvl>
    <w:lvl w:ilvl="1" w:tplc="AFB07638" w:tentative="1">
      <w:start w:val="1"/>
      <w:numFmt w:val="bullet"/>
      <w:lvlText w:val="•"/>
      <w:lvlJc w:val="left"/>
      <w:pPr>
        <w:tabs>
          <w:tab w:val="num" w:pos="1080"/>
        </w:tabs>
        <w:ind w:left="1080" w:hanging="360"/>
      </w:pPr>
      <w:rPr>
        <w:rFonts w:ascii="Arial" w:hAnsi="Arial" w:hint="default"/>
      </w:rPr>
    </w:lvl>
    <w:lvl w:ilvl="2" w:tplc="9F5AC2E2" w:tentative="1">
      <w:start w:val="1"/>
      <w:numFmt w:val="bullet"/>
      <w:lvlText w:val="•"/>
      <w:lvlJc w:val="left"/>
      <w:pPr>
        <w:tabs>
          <w:tab w:val="num" w:pos="1800"/>
        </w:tabs>
        <w:ind w:left="1800" w:hanging="360"/>
      </w:pPr>
      <w:rPr>
        <w:rFonts w:ascii="Arial" w:hAnsi="Arial" w:hint="default"/>
      </w:rPr>
    </w:lvl>
    <w:lvl w:ilvl="3" w:tplc="D4EE6AE2" w:tentative="1">
      <w:start w:val="1"/>
      <w:numFmt w:val="bullet"/>
      <w:lvlText w:val="•"/>
      <w:lvlJc w:val="left"/>
      <w:pPr>
        <w:tabs>
          <w:tab w:val="num" w:pos="2520"/>
        </w:tabs>
        <w:ind w:left="2520" w:hanging="360"/>
      </w:pPr>
      <w:rPr>
        <w:rFonts w:ascii="Arial" w:hAnsi="Arial" w:hint="default"/>
      </w:rPr>
    </w:lvl>
    <w:lvl w:ilvl="4" w:tplc="020A719E" w:tentative="1">
      <w:start w:val="1"/>
      <w:numFmt w:val="bullet"/>
      <w:lvlText w:val="•"/>
      <w:lvlJc w:val="left"/>
      <w:pPr>
        <w:tabs>
          <w:tab w:val="num" w:pos="3240"/>
        </w:tabs>
        <w:ind w:left="3240" w:hanging="360"/>
      </w:pPr>
      <w:rPr>
        <w:rFonts w:ascii="Arial" w:hAnsi="Arial" w:hint="default"/>
      </w:rPr>
    </w:lvl>
    <w:lvl w:ilvl="5" w:tplc="22EAABC2" w:tentative="1">
      <w:start w:val="1"/>
      <w:numFmt w:val="bullet"/>
      <w:lvlText w:val="•"/>
      <w:lvlJc w:val="left"/>
      <w:pPr>
        <w:tabs>
          <w:tab w:val="num" w:pos="3960"/>
        </w:tabs>
        <w:ind w:left="3960" w:hanging="360"/>
      </w:pPr>
      <w:rPr>
        <w:rFonts w:ascii="Arial" w:hAnsi="Arial" w:hint="default"/>
      </w:rPr>
    </w:lvl>
    <w:lvl w:ilvl="6" w:tplc="CCDC9ACA" w:tentative="1">
      <w:start w:val="1"/>
      <w:numFmt w:val="bullet"/>
      <w:lvlText w:val="•"/>
      <w:lvlJc w:val="left"/>
      <w:pPr>
        <w:tabs>
          <w:tab w:val="num" w:pos="4680"/>
        </w:tabs>
        <w:ind w:left="4680" w:hanging="360"/>
      </w:pPr>
      <w:rPr>
        <w:rFonts w:ascii="Arial" w:hAnsi="Arial" w:hint="default"/>
      </w:rPr>
    </w:lvl>
    <w:lvl w:ilvl="7" w:tplc="B00C2DFC" w:tentative="1">
      <w:start w:val="1"/>
      <w:numFmt w:val="bullet"/>
      <w:lvlText w:val="•"/>
      <w:lvlJc w:val="left"/>
      <w:pPr>
        <w:tabs>
          <w:tab w:val="num" w:pos="5400"/>
        </w:tabs>
        <w:ind w:left="5400" w:hanging="360"/>
      </w:pPr>
      <w:rPr>
        <w:rFonts w:ascii="Arial" w:hAnsi="Arial" w:hint="default"/>
      </w:rPr>
    </w:lvl>
    <w:lvl w:ilvl="8" w:tplc="72C461A6" w:tentative="1">
      <w:start w:val="1"/>
      <w:numFmt w:val="bullet"/>
      <w:lvlText w:val="•"/>
      <w:lvlJc w:val="left"/>
      <w:pPr>
        <w:tabs>
          <w:tab w:val="num" w:pos="6120"/>
        </w:tabs>
        <w:ind w:left="6120" w:hanging="360"/>
      </w:pPr>
      <w:rPr>
        <w:rFonts w:ascii="Arial" w:hAnsi="Arial" w:hint="default"/>
      </w:rPr>
    </w:lvl>
  </w:abstractNum>
  <w:abstractNum w:abstractNumId="27" w15:restartNumberingAfterBreak="0">
    <w:nsid w:val="5B73154D"/>
    <w:multiLevelType w:val="hybridMultilevel"/>
    <w:tmpl w:val="E4E49BF8"/>
    <w:lvl w:ilvl="0" w:tplc="04160019">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8" w15:restartNumberingAfterBreak="0">
    <w:nsid w:val="5DE44CAB"/>
    <w:multiLevelType w:val="hybridMultilevel"/>
    <w:tmpl w:val="1C7AD7CA"/>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EC62EFE"/>
    <w:multiLevelType w:val="hybridMultilevel"/>
    <w:tmpl w:val="233E5218"/>
    <w:lvl w:ilvl="0" w:tplc="0416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D72E07"/>
    <w:multiLevelType w:val="hybridMultilevel"/>
    <w:tmpl w:val="20663186"/>
    <w:lvl w:ilvl="0" w:tplc="0416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895777"/>
    <w:multiLevelType w:val="hybridMultilevel"/>
    <w:tmpl w:val="F57E6BEE"/>
    <w:lvl w:ilvl="0" w:tplc="0416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233797"/>
    <w:multiLevelType w:val="hybridMultilevel"/>
    <w:tmpl w:val="AD94A77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150ADC"/>
    <w:multiLevelType w:val="hybridMultilevel"/>
    <w:tmpl w:val="8B9A06C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5F115CA"/>
    <w:multiLevelType w:val="hybridMultilevel"/>
    <w:tmpl w:val="349EF082"/>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75E49DB"/>
    <w:multiLevelType w:val="hybridMultilevel"/>
    <w:tmpl w:val="35603686"/>
    <w:lvl w:ilvl="0" w:tplc="0416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B66EAF"/>
    <w:multiLevelType w:val="hybridMultilevel"/>
    <w:tmpl w:val="FC90CAF2"/>
    <w:lvl w:ilvl="0" w:tplc="0416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276513"/>
    <w:multiLevelType w:val="hybridMultilevel"/>
    <w:tmpl w:val="8B42E2EC"/>
    <w:lvl w:ilvl="0" w:tplc="4B1E467E">
      <w:start w:val="1"/>
      <w:numFmt w:val="bullet"/>
      <w:lvlText w:val="•"/>
      <w:lvlJc w:val="left"/>
      <w:pPr>
        <w:ind w:left="36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C97BC3"/>
    <w:multiLevelType w:val="hybridMultilevel"/>
    <w:tmpl w:val="7D42CDD6"/>
    <w:lvl w:ilvl="0" w:tplc="49C8D8D2">
      <w:start w:val="1"/>
      <w:numFmt w:val="bullet"/>
      <w:lvlText w:val="•"/>
      <w:lvlJc w:val="left"/>
      <w:pPr>
        <w:tabs>
          <w:tab w:val="num" w:pos="360"/>
        </w:tabs>
        <w:ind w:left="360" w:hanging="360"/>
      </w:pPr>
      <w:rPr>
        <w:rFonts w:ascii="Arial" w:hAnsi="Arial" w:hint="default"/>
      </w:rPr>
    </w:lvl>
    <w:lvl w:ilvl="1" w:tplc="7F3CB636" w:tentative="1">
      <w:start w:val="1"/>
      <w:numFmt w:val="bullet"/>
      <w:lvlText w:val="•"/>
      <w:lvlJc w:val="left"/>
      <w:pPr>
        <w:tabs>
          <w:tab w:val="num" w:pos="1080"/>
        </w:tabs>
        <w:ind w:left="1080" w:hanging="360"/>
      </w:pPr>
      <w:rPr>
        <w:rFonts w:ascii="Arial" w:hAnsi="Arial" w:hint="default"/>
      </w:rPr>
    </w:lvl>
    <w:lvl w:ilvl="2" w:tplc="AB00CBBA" w:tentative="1">
      <w:start w:val="1"/>
      <w:numFmt w:val="bullet"/>
      <w:lvlText w:val="•"/>
      <w:lvlJc w:val="left"/>
      <w:pPr>
        <w:tabs>
          <w:tab w:val="num" w:pos="1800"/>
        </w:tabs>
        <w:ind w:left="1800" w:hanging="360"/>
      </w:pPr>
      <w:rPr>
        <w:rFonts w:ascii="Arial" w:hAnsi="Arial" w:hint="default"/>
      </w:rPr>
    </w:lvl>
    <w:lvl w:ilvl="3" w:tplc="484CFB28" w:tentative="1">
      <w:start w:val="1"/>
      <w:numFmt w:val="bullet"/>
      <w:lvlText w:val="•"/>
      <w:lvlJc w:val="left"/>
      <w:pPr>
        <w:tabs>
          <w:tab w:val="num" w:pos="2520"/>
        </w:tabs>
        <w:ind w:left="2520" w:hanging="360"/>
      </w:pPr>
      <w:rPr>
        <w:rFonts w:ascii="Arial" w:hAnsi="Arial" w:hint="default"/>
      </w:rPr>
    </w:lvl>
    <w:lvl w:ilvl="4" w:tplc="D402C75E" w:tentative="1">
      <w:start w:val="1"/>
      <w:numFmt w:val="bullet"/>
      <w:lvlText w:val="•"/>
      <w:lvlJc w:val="left"/>
      <w:pPr>
        <w:tabs>
          <w:tab w:val="num" w:pos="3240"/>
        </w:tabs>
        <w:ind w:left="3240" w:hanging="360"/>
      </w:pPr>
      <w:rPr>
        <w:rFonts w:ascii="Arial" w:hAnsi="Arial" w:hint="default"/>
      </w:rPr>
    </w:lvl>
    <w:lvl w:ilvl="5" w:tplc="E952B074" w:tentative="1">
      <w:start w:val="1"/>
      <w:numFmt w:val="bullet"/>
      <w:lvlText w:val="•"/>
      <w:lvlJc w:val="left"/>
      <w:pPr>
        <w:tabs>
          <w:tab w:val="num" w:pos="3960"/>
        </w:tabs>
        <w:ind w:left="3960" w:hanging="360"/>
      </w:pPr>
      <w:rPr>
        <w:rFonts w:ascii="Arial" w:hAnsi="Arial" w:hint="default"/>
      </w:rPr>
    </w:lvl>
    <w:lvl w:ilvl="6" w:tplc="D64C9ED0" w:tentative="1">
      <w:start w:val="1"/>
      <w:numFmt w:val="bullet"/>
      <w:lvlText w:val="•"/>
      <w:lvlJc w:val="left"/>
      <w:pPr>
        <w:tabs>
          <w:tab w:val="num" w:pos="4680"/>
        </w:tabs>
        <w:ind w:left="4680" w:hanging="360"/>
      </w:pPr>
      <w:rPr>
        <w:rFonts w:ascii="Arial" w:hAnsi="Arial" w:hint="default"/>
      </w:rPr>
    </w:lvl>
    <w:lvl w:ilvl="7" w:tplc="2EC80248" w:tentative="1">
      <w:start w:val="1"/>
      <w:numFmt w:val="bullet"/>
      <w:lvlText w:val="•"/>
      <w:lvlJc w:val="left"/>
      <w:pPr>
        <w:tabs>
          <w:tab w:val="num" w:pos="5400"/>
        </w:tabs>
        <w:ind w:left="5400" w:hanging="360"/>
      </w:pPr>
      <w:rPr>
        <w:rFonts w:ascii="Arial" w:hAnsi="Arial" w:hint="default"/>
      </w:rPr>
    </w:lvl>
    <w:lvl w:ilvl="8" w:tplc="BD0E4F88" w:tentative="1">
      <w:start w:val="1"/>
      <w:numFmt w:val="bullet"/>
      <w:lvlText w:val="•"/>
      <w:lvlJc w:val="left"/>
      <w:pPr>
        <w:tabs>
          <w:tab w:val="num" w:pos="6120"/>
        </w:tabs>
        <w:ind w:left="6120" w:hanging="360"/>
      </w:pPr>
      <w:rPr>
        <w:rFonts w:ascii="Arial" w:hAnsi="Arial" w:hint="default"/>
      </w:rPr>
    </w:lvl>
  </w:abstractNum>
  <w:abstractNum w:abstractNumId="39" w15:restartNumberingAfterBreak="0">
    <w:nsid w:val="77140356"/>
    <w:multiLevelType w:val="hybridMultilevel"/>
    <w:tmpl w:val="6D748A14"/>
    <w:lvl w:ilvl="0" w:tplc="4B1E467E">
      <w:start w:val="1"/>
      <w:numFmt w:val="bullet"/>
      <w:lvlText w:val="•"/>
      <w:lvlJc w:val="left"/>
      <w:pPr>
        <w:ind w:left="36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3A75E3"/>
    <w:multiLevelType w:val="hybridMultilevel"/>
    <w:tmpl w:val="AC48C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3"/>
  </w:num>
  <w:num w:numId="4">
    <w:abstractNumId w:val="19"/>
  </w:num>
  <w:num w:numId="5">
    <w:abstractNumId w:val="33"/>
  </w:num>
  <w:num w:numId="6">
    <w:abstractNumId w:val="8"/>
  </w:num>
  <w:num w:numId="7">
    <w:abstractNumId w:val="34"/>
  </w:num>
  <w:num w:numId="8">
    <w:abstractNumId w:val="28"/>
  </w:num>
  <w:num w:numId="9">
    <w:abstractNumId w:val="27"/>
  </w:num>
  <w:num w:numId="10">
    <w:abstractNumId w:val="5"/>
  </w:num>
  <w:num w:numId="11">
    <w:abstractNumId w:val="12"/>
  </w:num>
  <w:num w:numId="12">
    <w:abstractNumId w:val="13"/>
  </w:num>
  <w:num w:numId="13">
    <w:abstractNumId w:val="20"/>
  </w:num>
  <w:num w:numId="14">
    <w:abstractNumId w:val="11"/>
  </w:num>
  <w:num w:numId="15">
    <w:abstractNumId w:val="4"/>
  </w:num>
  <w:num w:numId="16">
    <w:abstractNumId w:val="37"/>
  </w:num>
  <w:num w:numId="17">
    <w:abstractNumId w:val="38"/>
  </w:num>
  <w:num w:numId="18">
    <w:abstractNumId w:val="26"/>
  </w:num>
  <w:num w:numId="19">
    <w:abstractNumId w:val="14"/>
  </w:num>
  <w:num w:numId="20">
    <w:abstractNumId w:val="18"/>
  </w:num>
  <w:num w:numId="21">
    <w:abstractNumId w:val="39"/>
  </w:num>
  <w:num w:numId="22">
    <w:abstractNumId w:val="25"/>
  </w:num>
  <w:num w:numId="23">
    <w:abstractNumId w:val="2"/>
  </w:num>
  <w:num w:numId="24">
    <w:abstractNumId w:val="6"/>
  </w:num>
  <w:num w:numId="25">
    <w:abstractNumId w:val="17"/>
  </w:num>
  <w:num w:numId="26">
    <w:abstractNumId w:val="21"/>
  </w:num>
  <w:num w:numId="27">
    <w:abstractNumId w:val="10"/>
  </w:num>
  <w:num w:numId="28">
    <w:abstractNumId w:val="7"/>
  </w:num>
  <w:num w:numId="29">
    <w:abstractNumId w:val="15"/>
  </w:num>
  <w:num w:numId="30">
    <w:abstractNumId w:val="36"/>
  </w:num>
  <w:num w:numId="31">
    <w:abstractNumId w:val="30"/>
  </w:num>
  <w:num w:numId="32">
    <w:abstractNumId w:val="35"/>
  </w:num>
  <w:num w:numId="33">
    <w:abstractNumId w:val="31"/>
  </w:num>
  <w:num w:numId="34">
    <w:abstractNumId w:val="3"/>
  </w:num>
  <w:num w:numId="35">
    <w:abstractNumId w:val="24"/>
  </w:num>
  <w:num w:numId="36">
    <w:abstractNumId w:val="29"/>
  </w:num>
  <w:num w:numId="37">
    <w:abstractNumId w:val="9"/>
  </w:num>
  <w:num w:numId="38">
    <w:abstractNumId w:val="16"/>
  </w:num>
  <w:num w:numId="39">
    <w:abstractNumId w:val="32"/>
  </w:num>
  <w:num w:numId="40">
    <w:abstractNumId w:val="40"/>
  </w:num>
  <w:num w:numId="41">
    <w:abstractNumId w:val="22"/>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rosoft Office User">
    <w15:presenceInfo w15:providerId="None" w15:userId="Microsoft Office User"/>
  </w15:person>
  <w15:person w15:author="Felipe Monteiro dos Santos">
    <w15:presenceInfo w15:providerId="AD" w15:userId="S::felipe.santos@iphan.gov.br::dc740eef-691d-4ef4-9647-a48d250548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937"/>
    <w:rsid w:val="000005D3"/>
    <w:rsid w:val="00000AE6"/>
    <w:rsid w:val="00001B51"/>
    <w:rsid w:val="00003302"/>
    <w:rsid w:val="00004634"/>
    <w:rsid w:val="00004E95"/>
    <w:rsid w:val="000057F0"/>
    <w:rsid w:val="00007974"/>
    <w:rsid w:val="00014681"/>
    <w:rsid w:val="000169E7"/>
    <w:rsid w:val="00017164"/>
    <w:rsid w:val="000210CD"/>
    <w:rsid w:val="0002136E"/>
    <w:rsid w:val="00024F7F"/>
    <w:rsid w:val="000261B2"/>
    <w:rsid w:val="0002668C"/>
    <w:rsid w:val="000277E7"/>
    <w:rsid w:val="0002787B"/>
    <w:rsid w:val="000337A5"/>
    <w:rsid w:val="000340F5"/>
    <w:rsid w:val="000346EF"/>
    <w:rsid w:val="00034FB9"/>
    <w:rsid w:val="00035517"/>
    <w:rsid w:val="00035930"/>
    <w:rsid w:val="00035A8C"/>
    <w:rsid w:val="000416F9"/>
    <w:rsid w:val="000457F6"/>
    <w:rsid w:val="00047314"/>
    <w:rsid w:val="00047439"/>
    <w:rsid w:val="00047F90"/>
    <w:rsid w:val="000504B8"/>
    <w:rsid w:val="00052B9B"/>
    <w:rsid w:val="00062DEA"/>
    <w:rsid w:val="00062E3A"/>
    <w:rsid w:val="000655A0"/>
    <w:rsid w:val="000759F1"/>
    <w:rsid w:val="00077BA1"/>
    <w:rsid w:val="000813E5"/>
    <w:rsid w:val="000900FA"/>
    <w:rsid w:val="00090347"/>
    <w:rsid w:val="00092E29"/>
    <w:rsid w:val="000933E5"/>
    <w:rsid w:val="00097F11"/>
    <w:rsid w:val="000A1A2E"/>
    <w:rsid w:val="000B0B70"/>
    <w:rsid w:val="000B2F3E"/>
    <w:rsid w:val="000B51E7"/>
    <w:rsid w:val="000B55F5"/>
    <w:rsid w:val="000B7A0C"/>
    <w:rsid w:val="000B7DF0"/>
    <w:rsid w:val="000C000F"/>
    <w:rsid w:val="000E184C"/>
    <w:rsid w:val="000E3513"/>
    <w:rsid w:val="000E3751"/>
    <w:rsid w:val="000E39A4"/>
    <w:rsid w:val="000F60FE"/>
    <w:rsid w:val="000F6B76"/>
    <w:rsid w:val="000F7412"/>
    <w:rsid w:val="000F77B7"/>
    <w:rsid w:val="00101646"/>
    <w:rsid w:val="0010616B"/>
    <w:rsid w:val="00110B91"/>
    <w:rsid w:val="0011192C"/>
    <w:rsid w:val="00113666"/>
    <w:rsid w:val="001177A8"/>
    <w:rsid w:val="00121955"/>
    <w:rsid w:val="00122380"/>
    <w:rsid w:val="00127422"/>
    <w:rsid w:val="00127F49"/>
    <w:rsid w:val="00135B9A"/>
    <w:rsid w:val="00135FAC"/>
    <w:rsid w:val="00136745"/>
    <w:rsid w:val="00136A7F"/>
    <w:rsid w:val="00142DCA"/>
    <w:rsid w:val="0014388B"/>
    <w:rsid w:val="00143C96"/>
    <w:rsid w:val="00143EB8"/>
    <w:rsid w:val="00147EEC"/>
    <w:rsid w:val="00154725"/>
    <w:rsid w:val="001567BF"/>
    <w:rsid w:val="00163D87"/>
    <w:rsid w:val="001724FF"/>
    <w:rsid w:val="00173630"/>
    <w:rsid w:val="00183125"/>
    <w:rsid w:val="00183E8B"/>
    <w:rsid w:val="00184FFC"/>
    <w:rsid w:val="00185822"/>
    <w:rsid w:val="0019084F"/>
    <w:rsid w:val="001915E0"/>
    <w:rsid w:val="001947FB"/>
    <w:rsid w:val="001A20F2"/>
    <w:rsid w:val="001A6332"/>
    <w:rsid w:val="001B21C5"/>
    <w:rsid w:val="001B3278"/>
    <w:rsid w:val="001B5CC7"/>
    <w:rsid w:val="001B6329"/>
    <w:rsid w:val="001B6CA4"/>
    <w:rsid w:val="001C30EE"/>
    <w:rsid w:val="001C6182"/>
    <w:rsid w:val="001C6649"/>
    <w:rsid w:val="001C7A66"/>
    <w:rsid w:val="001D08D4"/>
    <w:rsid w:val="001D316C"/>
    <w:rsid w:val="001D4406"/>
    <w:rsid w:val="001D66BE"/>
    <w:rsid w:val="001E5F3A"/>
    <w:rsid w:val="001F4FCA"/>
    <w:rsid w:val="001F7974"/>
    <w:rsid w:val="00202AA1"/>
    <w:rsid w:val="00204220"/>
    <w:rsid w:val="00205027"/>
    <w:rsid w:val="002064BF"/>
    <w:rsid w:val="002066D3"/>
    <w:rsid w:val="00207174"/>
    <w:rsid w:val="00212411"/>
    <w:rsid w:val="00212E48"/>
    <w:rsid w:val="00213FF5"/>
    <w:rsid w:val="002150E1"/>
    <w:rsid w:val="0021547B"/>
    <w:rsid w:val="002178DE"/>
    <w:rsid w:val="00221630"/>
    <w:rsid w:val="0022388B"/>
    <w:rsid w:val="00225D43"/>
    <w:rsid w:val="00227FA2"/>
    <w:rsid w:val="002328BA"/>
    <w:rsid w:val="00235AC5"/>
    <w:rsid w:val="00240FDD"/>
    <w:rsid w:val="002425B4"/>
    <w:rsid w:val="0024281D"/>
    <w:rsid w:val="00242BC1"/>
    <w:rsid w:val="0024320F"/>
    <w:rsid w:val="00247A28"/>
    <w:rsid w:val="00250EBB"/>
    <w:rsid w:val="00251AA6"/>
    <w:rsid w:val="002525DB"/>
    <w:rsid w:val="0025320C"/>
    <w:rsid w:val="00260902"/>
    <w:rsid w:val="002617E5"/>
    <w:rsid w:val="00261BBA"/>
    <w:rsid w:val="0026435A"/>
    <w:rsid w:val="00266798"/>
    <w:rsid w:val="00271635"/>
    <w:rsid w:val="00275D84"/>
    <w:rsid w:val="002811BD"/>
    <w:rsid w:val="002872FB"/>
    <w:rsid w:val="00292FFD"/>
    <w:rsid w:val="0029656B"/>
    <w:rsid w:val="0029676D"/>
    <w:rsid w:val="002A0DEF"/>
    <w:rsid w:val="002A39F0"/>
    <w:rsid w:val="002A400B"/>
    <w:rsid w:val="002A42BC"/>
    <w:rsid w:val="002A62BA"/>
    <w:rsid w:val="002A6BA3"/>
    <w:rsid w:val="002A6C8E"/>
    <w:rsid w:val="002B303E"/>
    <w:rsid w:val="002B3544"/>
    <w:rsid w:val="002C3045"/>
    <w:rsid w:val="002C3D4C"/>
    <w:rsid w:val="002C5B7F"/>
    <w:rsid w:val="002D37CB"/>
    <w:rsid w:val="002D408C"/>
    <w:rsid w:val="002D40C3"/>
    <w:rsid w:val="002D48DE"/>
    <w:rsid w:val="002D5BD4"/>
    <w:rsid w:val="002E7098"/>
    <w:rsid w:val="002E7D73"/>
    <w:rsid w:val="002F0454"/>
    <w:rsid w:val="002F0F24"/>
    <w:rsid w:val="002F1C26"/>
    <w:rsid w:val="002F44CA"/>
    <w:rsid w:val="00315881"/>
    <w:rsid w:val="00315FFE"/>
    <w:rsid w:val="00316CEF"/>
    <w:rsid w:val="00321571"/>
    <w:rsid w:val="003252F6"/>
    <w:rsid w:val="003274F4"/>
    <w:rsid w:val="003348B2"/>
    <w:rsid w:val="00335511"/>
    <w:rsid w:val="00335AE8"/>
    <w:rsid w:val="00336598"/>
    <w:rsid w:val="003369EA"/>
    <w:rsid w:val="00340D72"/>
    <w:rsid w:val="00341176"/>
    <w:rsid w:val="00341641"/>
    <w:rsid w:val="00345337"/>
    <w:rsid w:val="00347C63"/>
    <w:rsid w:val="0035055E"/>
    <w:rsid w:val="00357CB9"/>
    <w:rsid w:val="00364295"/>
    <w:rsid w:val="00370417"/>
    <w:rsid w:val="0037296E"/>
    <w:rsid w:val="0037444D"/>
    <w:rsid w:val="0037767A"/>
    <w:rsid w:val="00386D9D"/>
    <w:rsid w:val="00387AA2"/>
    <w:rsid w:val="00394C59"/>
    <w:rsid w:val="00395E3F"/>
    <w:rsid w:val="00396139"/>
    <w:rsid w:val="00396F52"/>
    <w:rsid w:val="00397665"/>
    <w:rsid w:val="003A16A8"/>
    <w:rsid w:val="003A30E0"/>
    <w:rsid w:val="003A419E"/>
    <w:rsid w:val="003A52BB"/>
    <w:rsid w:val="003A5CCF"/>
    <w:rsid w:val="003B0B46"/>
    <w:rsid w:val="003B1682"/>
    <w:rsid w:val="003B6E40"/>
    <w:rsid w:val="003B7AA6"/>
    <w:rsid w:val="003B7B4D"/>
    <w:rsid w:val="003B7DC4"/>
    <w:rsid w:val="003D3BC5"/>
    <w:rsid w:val="003D3EE6"/>
    <w:rsid w:val="003E4E49"/>
    <w:rsid w:val="003F2C77"/>
    <w:rsid w:val="004005E8"/>
    <w:rsid w:val="00406B27"/>
    <w:rsid w:val="00407820"/>
    <w:rsid w:val="0041300E"/>
    <w:rsid w:val="0041355B"/>
    <w:rsid w:val="0041463C"/>
    <w:rsid w:val="00420C0D"/>
    <w:rsid w:val="0042112E"/>
    <w:rsid w:val="00421EAA"/>
    <w:rsid w:val="00430DA7"/>
    <w:rsid w:val="004311D0"/>
    <w:rsid w:val="00433174"/>
    <w:rsid w:val="004331F2"/>
    <w:rsid w:val="00436406"/>
    <w:rsid w:val="00436A37"/>
    <w:rsid w:val="00437335"/>
    <w:rsid w:val="00440CB0"/>
    <w:rsid w:val="00441D35"/>
    <w:rsid w:val="00442955"/>
    <w:rsid w:val="004462F4"/>
    <w:rsid w:val="0044643B"/>
    <w:rsid w:val="00447CC1"/>
    <w:rsid w:val="00450F17"/>
    <w:rsid w:val="004527CB"/>
    <w:rsid w:val="00454972"/>
    <w:rsid w:val="00454DE9"/>
    <w:rsid w:val="00462A83"/>
    <w:rsid w:val="004633F6"/>
    <w:rsid w:val="00464C20"/>
    <w:rsid w:val="00473256"/>
    <w:rsid w:val="00476333"/>
    <w:rsid w:val="00482B99"/>
    <w:rsid w:val="0048341A"/>
    <w:rsid w:val="00483E7A"/>
    <w:rsid w:val="004853F4"/>
    <w:rsid w:val="00485549"/>
    <w:rsid w:val="004858AB"/>
    <w:rsid w:val="0049056A"/>
    <w:rsid w:val="004911CC"/>
    <w:rsid w:val="00491527"/>
    <w:rsid w:val="004930A6"/>
    <w:rsid w:val="004974DC"/>
    <w:rsid w:val="004A60EB"/>
    <w:rsid w:val="004A6353"/>
    <w:rsid w:val="004B0BFC"/>
    <w:rsid w:val="004B23FE"/>
    <w:rsid w:val="004B419B"/>
    <w:rsid w:val="004B7796"/>
    <w:rsid w:val="004C1D6C"/>
    <w:rsid w:val="004C6E3A"/>
    <w:rsid w:val="004D2DCE"/>
    <w:rsid w:val="004D4F1E"/>
    <w:rsid w:val="004D57E8"/>
    <w:rsid w:val="004D7BC2"/>
    <w:rsid w:val="004D7F3F"/>
    <w:rsid w:val="004E18F6"/>
    <w:rsid w:val="004E2B5C"/>
    <w:rsid w:val="004E3483"/>
    <w:rsid w:val="004E38FD"/>
    <w:rsid w:val="004E7B2B"/>
    <w:rsid w:val="004F01FD"/>
    <w:rsid w:val="004F0ECE"/>
    <w:rsid w:val="004F1BC3"/>
    <w:rsid w:val="004F39EF"/>
    <w:rsid w:val="004F5D59"/>
    <w:rsid w:val="00501B8D"/>
    <w:rsid w:val="00501DC6"/>
    <w:rsid w:val="00510B9D"/>
    <w:rsid w:val="00514491"/>
    <w:rsid w:val="00523FDE"/>
    <w:rsid w:val="00525710"/>
    <w:rsid w:val="00526BD4"/>
    <w:rsid w:val="005273D0"/>
    <w:rsid w:val="00535BFF"/>
    <w:rsid w:val="00537938"/>
    <w:rsid w:val="0054074C"/>
    <w:rsid w:val="005416CB"/>
    <w:rsid w:val="005426E5"/>
    <w:rsid w:val="00544AB4"/>
    <w:rsid w:val="00546E32"/>
    <w:rsid w:val="005470E7"/>
    <w:rsid w:val="0055166A"/>
    <w:rsid w:val="005529B0"/>
    <w:rsid w:val="0055334C"/>
    <w:rsid w:val="00556305"/>
    <w:rsid w:val="00560167"/>
    <w:rsid w:val="005609BB"/>
    <w:rsid w:val="0056113B"/>
    <w:rsid w:val="00564DCC"/>
    <w:rsid w:val="005731B2"/>
    <w:rsid w:val="00573429"/>
    <w:rsid w:val="00576F08"/>
    <w:rsid w:val="00580B90"/>
    <w:rsid w:val="00580E59"/>
    <w:rsid w:val="005816D2"/>
    <w:rsid w:val="005830DC"/>
    <w:rsid w:val="00583CB2"/>
    <w:rsid w:val="00592F2B"/>
    <w:rsid w:val="00592FC9"/>
    <w:rsid w:val="005948BA"/>
    <w:rsid w:val="00595848"/>
    <w:rsid w:val="005972D4"/>
    <w:rsid w:val="005A01F2"/>
    <w:rsid w:val="005A0301"/>
    <w:rsid w:val="005A14B7"/>
    <w:rsid w:val="005A1AC6"/>
    <w:rsid w:val="005A2F67"/>
    <w:rsid w:val="005A7797"/>
    <w:rsid w:val="005A79D3"/>
    <w:rsid w:val="005B03BD"/>
    <w:rsid w:val="005B12EB"/>
    <w:rsid w:val="005B3399"/>
    <w:rsid w:val="005B3E1D"/>
    <w:rsid w:val="005B7B10"/>
    <w:rsid w:val="005C034B"/>
    <w:rsid w:val="005C0609"/>
    <w:rsid w:val="005D3868"/>
    <w:rsid w:val="005D3A75"/>
    <w:rsid w:val="005D45CC"/>
    <w:rsid w:val="005D50E6"/>
    <w:rsid w:val="005D61C1"/>
    <w:rsid w:val="005E1289"/>
    <w:rsid w:val="005E18DB"/>
    <w:rsid w:val="005E1CE9"/>
    <w:rsid w:val="005E2DE0"/>
    <w:rsid w:val="005E3F6D"/>
    <w:rsid w:val="005E5EBD"/>
    <w:rsid w:val="005F241B"/>
    <w:rsid w:val="005F3F1B"/>
    <w:rsid w:val="0060080F"/>
    <w:rsid w:val="00600C2A"/>
    <w:rsid w:val="006020D6"/>
    <w:rsid w:val="00602A47"/>
    <w:rsid w:val="00621F10"/>
    <w:rsid w:val="00624CAD"/>
    <w:rsid w:val="006251A3"/>
    <w:rsid w:val="00626FF3"/>
    <w:rsid w:val="0062731D"/>
    <w:rsid w:val="0062769C"/>
    <w:rsid w:val="006329EF"/>
    <w:rsid w:val="00636B07"/>
    <w:rsid w:val="00645065"/>
    <w:rsid w:val="00645DEE"/>
    <w:rsid w:val="00646C42"/>
    <w:rsid w:val="00651EED"/>
    <w:rsid w:val="0065207D"/>
    <w:rsid w:val="00652218"/>
    <w:rsid w:val="0065282D"/>
    <w:rsid w:val="006558D8"/>
    <w:rsid w:val="00663451"/>
    <w:rsid w:val="006635ED"/>
    <w:rsid w:val="0066711C"/>
    <w:rsid w:val="00667323"/>
    <w:rsid w:val="006733ED"/>
    <w:rsid w:val="00673FBF"/>
    <w:rsid w:val="00681910"/>
    <w:rsid w:val="0068245A"/>
    <w:rsid w:val="0068373E"/>
    <w:rsid w:val="00685DD5"/>
    <w:rsid w:val="00686FD4"/>
    <w:rsid w:val="00694080"/>
    <w:rsid w:val="006948E3"/>
    <w:rsid w:val="006A720C"/>
    <w:rsid w:val="006B2687"/>
    <w:rsid w:val="006C057F"/>
    <w:rsid w:val="006C2A88"/>
    <w:rsid w:val="006C4E92"/>
    <w:rsid w:val="006C52A9"/>
    <w:rsid w:val="006D078B"/>
    <w:rsid w:val="006D3A73"/>
    <w:rsid w:val="006D51F5"/>
    <w:rsid w:val="006D7C51"/>
    <w:rsid w:val="006E2BE4"/>
    <w:rsid w:val="006F0C5B"/>
    <w:rsid w:val="006F239E"/>
    <w:rsid w:val="006F3DCE"/>
    <w:rsid w:val="006F6566"/>
    <w:rsid w:val="006F76F7"/>
    <w:rsid w:val="007050F7"/>
    <w:rsid w:val="007059A6"/>
    <w:rsid w:val="00705E5A"/>
    <w:rsid w:val="00707362"/>
    <w:rsid w:val="00707687"/>
    <w:rsid w:val="0071087B"/>
    <w:rsid w:val="0071103A"/>
    <w:rsid w:val="0071272A"/>
    <w:rsid w:val="00714BE5"/>
    <w:rsid w:val="00715838"/>
    <w:rsid w:val="0072053F"/>
    <w:rsid w:val="00720727"/>
    <w:rsid w:val="00723CC0"/>
    <w:rsid w:val="0072548B"/>
    <w:rsid w:val="007257A9"/>
    <w:rsid w:val="00725E23"/>
    <w:rsid w:val="0073210D"/>
    <w:rsid w:val="007351C5"/>
    <w:rsid w:val="00736100"/>
    <w:rsid w:val="00742A8D"/>
    <w:rsid w:val="007477D1"/>
    <w:rsid w:val="00747EA8"/>
    <w:rsid w:val="00747ECB"/>
    <w:rsid w:val="00754F58"/>
    <w:rsid w:val="00757788"/>
    <w:rsid w:val="0075788F"/>
    <w:rsid w:val="00760D22"/>
    <w:rsid w:val="00765981"/>
    <w:rsid w:val="00773327"/>
    <w:rsid w:val="00773DCA"/>
    <w:rsid w:val="00773F7B"/>
    <w:rsid w:val="00774604"/>
    <w:rsid w:val="00784B28"/>
    <w:rsid w:val="00784F0F"/>
    <w:rsid w:val="00790A8E"/>
    <w:rsid w:val="007A332D"/>
    <w:rsid w:val="007A3A06"/>
    <w:rsid w:val="007A42A0"/>
    <w:rsid w:val="007A7344"/>
    <w:rsid w:val="007B1329"/>
    <w:rsid w:val="007B2889"/>
    <w:rsid w:val="007C10EA"/>
    <w:rsid w:val="007C39F5"/>
    <w:rsid w:val="007C3D12"/>
    <w:rsid w:val="007C51DC"/>
    <w:rsid w:val="007C6552"/>
    <w:rsid w:val="007C71CD"/>
    <w:rsid w:val="007D154B"/>
    <w:rsid w:val="007D4654"/>
    <w:rsid w:val="007D5E91"/>
    <w:rsid w:val="007D6E93"/>
    <w:rsid w:val="007D7511"/>
    <w:rsid w:val="007E14B7"/>
    <w:rsid w:val="007F2614"/>
    <w:rsid w:val="007F3209"/>
    <w:rsid w:val="007F38D7"/>
    <w:rsid w:val="007F7A6F"/>
    <w:rsid w:val="00801F9A"/>
    <w:rsid w:val="00803006"/>
    <w:rsid w:val="008033AC"/>
    <w:rsid w:val="0081276F"/>
    <w:rsid w:val="00812D0C"/>
    <w:rsid w:val="00822968"/>
    <w:rsid w:val="0082510E"/>
    <w:rsid w:val="0083015F"/>
    <w:rsid w:val="00830292"/>
    <w:rsid w:val="008319B4"/>
    <w:rsid w:val="00832738"/>
    <w:rsid w:val="00836A25"/>
    <w:rsid w:val="0083775E"/>
    <w:rsid w:val="00847159"/>
    <w:rsid w:val="008572F2"/>
    <w:rsid w:val="00863BA0"/>
    <w:rsid w:val="00863F70"/>
    <w:rsid w:val="00870D4E"/>
    <w:rsid w:val="0087298E"/>
    <w:rsid w:val="00873DA4"/>
    <w:rsid w:val="008805B9"/>
    <w:rsid w:val="00882276"/>
    <w:rsid w:val="00882772"/>
    <w:rsid w:val="00885347"/>
    <w:rsid w:val="008879D2"/>
    <w:rsid w:val="00887B5F"/>
    <w:rsid w:val="00891786"/>
    <w:rsid w:val="00894071"/>
    <w:rsid w:val="00894DDE"/>
    <w:rsid w:val="00895A49"/>
    <w:rsid w:val="008A31A5"/>
    <w:rsid w:val="008A3657"/>
    <w:rsid w:val="008A5CCD"/>
    <w:rsid w:val="008A6E4E"/>
    <w:rsid w:val="008B04DE"/>
    <w:rsid w:val="008B0E0C"/>
    <w:rsid w:val="008B0E63"/>
    <w:rsid w:val="008B3D29"/>
    <w:rsid w:val="008B5271"/>
    <w:rsid w:val="008B78E4"/>
    <w:rsid w:val="008B79BD"/>
    <w:rsid w:val="008C0878"/>
    <w:rsid w:val="008C23F1"/>
    <w:rsid w:val="008C25F4"/>
    <w:rsid w:val="008C3051"/>
    <w:rsid w:val="008C322D"/>
    <w:rsid w:val="008C4072"/>
    <w:rsid w:val="008C49E7"/>
    <w:rsid w:val="008C4E08"/>
    <w:rsid w:val="008C4FF9"/>
    <w:rsid w:val="008C71B0"/>
    <w:rsid w:val="008D2908"/>
    <w:rsid w:val="008D3CA7"/>
    <w:rsid w:val="008D3FEF"/>
    <w:rsid w:val="008D799E"/>
    <w:rsid w:val="008E0501"/>
    <w:rsid w:val="008E0692"/>
    <w:rsid w:val="008E454C"/>
    <w:rsid w:val="008E5096"/>
    <w:rsid w:val="008E5D88"/>
    <w:rsid w:val="008E71E9"/>
    <w:rsid w:val="008F732D"/>
    <w:rsid w:val="00906EF0"/>
    <w:rsid w:val="0090782E"/>
    <w:rsid w:val="00910AA6"/>
    <w:rsid w:val="00915255"/>
    <w:rsid w:val="00915874"/>
    <w:rsid w:val="0091765B"/>
    <w:rsid w:val="00917E1E"/>
    <w:rsid w:val="00920A80"/>
    <w:rsid w:val="00922DBE"/>
    <w:rsid w:val="0092361C"/>
    <w:rsid w:val="00924FFA"/>
    <w:rsid w:val="00925942"/>
    <w:rsid w:val="00926144"/>
    <w:rsid w:val="00926624"/>
    <w:rsid w:val="0092757F"/>
    <w:rsid w:val="00930647"/>
    <w:rsid w:val="0093193C"/>
    <w:rsid w:val="00935854"/>
    <w:rsid w:val="00942A2D"/>
    <w:rsid w:val="00943294"/>
    <w:rsid w:val="00943C2A"/>
    <w:rsid w:val="009450DB"/>
    <w:rsid w:val="00950A3A"/>
    <w:rsid w:val="0095465B"/>
    <w:rsid w:val="0095580F"/>
    <w:rsid w:val="00955CE8"/>
    <w:rsid w:val="00955F7C"/>
    <w:rsid w:val="00962778"/>
    <w:rsid w:val="00964FCE"/>
    <w:rsid w:val="00966068"/>
    <w:rsid w:val="0096620B"/>
    <w:rsid w:val="009675ED"/>
    <w:rsid w:val="009753A4"/>
    <w:rsid w:val="00976040"/>
    <w:rsid w:val="00976EC3"/>
    <w:rsid w:val="0097755F"/>
    <w:rsid w:val="00977675"/>
    <w:rsid w:val="00983327"/>
    <w:rsid w:val="009908EF"/>
    <w:rsid w:val="0099330E"/>
    <w:rsid w:val="009A3C2C"/>
    <w:rsid w:val="009A3D5A"/>
    <w:rsid w:val="009A5C23"/>
    <w:rsid w:val="009A66F8"/>
    <w:rsid w:val="009B3950"/>
    <w:rsid w:val="009C0B67"/>
    <w:rsid w:val="009C1006"/>
    <w:rsid w:val="009C1390"/>
    <w:rsid w:val="009C3145"/>
    <w:rsid w:val="009C3F18"/>
    <w:rsid w:val="009D02EE"/>
    <w:rsid w:val="009D16BC"/>
    <w:rsid w:val="009D5752"/>
    <w:rsid w:val="009D5D2D"/>
    <w:rsid w:val="009D6B90"/>
    <w:rsid w:val="009E04CD"/>
    <w:rsid w:val="009E0714"/>
    <w:rsid w:val="009E52D1"/>
    <w:rsid w:val="009E7040"/>
    <w:rsid w:val="009F0B3E"/>
    <w:rsid w:val="009F4DB1"/>
    <w:rsid w:val="009F5D5E"/>
    <w:rsid w:val="009F63D7"/>
    <w:rsid w:val="009F7259"/>
    <w:rsid w:val="00A016AA"/>
    <w:rsid w:val="00A04A9B"/>
    <w:rsid w:val="00A05365"/>
    <w:rsid w:val="00A06B54"/>
    <w:rsid w:val="00A0737F"/>
    <w:rsid w:val="00A103B3"/>
    <w:rsid w:val="00A121D0"/>
    <w:rsid w:val="00A12342"/>
    <w:rsid w:val="00A12413"/>
    <w:rsid w:val="00A16B06"/>
    <w:rsid w:val="00A2427C"/>
    <w:rsid w:val="00A25658"/>
    <w:rsid w:val="00A261F9"/>
    <w:rsid w:val="00A26B97"/>
    <w:rsid w:val="00A3587E"/>
    <w:rsid w:val="00A35B3F"/>
    <w:rsid w:val="00A40D61"/>
    <w:rsid w:val="00A45038"/>
    <w:rsid w:val="00A47FF0"/>
    <w:rsid w:val="00A507DD"/>
    <w:rsid w:val="00A512B0"/>
    <w:rsid w:val="00A5163F"/>
    <w:rsid w:val="00A51934"/>
    <w:rsid w:val="00A54126"/>
    <w:rsid w:val="00A54BC4"/>
    <w:rsid w:val="00A602B7"/>
    <w:rsid w:val="00A63CC6"/>
    <w:rsid w:val="00A65A08"/>
    <w:rsid w:val="00A66B9F"/>
    <w:rsid w:val="00A67FF0"/>
    <w:rsid w:val="00A732F3"/>
    <w:rsid w:val="00A73E7B"/>
    <w:rsid w:val="00A74355"/>
    <w:rsid w:val="00A75495"/>
    <w:rsid w:val="00A756F5"/>
    <w:rsid w:val="00A77355"/>
    <w:rsid w:val="00A829C6"/>
    <w:rsid w:val="00A872ED"/>
    <w:rsid w:val="00A87B41"/>
    <w:rsid w:val="00A87F57"/>
    <w:rsid w:val="00A92B33"/>
    <w:rsid w:val="00A9473B"/>
    <w:rsid w:val="00A9575C"/>
    <w:rsid w:val="00AA053C"/>
    <w:rsid w:val="00AA0BCA"/>
    <w:rsid w:val="00AA4C7C"/>
    <w:rsid w:val="00AB1AA3"/>
    <w:rsid w:val="00AB687A"/>
    <w:rsid w:val="00AB7230"/>
    <w:rsid w:val="00AB7A37"/>
    <w:rsid w:val="00AC07DF"/>
    <w:rsid w:val="00AC33CA"/>
    <w:rsid w:val="00AC36A3"/>
    <w:rsid w:val="00AC69F9"/>
    <w:rsid w:val="00AD139B"/>
    <w:rsid w:val="00AD1E6F"/>
    <w:rsid w:val="00AD2BB2"/>
    <w:rsid w:val="00AD352E"/>
    <w:rsid w:val="00AD4AA4"/>
    <w:rsid w:val="00AD5030"/>
    <w:rsid w:val="00AE606C"/>
    <w:rsid w:val="00AE78F3"/>
    <w:rsid w:val="00AF2E38"/>
    <w:rsid w:val="00AF4614"/>
    <w:rsid w:val="00AF58E2"/>
    <w:rsid w:val="00AF6E0D"/>
    <w:rsid w:val="00B00B44"/>
    <w:rsid w:val="00B05971"/>
    <w:rsid w:val="00B05B63"/>
    <w:rsid w:val="00B071A4"/>
    <w:rsid w:val="00B100B9"/>
    <w:rsid w:val="00B12AFE"/>
    <w:rsid w:val="00B14EDC"/>
    <w:rsid w:val="00B168A6"/>
    <w:rsid w:val="00B234D8"/>
    <w:rsid w:val="00B23CB1"/>
    <w:rsid w:val="00B24669"/>
    <w:rsid w:val="00B2540B"/>
    <w:rsid w:val="00B25711"/>
    <w:rsid w:val="00B27C2A"/>
    <w:rsid w:val="00B326E3"/>
    <w:rsid w:val="00B3285F"/>
    <w:rsid w:val="00B3532B"/>
    <w:rsid w:val="00B37D84"/>
    <w:rsid w:val="00B40904"/>
    <w:rsid w:val="00B415F4"/>
    <w:rsid w:val="00B43301"/>
    <w:rsid w:val="00B43C87"/>
    <w:rsid w:val="00B472BF"/>
    <w:rsid w:val="00B500D5"/>
    <w:rsid w:val="00B51797"/>
    <w:rsid w:val="00B53F3F"/>
    <w:rsid w:val="00B65386"/>
    <w:rsid w:val="00B6753C"/>
    <w:rsid w:val="00B67959"/>
    <w:rsid w:val="00B73C84"/>
    <w:rsid w:val="00B744C5"/>
    <w:rsid w:val="00B75122"/>
    <w:rsid w:val="00B76D29"/>
    <w:rsid w:val="00B7774E"/>
    <w:rsid w:val="00B8194D"/>
    <w:rsid w:val="00B8433D"/>
    <w:rsid w:val="00B93CB0"/>
    <w:rsid w:val="00B96873"/>
    <w:rsid w:val="00B97DE2"/>
    <w:rsid w:val="00BA5D75"/>
    <w:rsid w:val="00BA64AB"/>
    <w:rsid w:val="00BA6E89"/>
    <w:rsid w:val="00BA7832"/>
    <w:rsid w:val="00BB1986"/>
    <w:rsid w:val="00BB309F"/>
    <w:rsid w:val="00BC00C6"/>
    <w:rsid w:val="00BC1835"/>
    <w:rsid w:val="00BC2860"/>
    <w:rsid w:val="00BC6A27"/>
    <w:rsid w:val="00BD1DD7"/>
    <w:rsid w:val="00BD22A1"/>
    <w:rsid w:val="00BD6639"/>
    <w:rsid w:val="00BE1864"/>
    <w:rsid w:val="00BE43BC"/>
    <w:rsid w:val="00BE4CFB"/>
    <w:rsid w:val="00BE60FC"/>
    <w:rsid w:val="00BE7AFA"/>
    <w:rsid w:val="00BF1106"/>
    <w:rsid w:val="00BF1653"/>
    <w:rsid w:val="00BF1CE1"/>
    <w:rsid w:val="00BF3D66"/>
    <w:rsid w:val="00BF5D79"/>
    <w:rsid w:val="00BF6E1B"/>
    <w:rsid w:val="00BF75D5"/>
    <w:rsid w:val="00C01D70"/>
    <w:rsid w:val="00C0242A"/>
    <w:rsid w:val="00C123EA"/>
    <w:rsid w:val="00C12A3B"/>
    <w:rsid w:val="00C137C2"/>
    <w:rsid w:val="00C15946"/>
    <w:rsid w:val="00C15EDF"/>
    <w:rsid w:val="00C164D2"/>
    <w:rsid w:val="00C177CF"/>
    <w:rsid w:val="00C20E23"/>
    <w:rsid w:val="00C212C1"/>
    <w:rsid w:val="00C21D62"/>
    <w:rsid w:val="00C23244"/>
    <w:rsid w:val="00C24789"/>
    <w:rsid w:val="00C34D8C"/>
    <w:rsid w:val="00C35324"/>
    <w:rsid w:val="00C35A4D"/>
    <w:rsid w:val="00C41A8D"/>
    <w:rsid w:val="00C42496"/>
    <w:rsid w:val="00C427D1"/>
    <w:rsid w:val="00C433F4"/>
    <w:rsid w:val="00C4533A"/>
    <w:rsid w:val="00C577D1"/>
    <w:rsid w:val="00C61B07"/>
    <w:rsid w:val="00C63CF2"/>
    <w:rsid w:val="00C6577C"/>
    <w:rsid w:val="00C674EB"/>
    <w:rsid w:val="00C72AF6"/>
    <w:rsid w:val="00C742F2"/>
    <w:rsid w:val="00C7589E"/>
    <w:rsid w:val="00C758E8"/>
    <w:rsid w:val="00C81EC6"/>
    <w:rsid w:val="00C821C6"/>
    <w:rsid w:val="00C821FA"/>
    <w:rsid w:val="00C84C62"/>
    <w:rsid w:val="00C853AA"/>
    <w:rsid w:val="00C85946"/>
    <w:rsid w:val="00C86EAC"/>
    <w:rsid w:val="00C87519"/>
    <w:rsid w:val="00C90587"/>
    <w:rsid w:val="00C930E2"/>
    <w:rsid w:val="00C9313F"/>
    <w:rsid w:val="00C94CBD"/>
    <w:rsid w:val="00C9548A"/>
    <w:rsid w:val="00C955CB"/>
    <w:rsid w:val="00C96C06"/>
    <w:rsid w:val="00C96F43"/>
    <w:rsid w:val="00C9714F"/>
    <w:rsid w:val="00CA1199"/>
    <w:rsid w:val="00CB23EB"/>
    <w:rsid w:val="00CB2C17"/>
    <w:rsid w:val="00CB35C9"/>
    <w:rsid w:val="00CB5041"/>
    <w:rsid w:val="00CB6CE4"/>
    <w:rsid w:val="00CC076F"/>
    <w:rsid w:val="00CC09A7"/>
    <w:rsid w:val="00CC3F63"/>
    <w:rsid w:val="00CC629A"/>
    <w:rsid w:val="00CC658D"/>
    <w:rsid w:val="00CD0CDC"/>
    <w:rsid w:val="00CD16A9"/>
    <w:rsid w:val="00CD19B2"/>
    <w:rsid w:val="00CD7EE0"/>
    <w:rsid w:val="00CE0A16"/>
    <w:rsid w:val="00CE324F"/>
    <w:rsid w:val="00CE4AEC"/>
    <w:rsid w:val="00CF026F"/>
    <w:rsid w:val="00CF07A9"/>
    <w:rsid w:val="00CF1432"/>
    <w:rsid w:val="00CF1A3E"/>
    <w:rsid w:val="00CF1CF2"/>
    <w:rsid w:val="00CF316C"/>
    <w:rsid w:val="00CF49EE"/>
    <w:rsid w:val="00D000A4"/>
    <w:rsid w:val="00D0095F"/>
    <w:rsid w:val="00D014FB"/>
    <w:rsid w:val="00D03BB2"/>
    <w:rsid w:val="00D0445B"/>
    <w:rsid w:val="00D04937"/>
    <w:rsid w:val="00D05781"/>
    <w:rsid w:val="00D06867"/>
    <w:rsid w:val="00D07C4D"/>
    <w:rsid w:val="00D149E2"/>
    <w:rsid w:val="00D20422"/>
    <w:rsid w:val="00D277A8"/>
    <w:rsid w:val="00D301E1"/>
    <w:rsid w:val="00D30E92"/>
    <w:rsid w:val="00D34846"/>
    <w:rsid w:val="00D364E4"/>
    <w:rsid w:val="00D36E75"/>
    <w:rsid w:val="00D41B7F"/>
    <w:rsid w:val="00D4246B"/>
    <w:rsid w:val="00D42C7B"/>
    <w:rsid w:val="00D53E29"/>
    <w:rsid w:val="00D60DCB"/>
    <w:rsid w:val="00D614BD"/>
    <w:rsid w:val="00D63EF0"/>
    <w:rsid w:val="00D640E5"/>
    <w:rsid w:val="00D65AF7"/>
    <w:rsid w:val="00D66D73"/>
    <w:rsid w:val="00D70F6B"/>
    <w:rsid w:val="00D71DA7"/>
    <w:rsid w:val="00D7222D"/>
    <w:rsid w:val="00D732A3"/>
    <w:rsid w:val="00D7384F"/>
    <w:rsid w:val="00D749D9"/>
    <w:rsid w:val="00D80033"/>
    <w:rsid w:val="00D81A35"/>
    <w:rsid w:val="00D82003"/>
    <w:rsid w:val="00D82FDB"/>
    <w:rsid w:val="00D8320B"/>
    <w:rsid w:val="00D83CEB"/>
    <w:rsid w:val="00D84220"/>
    <w:rsid w:val="00D84A08"/>
    <w:rsid w:val="00D8743F"/>
    <w:rsid w:val="00D90B2B"/>
    <w:rsid w:val="00D90DA7"/>
    <w:rsid w:val="00D9152F"/>
    <w:rsid w:val="00D92268"/>
    <w:rsid w:val="00D92B49"/>
    <w:rsid w:val="00D93868"/>
    <w:rsid w:val="00D95D92"/>
    <w:rsid w:val="00D9624B"/>
    <w:rsid w:val="00DA2FFD"/>
    <w:rsid w:val="00DA3EC8"/>
    <w:rsid w:val="00DA3F1C"/>
    <w:rsid w:val="00DA44CF"/>
    <w:rsid w:val="00DA78E8"/>
    <w:rsid w:val="00DB09F6"/>
    <w:rsid w:val="00DB189E"/>
    <w:rsid w:val="00DB18C0"/>
    <w:rsid w:val="00DB715F"/>
    <w:rsid w:val="00DC28C2"/>
    <w:rsid w:val="00DC5174"/>
    <w:rsid w:val="00DD1E9F"/>
    <w:rsid w:val="00DD26B0"/>
    <w:rsid w:val="00DD2A0B"/>
    <w:rsid w:val="00DD7266"/>
    <w:rsid w:val="00DD7A21"/>
    <w:rsid w:val="00DE0923"/>
    <w:rsid w:val="00DE1B08"/>
    <w:rsid w:val="00DE7860"/>
    <w:rsid w:val="00DE7D5E"/>
    <w:rsid w:val="00DF0CF3"/>
    <w:rsid w:val="00DF2D32"/>
    <w:rsid w:val="00DF3DE7"/>
    <w:rsid w:val="00DF662B"/>
    <w:rsid w:val="00E10EE4"/>
    <w:rsid w:val="00E1582C"/>
    <w:rsid w:val="00E16427"/>
    <w:rsid w:val="00E212F5"/>
    <w:rsid w:val="00E22486"/>
    <w:rsid w:val="00E225C9"/>
    <w:rsid w:val="00E23F54"/>
    <w:rsid w:val="00E2409F"/>
    <w:rsid w:val="00E24997"/>
    <w:rsid w:val="00E27BC0"/>
    <w:rsid w:val="00E27F02"/>
    <w:rsid w:val="00E34740"/>
    <w:rsid w:val="00E3594F"/>
    <w:rsid w:val="00E40861"/>
    <w:rsid w:val="00E50FFB"/>
    <w:rsid w:val="00E52C02"/>
    <w:rsid w:val="00E54539"/>
    <w:rsid w:val="00E558E8"/>
    <w:rsid w:val="00E57C83"/>
    <w:rsid w:val="00E61554"/>
    <w:rsid w:val="00E64BC7"/>
    <w:rsid w:val="00E651C9"/>
    <w:rsid w:val="00E65492"/>
    <w:rsid w:val="00E66811"/>
    <w:rsid w:val="00E669D6"/>
    <w:rsid w:val="00E71E9C"/>
    <w:rsid w:val="00E73DE3"/>
    <w:rsid w:val="00E761F4"/>
    <w:rsid w:val="00E80DE9"/>
    <w:rsid w:val="00E863BE"/>
    <w:rsid w:val="00E93C8F"/>
    <w:rsid w:val="00E9535F"/>
    <w:rsid w:val="00E96635"/>
    <w:rsid w:val="00E97B67"/>
    <w:rsid w:val="00E97EA8"/>
    <w:rsid w:val="00EA0CE4"/>
    <w:rsid w:val="00EA29C5"/>
    <w:rsid w:val="00EA43B3"/>
    <w:rsid w:val="00EA4858"/>
    <w:rsid w:val="00EA5EEA"/>
    <w:rsid w:val="00EA7160"/>
    <w:rsid w:val="00EB3B3F"/>
    <w:rsid w:val="00EB730E"/>
    <w:rsid w:val="00EC2E3D"/>
    <w:rsid w:val="00EC3E85"/>
    <w:rsid w:val="00EC6D58"/>
    <w:rsid w:val="00EC708A"/>
    <w:rsid w:val="00ED1E55"/>
    <w:rsid w:val="00ED51F6"/>
    <w:rsid w:val="00ED5980"/>
    <w:rsid w:val="00ED6EAB"/>
    <w:rsid w:val="00ED70EC"/>
    <w:rsid w:val="00EE0FFD"/>
    <w:rsid w:val="00EE49F3"/>
    <w:rsid w:val="00EE768A"/>
    <w:rsid w:val="00EF1A56"/>
    <w:rsid w:val="00F06498"/>
    <w:rsid w:val="00F14535"/>
    <w:rsid w:val="00F22246"/>
    <w:rsid w:val="00F2319D"/>
    <w:rsid w:val="00F24D2A"/>
    <w:rsid w:val="00F2725A"/>
    <w:rsid w:val="00F3078A"/>
    <w:rsid w:val="00F31ED9"/>
    <w:rsid w:val="00F3606C"/>
    <w:rsid w:val="00F371F3"/>
    <w:rsid w:val="00F41086"/>
    <w:rsid w:val="00F4270A"/>
    <w:rsid w:val="00F43A4D"/>
    <w:rsid w:val="00F465A2"/>
    <w:rsid w:val="00F50C3C"/>
    <w:rsid w:val="00F52D57"/>
    <w:rsid w:val="00F537EB"/>
    <w:rsid w:val="00F55738"/>
    <w:rsid w:val="00F60521"/>
    <w:rsid w:val="00F60D99"/>
    <w:rsid w:val="00F64ADA"/>
    <w:rsid w:val="00F64CC4"/>
    <w:rsid w:val="00F64FB6"/>
    <w:rsid w:val="00F705CC"/>
    <w:rsid w:val="00F71118"/>
    <w:rsid w:val="00F71A6D"/>
    <w:rsid w:val="00F72073"/>
    <w:rsid w:val="00F72BBB"/>
    <w:rsid w:val="00F86966"/>
    <w:rsid w:val="00F902B0"/>
    <w:rsid w:val="00F97563"/>
    <w:rsid w:val="00FA1337"/>
    <w:rsid w:val="00FA3AE1"/>
    <w:rsid w:val="00FA500C"/>
    <w:rsid w:val="00FA65B3"/>
    <w:rsid w:val="00FA7422"/>
    <w:rsid w:val="00FB2D39"/>
    <w:rsid w:val="00FB5FA9"/>
    <w:rsid w:val="00FB608B"/>
    <w:rsid w:val="00FB79B5"/>
    <w:rsid w:val="00FC3081"/>
    <w:rsid w:val="00FC55C0"/>
    <w:rsid w:val="00FC5B6B"/>
    <w:rsid w:val="00FD0A86"/>
    <w:rsid w:val="00FD0CFA"/>
    <w:rsid w:val="00FD0DD0"/>
    <w:rsid w:val="00FD3EC7"/>
    <w:rsid w:val="00FD3EEA"/>
    <w:rsid w:val="00FD4416"/>
    <w:rsid w:val="00FD53C9"/>
    <w:rsid w:val="00FE2C4A"/>
    <w:rsid w:val="00FE6BDC"/>
    <w:rsid w:val="00FF211B"/>
    <w:rsid w:val="00FF2C88"/>
    <w:rsid w:val="00FF3517"/>
    <w:rsid w:val="00FF4928"/>
    <w:rsid w:val="00FF6E42"/>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915888"/>
  <w15:docId w15:val="{960699C7-DF09-2441-99C1-EFEAF58CE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har"/>
    <w:uiPriority w:val="9"/>
    <w:qFormat/>
    <w:rsid w:val="000813E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paragraph" w:styleId="Ttulo2">
    <w:name w:val="heading 2"/>
    <w:basedOn w:val="Normal"/>
    <w:link w:val="Ttulo2Char"/>
    <w:uiPriority w:val="9"/>
    <w:qFormat/>
    <w:rsid w:val="000813E5"/>
    <w:pPr>
      <w:spacing w:before="100" w:beforeAutospacing="1" w:after="100" w:afterAutospacing="1" w:line="240" w:lineRule="auto"/>
      <w:outlineLvl w:val="1"/>
    </w:pPr>
    <w:rPr>
      <w:rFonts w:ascii="Times New Roman" w:eastAsia="Times New Roman" w:hAnsi="Times New Roman" w:cs="Times New Roman"/>
      <w:b/>
      <w:bCs/>
      <w:sz w:val="36"/>
      <w:szCs w:val="36"/>
      <w:lang w:eastAsia="pt-BR"/>
    </w:rPr>
  </w:style>
  <w:style w:type="paragraph" w:styleId="Ttulo3">
    <w:name w:val="heading 3"/>
    <w:basedOn w:val="Normal"/>
    <w:next w:val="Normal"/>
    <w:link w:val="Ttulo3Char"/>
    <w:uiPriority w:val="9"/>
    <w:unhideWhenUsed/>
    <w:qFormat/>
    <w:rsid w:val="00454972"/>
    <w:pPr>
      <w:keepNext/>
      <w:keepLines/>
      <w:spacing w:before="200" w:after="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har"/>
    <w:uiPriority w:val="9"/>
    <w:unhideWhenUsed/>
    <w:qFormat/>
    <w:rsid w:val="000261B2"/>
    <w:pPr>
      <w:keepNext/>
      <w:keepLines/>
      <w:spacing w:before="200" w:after="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har"/>
    <w:uiPriority w:val="9"/>
    <w:unhideWhenUsed/>
    <w:qFormat/>
    <w:rsid w:val="00370417"/>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D04937"/>
    <w:pPr>
      <w:ind w:left="720"/>
      <w:contextualSpacing/>
    </w:pPr>
  </w:style>
  <w:style w:type="paragraph" w:styleId="NormalWeb">
    <w:name w:val="Normal (Web)"/>
    <w:basedOn w:val="Normal"/>
    <w:uiPriority w:val="99"/>
    <w:unhideWhenUsed/>
    <w:rsid w:val="00A512B0"/>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Refdecomentrio">
    <w:name w:val="annotation reference"/>
    <w:basedOn w:val="Fontepargpadro"/>
    <w:uiPriority w:val="99"/>
    <w:semiHidden/>
    <w:unhideWhenUsed/>
    <w:rsid w:val="00135FAC"/>
    <w:rPr>
      <w:sz w:val="16"/>
      <w:szCs w:val="16"/>
    </w:rPr>
  </w:style>
  <w:style w:type="paragraph" w:styleId="Textodecomentrio">
    <w:name w:val="annotation text"/>
    <w:basedOn w:val="Normal"/>
    <w:link w:val="TextodecomentrioChar"/>
    <w:uiPriority w:val="99"/>
    <w:unhideWhenUsed/>
    <w:rsid w:val="00135FAC"/>
    <w:pPr>
      <w:spacing w:line="240" w:lineRule="auto"/>
    </w:pPr>
    <w:rPr>
      <w:sz w:val="20"/>
      <w:szCs w:val="20"/>
    </w:rPr>
  </w:style>
  <w:style w:type="character" w:customStyle="1" w:styleId="TextodecomentrioChar">
    <w:name w:val="Texto de comentário Char"/>
    <w:basedOn w:val="Fontepargpadro"/>
    <w:link w:val="Textodecomentrio"/>
    <w:uiPriority w:val="99"/>
    <w:rsid w:val="00135FAC"/>
    <w:rPr>
      <w:sz w:val="20"/>
      <w:szCs w:val="20"/>
    </w:rPr>
  </w:style>
  <w:style w:type="paragraph" w:styleId="Assuntodocomentrio">
    <w:name w:val="annotation subject"/>
    <w:basedOn w:val="Textodecomentrio"/>
    <w:next w:val="Textodecomentrio"/>
    <w:link w:val="AssuntodocomentrioChar"/>
    <w:uiPriority w:val="99"/>
    <w:semiHidden/>
    <w:unhideWhenUsed/>
    <w:rsid w:val="00135FAC"/>
    <w:rPr>
      <w:b/>
      <w:bCs/>
    </w:rPr>
  </w:style>
  <w:style w:type="character" w:customStyle="1" w:styleId="AssuntodocomentrioChar">
    <w:name w:val="Assunto do comentário Char"/>
    <w:basedOn w:val="TextodecomentrioChar"/>
    <w:link w:val="Assuntodocomentrio"/>
    <w:uiPriority w:val="99"/>
    <w:semiHidden/>
    <w:rsid w:val="00135FAC"/>
    <w:rPr>
      <w:b/>
      <w:bCs/>
      <w:sz w:val="20"/>
      <w:szCs w:val="20"/>
    </w:rPr>
  </w:style>
  <w:style w:type="paragraph" w:styleId="Textodebalo">
    <w:name w:val="Balloon Text"/>
    <w:basedOn w:val="Normal"/>
    <w:link w:val="TextodebaloChar"/>
    <w:uiPriority w:val="99"/>
    <w:semiHidden/>
    <w:unhideWhenUsed/>
    <w:rsid w:val="00135FA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35FAC"/>
    <w:rPr>
      <w:rFonts w:ascii="Segoe UI" w:hAnsi="Segoe UI" w:cs="Segoe UI"/>
      <w:sz w:val="18"/>
      <w:szCs w:val="18"/>
    </w:rPr>
  </w:style>
  <w:style w:type="character" w:styleId="Hyperlink">
    <w:name w:val="Hyperlink"/>
    <w:basedOn w:val="Fontepargpadro"/>
    <w:uiPriority w:val="99"/>
    <w:unhideWhenUsed/>
    <w:rsid w:val="00000AE6"/>
    <w:rPr>
      <w:color w:val="0563C1" w:themeColor="hyperlink"/>
      <w:u w:val="single"/>
    </w:rPr>
  </w:style>
  <w:style w:type="paragraph" w:styleId="Lista">
    <w:name w:val="List"/>
    <w:basedOn w:val="Normal"/>
    <w:uiPriority w:val="99"/>
    <w:unhideWhenUsed/>
    <w:rsid w:val="00636B07"/>
    <w:pPr>
      <w:ind w:left="360" w:hanging="360"/>
      <w:contextualSpacing/>
    </w:pPr>
  </w:style>
  <w:style w:type="paragraph" w:styleId="Saudao">
    <w:name w:val="Salutation"/>
    <w:basedOn w:val="Normal"/>
    <w:next w:val="Normal"/>
    <w:link w:val="SaudaoChar"/>
    <w:uiPriority w:val="99"/>
    <w:unhideWhenUsed/>
    <w:rsid w:val="00636B07"/>
  </w:style>
  <w:style w:type="character" w:customStyle="1" w:styleId="SaudaoChar">
    <w:name w:val="Saudação Char"/>
    <w:basedOn w:val="Fontepargpadro"/>
    <w:link w:val="Saudao"/>
    <w:uiPriority w:val="99"/>
    <w:rsid w:val="00636B07"/>
  </w:style>
  <w:style w:type="paragraph" w:styleId="Data">
    <w:name w:val="Date"/>
    <w:basedOn w:val="Normal"/>
    <w:next w:val="Normal"/>
    <w:link w:val="DataChar"/>
    <w:uiPriority w:val="99"/>
    <w:unhideWhenUsed/>
    <w:rsid w:val="00636B07"/>
  </w:style>
  <w:style w:type="character" w:customStyle="1" w:styleId="DataChar">
    <w:name w:val="Data Char"/>
    <w:basedOn w:val="Fontepargpadro"/>
    <w:link w:val="Data"/>
    <w:uiPriority w:val="99"/>
    <w:rsid w:val="00636B07"/>
  </w:style>
  <w:style w:type="paragraph" w:styleId="Commarcadores2">
    <w:name w:val="List Bullet 2"/>
    <w:basedOn w:val="Normal"/>
    <w:uiPriority w:val="99"/>
    <w:unhideWhenUsed/>
    <w:rsid w:val="00636B07"/>
    <w:pPr>
      <w:numPr>
        <w:numId w:val="1"/>
      </w:numPr>
      <w:contextualSpacing/>
    </w:pPr>
  </w:style>
  <w:style w:type="paragraph" w:styleId="Commarcadores3">
    <w:name w:val="List Bullet 3"/>
    <w:basedOn w:val="Normal"/>
    <w:uiPriority w:val="99"/>
    <w:unhideWhenUsed/>
    <w:rsid w:val="00636B07"/>
    <w:pPr>
      <w:numPr>
        <w:numId w:val="2"/>
      </w:numPr>
      <w:contextualSpacing/>
    </w:pPr>
  </w:style>
  <w:style w:type="paragraph" w:styleId="Corpodetexto">
    <w:name w:val="Body Text"/>
    <w:basedOn w:val="Normal"/>
    <w:link w:val="CorpodetextoChar"/>
    <w:uiPriority w:val="99"/>
    <w:unhideWhenUsed/>
    <w:rsid w:val="00636B07"/>
    <w:pPr>
      <w:spacing w:after="120"/>
    </w:pPr>
  </w:style>
  <w:style w:type="character" w:customStyle="1" w:styleId="CorpodetextoChar">
    <w:name w:val="Corpo de texto Char"/>
    <w:basedOn w:val="Fontepargpadro"/>
    <w:link w:val="Corpodetexto"/>
    <w:uiPriority w:val="99"/>
    <w:rsid w:val="00636B07"/>
  </w:style>
  <w:style w:type="paragraph" w:styleId="Recuodecorpodetexto">
    <w:name w:val="Body Text Indent"/>
    <w:basedOn w:val="Normal"/>
    <w:link w:val="RecuodecorpodetextoChar"/>
    <w:uiPriority w:val="99"/>
    <w:semiHidden/>
    <w:unhideWhenUsed/>
    <w:rsid w:val="00636B07"/>
    <w:pPr>
      <w:spacing w:after="120"/>
      <w:ind w:left="360"/>
    </w:pPr>
  </w:style>
  <w:style w:type="character" w:customStyle="1" w:styleId="RecuodecorpodetextoChar">
    <w:name w:val="Recuo de corpo de texto Char"/>
    <w:basedOn w:val="Fontepargpadro"/>
    <w:link w:val="Recuodecorpodetexto"/>
    <w:uiPriority w:val="99"/>
    <w:semiHidden/>
    <w:rsid w:val="00636B07"/>
  </w:style>
  <w:style w:type="paragraph" w:styleId="Primeirorecuodecorpodetexto2">
    <w:name w:val="Body Text First Indent 2"/>
    <w:basedOn w:val="Recuodecorpodetexto"/>
    <w:link w:val="Primeirorecuodecorpodetexto2Char"/>
    <w:uiPriority w:val="99"/>
    <w:unhideWhenUsed/>
    <w:rsid w:val="00636B07"/>
    <w:pPr>
      <w:spacing w:after="160"/>
      <w:ind w:firstLine="360"/>
    </w:pPr>
  </w:style>
  <w:style w:type="character" w:customStyle="1" w:styleId="Primeirorecuodecorpodetexto2Char">
    <w:name w:val="Primeiro recuo de corpo de texto 2 Char"/>
    <w:basedOn w:val="RecuodecorpodetextoChar"/>
    <w:link w:val="Primeirorecuodecorpodetexto2"/>
    <w:uiPriority w:val="99"/>
    <w:rsid w:val="00636B07"/>
  </w:style>
  <w:style w:type="character" w:customStyle="1" w:styleId="Ttulo1Char">
    <w:name w:val="Título 1 Char"/>
    <w:basedOn w:val="Fontepargpadro"/>
    <w:link w:val="Ttulo1"/>
    <w:uiPriority w:val="9"/>
    <w:rsid w:val="000813E5"/>
    <w:rPr>
      <w:rFonts w:ascii="Times New Roman" w:eastAsia="Times New Roman" w:hAnsi="Times New Roman" w:cs="Times New Roman"/>
      <w:b/>
      <w:bCs/>
      <w:kern w:val="36"/>
      <w:sz w:val="48"/>
      <w:szCs w:val="48"/>
      <w:lang w:eastAsia="pt-BR"/>
    </w:rPr>
  </w:style>
  <w:style w:type="character" w:customStyle="1" w:styleId="Ttulo2Char">
    <w:name w:val="Título 2 Char"/>
    <w:basedOn w:val="Fontepargpadro"/>
    <w:link w:val="Ttulo2"/>
    <w:uiPriority w:val="9"/>
    <w:rsid w:val="000813E5"/>
    <w:rPr>
      <w:rFonts w:ascii="Times New Roman" w:eastAsia="Times New Roman" w:hAnsi="Times New Roman" w:cs="Times New Roman"/>
      <w:b/>
      <w:bCs/>
      <w:sz w:val="36"/>
      <w:szCs w:val="36"/>
      <w:lang w:eastAsia="pt-BR"/>
    </w:rPr>
  </w:style>
  <w:style w:type="character" w:customStyle="1" w:styleId="apple-tab-span">
    <w:name w:val="apple-tab-span"/>
    <w:basedOn w:val="Fontepargpadro"/>
    <w:rsid w:val="000813E5"/>
  </w:style>
  <w:style w:type="character" w:customStyle="1" w:styleId="Ttulo3Char">
    <w:name w:val="Título 3 Char"/>
    <w:basedOn w:val="Fontepargpadro"/>
    <w:link w:val="Ttulo3"/>
    <w:uiPriority w:val="9"/>
    <w:rsid w:val="00454972"/>
    <w:rPr>
      <w:rFonts w:asciiTheme="majorHAnsi" w:eastAsiaTheme="majorEastAsia" w:hAnsiTheme="majorHAnsi" w:cstheme="majorBidi"/>
      <w:b/>
      <w:bCs/>
      <w:color w:val="5B9BD5" w:themeColor="accent1"/>
    </w:rPr>
  </w:style>
  <w:style w:type="character" w:styleId="Forte">
    <w:name w:val="Strong"/>
    <w:basedOn w:val="Fontepargpadro"/>
    <w:uiPriority w:val="22"/>
    <w:qFormat/>
    <w:rsid w:val="00A25658"/>
    <w:rPr>
      <w:b/>
      <w:bCs/>
    </w:rPr>
  </w:style>
  <w:style w:type="paragraph" w:customStyle="1" w:styleId="textoespacoduplorecuoprimeiralinha">
    <w:name w:val="texto_espaco_duplo_recuo_primeira_linha"/>
    <w:basedOn w:val="Normal"/>
    <w:rsid w:val="00A25658"/>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Reviso">
    <w:name w:val="Revision"/>
    <w:hidden/>
    <w:uiPriority w:val="99"/>
    <w:semiHidden/>
    <w:rsid w:val="00E40861"/>
    <w:pPr>
      <w:spacing w:after="0" w:line="240" w:lineRule="auto"/>
    </w:pPr>
  </w:style>
  <w:style w:type="character" w:customStyle="1" w:styleId="Ttulo4Char">
    <w:name w:val="Título 4 Char"/>
    <w:basedOn w:val="Fontepargpadro"/>
    <w:link w:val="Ttulo4"/>
    <w:uiPriority w:val="9"/>
    <w:rsid w:val="000261B2"/>
    <w:rPr>
      <w:rFonts w:asciiTheme="majorHAnsi" w:eastAsiaTheme="majorEastAsia" w:hAnsiTheme="majorHAnsi" w:cstheme="majorBidi"/>
      <w:b/>
      <w:bCs/>
      <w:i/>
      <w:iCs/>
      <w:color w:val="5B9BD5" w:themeColor="accent1"/>
    </w:rPr>
  </w:style>
  <w:style w:type="paragraph" w:customStyle="1" w:styleId="Default">
    <w:name w:val="Default"/>
    <w:rsid w:val="00CD7EE0"/>
    <w:pPr>
      <w:autoSpaceDE w:val="0"/>
      <w:autoSpaceDN w:val="0"/>
      <w:adjustRightInd w:val="0"/>
      <w:spacing w:after="0" w:line="240" w:lineRule="auto"/>
    </w:pPr>
    <w:rPr>
      <w:rFonts w:ascii="Calibri" w:hAnsi="Calibri" w:cs="Calibri"/>
      <w:color w:val="000000"/>
      <w:sz w:val="24"/>
      <w:szCs w:val="24"/>
    </w:rPr>
  </w:style>
  <w:style w:type="paragraph" w:customStyle="1" w:styleId="text-center">
    <w:name w:val="text-center"/>
    <w:basedOn w:val="Normal"/>
    <w:rsid w:val="00822968"/>
    <w:pPr>
      <w:spacing w:before="100" w:beforeAutospacing="1" w:after="100" w:afterAutospacing="1" w:line="240" w:lineRule="auto"/>
    </w:pPr>
    <w:rPr>
      <w:rFonts w:ascii="Times" w:hAnsi="Times"/>
      <w:sz w:val="20"/>
      <w:szCs w:val="20"/>
    </w:rPr>
  </w:style>
  <w:style w:type="character" w:customStyle="1" w:styleId="publicado-dou">
    <w:name w:val="publicado-dou"/>
    <w:basedOn w:val="Fontepargpadro"/>
    <w:rsid w:val="00822968"/>
  </w:style>
  <w:style w:type="character" w:customStyle="1" w:styleId="publicado-dou-data">
    <w:name w:val="publicado-dou-data"/>
    <w:basedOn w:val="Fontepargpadro"/>
    <w:rsid w:val="00822968"/>
  </w:style>
  <w:style w:type="character" w:customStyle="1" w:styleId="pipe">
    <w:name w:val="pipe"/>
    <w:basedOn w:val="Fontepargpadro"/>
    <w:rsid w:val="00822968"/>
  </w:style>
  <w:style w:type="character" w:customStyle="1" w:styleId="edicao-dou">
    <w:name w:val="edicao-dou"/>
    <w:basedOn w:val="Fontepargpadro"/>
    <w:rsid w:val="00822968"/>
  </w:style>
  <w:style w:type="character" w:customStyle="1" w:styleId="edicao-dou-data">
    <w:name w:val="edicao-dou-data"/>
    <w:basedOn w:val="Fontepargpadro"/>
    <w:rsid w:val="00822968"/>
  </w:style>
  <w:style w:type="character" w:customStyle="1" w:styleId="secao-dou">
    <w:name w:val="secao-dou"/>
    <w:basedOn w:val="Fontepargpadro"/>
    <w:rsid w:val="00822968"/>
  </w:style>
  <w:style w:type="character" w:customStyle="1" w:styleId="secao-dou-data">
    <w:name w:val="secao-dou-data"/>
    <w:basedOn w:val="Fontepargpadro"/>
    <w:rsid w:val="00822968"/>
  </w:style>
  <w:style w:type="character" w:customStyle="1" w:styleId="orgao-dou">
    <w:name w:val="orgao-dou"/>
    <w:basedOn w:val="Fontepargpadro"/>
    <w:rsid w:val="00822968"/>
  </w:style>
  <w:style w:type="character" w:customStyle="1" w:styleId="orgao-dou-data">
    <w:name w:val="orgao-dou-data"/>
    <w:basedOn w:val="Fontepargpadro"/>
    <w:rsid w:val="00822968"/>
  </w:style>
  <w:style w:type="paragraph" w:customStyle="1" w:styleId="identifica">
    <w:name w:val="identifica"/>
    <w:basedOn w:val="Normal"/>
    <w:rsid w:val="00822968"/>
    <w:pPr>
      <w:spacing w:before="100" w:beforeAutospacing="1" w:after="100" w:afterAutospacing="1" w:line="240" w:lineRule="auto"/>
    </w:pPr>
    <w:rPr>
      <w:rFonts w:ascii="Times" w:hAnsi="Times"/>
      <w:sz w:val="20"/>
      <w:szCs w:val="20"/>
    </w:rPr>
  </w:style>
  <w:style w:type="paragraph" w:styleId="MapadoDocumento">
    <w:name w:val="Document Map"/>
    <w:basedOn w:val="Normal"/>
    <w:link w:val="MapadoDocumentoChar"/>
    <w:uiPriority w:val="99"/>
    <w:semiHidden/>
    <w:unhideWhenUsed/>
    <w:rsid w:val="00E863BE"/>
    <w:pPr>
      <w:spacing w:after="0" w:line="240" w:lineRule="auto"/>
    </w:pPr>
    <w:rPr>
      <w:rFonts w:ascii="Lucida Grande" w:hAnsi="Lucida Grande" w:cs="Lucida Grande"/>
      <w:sz w:val="24"/>
      <w:szCs w:val="24"/>
    </w:rPr>
  </w:style>
  <w:style w:type="character" w:customStyle="1" w:styleId="MapadoDocumentoChar">
    <w:name w:val="Mapa do Documento Char"/>
    <w:basedOn w:val="Fontepargpadro"/>
    <w:link w:val="MapadoDocumento"/>
    <w:uiPriority w:val="99"/>
    <w:semiHidden/>
    <w:rsid w:val="00E863BE"/>
    <w:rPr>
      <w:rFonts w:ascii="Lucida Grande" w:hAnsi="Lucida Grande" w:cs="Lucida Grande"/>
      <w:sz w:val="24"/>
      <w:szCs w:val="24"/>
    </w:rPr>
  </w:style>
  <w:style w:type="paragraph" w:customStyle="1" w:styleId="dou-paragraph">
    <w:name w:val="dou-paragraph"/>
    <w:basedOn w:val="Normal"/>
    <w:rsid w:val="00BE43BC"/>
    <w:pPr>
      <w:spacing w:before="100" w:beforeAutospacing="1" w:after="100" w:afterAutospacing="1" w:line="240" w:lineRule="auto"/>
    </w:pPr>
    <w:rPr>
      <w:rFonts w:ascii="Times" w:hAnsi="Times"/>
      <w:sz w:val="20"/>
      <w:szCs w:val="20"/>
    </w:rPr>
  </w:style>
  <w:style w:type="character" w:customStyle="1" w:styleId="MenoPendente1">
    <w:name w:val="Menção Pendente1"/>
    <w:basedOn w:val="Fontepargpadro"/>
    <w:uiPriority w:val="99"/>
    <w:semiHidden/>
    <w:unhideWhenUsed/>
    <w:rsid w:val="00501DC6"/>
    <w:rPr>
      <w:color w:val="605E5C"/>
      <w:shd w:val="clear" w:color="auto" w:fill="E1DFDD"/>
    </w:rPr>
  </w:style>
  <w:style w:type="character" w:styleId="HiperlinkVisitado">
    <w:name w:val="FollowedHyperlink"/>
    <w:basedOn w:val="Fontepargpadro"/>
    <w:uiPriority w:val="99"/>
    <w:semiHidden/>
    <w:unhideWhenUsed/>
    <w:rsid w:val="00B67959"/>
    <w:rPr>
      <w:color w:val="954F72" w:themeColor="followedHyperlink"/>
      <w:u w:val="single"/>
    </w:rPr>
  </w:style>
  <w:style w:type="character" w:customStyle="1" w:styleId="Ttulo5Char">
    <w:name w:val="Título 5 Char"/>
    <w:basedOn w:val="Fontepargpadro"/>
    <w:link w:val="Ttulo5"/>
    <w:uiPriority w:val="9"/>
    <w:rsid w:val="00370417"/>
    <w:rPr>
      <w:rFonts w:asciiTheme="majorHAnsi" w:eastAsiaTheme="majorEastAsia" w:hAnsiTheme="majorHAnsi" w:cstheme="majorBidi"/>
      <w:color w:val="1F4D78" w:themeColor="accent1" w:themeShade="7F"/>
    </w:rPr>
  </w:style>
  <w:style w:type="paragraph" w:styleId="Cabealho">
    <w:name w:val="header"/>
    <w:basedOn w:val="Normal"/>
    <w:link w:val="CabealhoChar"/>
    <w:uiPriority w:val="99"/>
    <w:unhideWhenUsed/>
    <w:rsid w:val="0047325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73256"/>
  </w:style>
  <w:style w:type="paragraph" w:styleId="Rodap">
    <w:name w:val="footer"/>
    <w:basedOn w:val="Normal"/>
    <w:link w:val="RodapChar"/>
    <w:uiPriority w:val="99"/>
    <w:unhideWhenUsed/>
    <w:rsid w:val="00473256"/>
    <w:pPr>
      <w:tabs>
        <w:tab w:val="center" w:pos="4252"/>
        <w:tab w:val="right" w:pos="8504"/>
      </w:tabs>
      <w:spacing w:after="0" w:line="240" w:lineRule="auto"/>
    </w:pPr>
  </w:style>
  <w:style w:type="character" w:customStyle="1" w:styleId="RodapChar">
    <w:name w:val="Rodapé Char"/>
    <w:basedOn w:val="Fontepargpadro"/>
    <w:link w:val="Rodap"/>
    <w:uiPriority w:val="99"/>
    <w:rsid w:val="00473256"/>
  </w:style>
  <w:style w:type="character" w:styleId="MenoPendente">
    <w:name w:val="Unresolved Mention"/>
    <w:basedOn w:val="Fontepargpadro"/>
    <w:uiPriority w:val="99"/>
    <w:semiHidden/>
    <w:unhideWhenUsed/>
    <w:rsid w:val="005609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257800">
      <w:bodyDiv w:val="1"/>
      <w:marLeft w:val="0"/>
      <w:marRight w:val="0"/>
      <w:marTop w:val="0"/>
      <w:marBottom w:val="0"/>
      <w:divBdr>
        <w:top w:val="none" w:sz="0" w:space="0" w:color="auto"/>
        <w:left w:val="none" w:sz="0" w:space="0" w:color="auto"/>
        <w:bottom w:val="none" w:sz="0" w:space="0" w:color="auto"/>
        <w:right w:val="none" w:sz="0" w:space="0" w:color="auto"/>
      </w:divBdr>
      <w:divsChild>
        <w:div w:id="398404382">
          <w:marLeft w:val="446"/>
          <w:marRight w:val="0"/>
          <w:marTop w:val="0"/>
          <w:marBottom w:val="0"/>
          <w:divBdr>
            <w:top w:val="none" w:sz="0" w:space="0" w:color="auto"/>
            <w:left w:val="none" w:sz="0" w:space="0" w:color="auto"/>
            <w:bottom w:val="none" w:sz="0" w:space="0" w:color="auto"/>
            <w:right w:val="none" w:sz="0" w:space="0" w:color="auto"/>
          </w:divBdr>
        </w:div>
        <w:div w:id="1624073007">
          <w:marLeft w:val="446"/>
          <w:marRight w:val="0"/>
          <w:marTop w:val="0"/>
          <w:marBottom w:val="0"/>
          <w:divBdr>
            <w:top w:val="none" w:sz="0" w:space="0" w:color="auto"/>
            <w:left w:val="none" w:sz="0" w:space="0" w:color="auto"/>
            <w:bottom w:val="none" w:sz="0" w:space="0" w:color="auto"/>
            <w:right w:val="none" w:sz="0" w:space="0" w:color="auto"/>
          </w:divBdr>
        </w:div>
        <w:div w:id="726415969">
          <w:marLeft w:val="446"/>
          <w:marRight w:val="0"/>
          <w:marTop w:val="0"/>
          <w:marBottom w:val="0"/>
          <w:divBdr>
            <w:top w:val="none" w:sz="0" w:space="0" w:color="auto"/>
            <w:left w:val="none" w:sz="0" w:space="0" w:color="auto"/>
            <w:bottom w:val="none" w:sz="0" w:space="0" w:color="auto"/>
            <w:right w:val="none" w:sz="0" w:space="0" w:color="auto"/>
          </w:divBdr>
        </w:div>
        <w:div w:id="316611555">
          <w:marLeft w:val="446"/>
          <w:marRight w:val="0"/>
          <w:marTop w:val="0"/>
          <w:marBottom w:val="0"/>
          <w:divBdr>
            <w:top w:val="none" w:sz="0" w:space="0" w:color="auto"/>
            <w:left w:val="none" w:sz="0" w:space="0" w:color="auto"/>
            <w:bottom w:val="none" w:sz="0" w:space="0" w:color="auto"/>
            <w:right w:val="none" w:sz="0" w:space="0" w:color="auto"/>
          </w:divBdr>
        </w:div>
        <w:div w:id="1810246439">
          <w:marLeft w:val="446"/>
          <w:marRight w:val="0"/>
          <w:marTop w:val="0"/>
          <w:marBottom w:val="0"/>
          <w:divBdr>
            <w:top w:val="none" w:sz="0" w:space="0" w:color="auto"/>
            <w:left w:val="none" w:sz="0" w:space="0" w:color="auto"/>
            <w:bottom w:val="none" w:sz="0" w:space="0" w:color="auto"/>
            <w:right w:val="none" w:sz="0" w:space="0" w:color="auto"/>
          </w:divBdr>
        </w:div>
      </w:divsChild>
    </w:div>
    <w:div w:id="207886791">
      <w:bodyDiv w:val="1"/>
      <w:marLeft w:val="0"/>
      <w:marRight w:val="0"/>
      <w:marTop w:val="0"/>
      <w:marBottom w:val="0"/>
      <w:divBdr>
        <w:top w:val="none" w:sz="0" w:space="0" w:color="auto"/>
        <w:left w:val="none" w:sz="0" w:space="0" w:color="auto"/>
        <w:bottom w:val="none" w:sz="0" w:space="0" w:color="auto"/>
        <w:right w:val="none" w:sz="0" w:space="0" w:color="auto"/>
      </w:divBdr>
      <w:divsChild>
        <w:div w:id="939918173">
          <w:marLeft w:val="547"/>
          <w:marRight w:val="0"/>
          <w:marTop w:val="0"/>
          <w:marBottom w:val="0"/>
          <w:divBdr>
            <w:top w:val="none" w:sz="0" w:space="0" w:color="auto"/>
            <w:left w:val="none" w:sz="0" w:space="0" w:color="auto"/>
            <w:bottom w:val="none" w:sz="0" w:space="0" w:color="auto"/>
            <w:right w:val="none" w:sz="0" w:space="0" w:color="auto"/>
          </w:divBdr>
        </w:div>
        <w:div w:id="1594893225">
          <w:marLeft w:val="547"/>
          <w:marRight w:val="0"/>
          <w:marTop w:val="0"/>
          <w:marBottom w:val="0"/>
          <w:divBdr>
            <w:top w:val="none" w:sz="0" w:space="0" w:color="auto"/>
            <w:left w:val="none" w:sz="0" w:space="0" w:color="auto"/>
            <w:bottom w:val="none" w:sz="0" w:space="0" w:color="auto"/>
            <w:right w:val="none" w:sz="0" w:space="0" w:color="auto"/>
          </w:divBdr>
        </w:div>
        <w:div w:id="1204437570">
          <w:marLeft w:val="547"/>
          <w:marRight w:val="0"/>
          <w:marTop w:val="0"/>
          <w:marBottom w:val="0"/>
          <w:divBdr>
            <w:top w:val="none" w:sz="0" w:space="0" w:color="auto"/>
            <w:left w:val="none" w:sz="0" w:space="0" w:color="auto"/>
            <w:bottom w:val="none" w:sz="0" w:space="0" w:color="auto"/>
            <w:right w:val="none" w:sz="0" w:space="0" w:color="auto"/>
          </w:divBdr>
        </w:div>
      </w:divsChild>
    </w:div>
    <w:div w:id="242760413">
      <w:bodyDiv w:val="1"/>
      <w:marLeft w:val="0"/>
      <w:marRight w:val="0"/>
      <w:marTop w:val="0"/>
      <w:marBottom w:val="0"/>
      <w:divBdr>
        <w:top w:val="none" w:sz="0" w:space="0" w:color="auto"/>
        <w:left w:val="none" w:sz="0" w:space="0" w:color="auto"/>
        <w:bottom w:val="none" w:sz="0" w:space="0" w:color="auto"/>
        <w:right w:val="none" w:sz="0" w:space="0" w:color="auto"/>
      </w:divBdr>
      <w:divsChild>
        <w:div w:id="2075198492">
          <w:marLeft w:val="720"/>
          <w:marRight w:val="0"/>
          <w:marTop w:val="0"/>
          <w:marBottom w:val="0"/>
          <w:divBdr>
            <w:top w:val="none" w:sz="0" w:space="0" w:color="auto"/>
            <w:left w:val="none" w:sz="0" w:space="0" w:color="auto"/>
            <w:bottom w:val="none" w:sz="0" w:space="0" w:color="auto"/>
            <w:right w:val="none" w:sz="0" w:space="0" w:color="auto"/>
          </w:divBdr>
        </w:div>
        <w:div w:id="1574855580">
          <w:marLeft w:val="720"/>
          <w:marRight w:val="0"/>
          <w:marTop w:val="0"/>
          <w:marBottom w:val="0"/>
          <w:divBdr>
            <w:top w:val="none" w:sz="0" w:space="0" w:color="auto"/>
            <w:left w:val="none" w:sz="0" w:space="0" w:color="auto"/>
            <w:bottom w:val="none" w:sz="0" w:space="0" w:color="auto"/>
            <w:right w:val="none" w:sz="0" w:space="0" w:color="auto"/>
          </w:divBdr>
        </w:div>
        <w:div w:id="1948077826">
          <w:marLeft w:val="720"/>
          <w:marRight w:val="0"/>
          <w:marTop w:val="0"/>
          <w:marBottom w:val="0"/>
          <w:divBdr>
            <w:top w:val="none" w:sz="0" w:space="0" w:color="auto"/>
            <w:left w:val="none" w:sz="0" w:space="0" w:color="auto"/>
            <w:bottom w:val="none" w:sz="0" w:space="0" w:color="auto"/>
            <w:right w:val="none" w:sz="0" w:space="0" w:color="auto"/>
          </w:divBdr>
        </w:div>
      </w:divsChild>
    </w:div>
    <w:div w:id="245186559">
      <w:bodyDiv w:val="1"/>
      <w:marLeft w:val="0"/>
      <w:marRight w:val="0"/>
      <w:marTop w:val="0"/>
      <w:marBottom w:val="0"/>
      <w:divBdr>
        <w:top w:val="none" w:sz="0" w:space="0" w:color="auto"/>
        <w:left w:val="none" w:sz="0" w:space="0" w:color="auto"/>
        <w:bottom w:val="none" w:sz="0" w:space="0" w:color="auto"/>
        <w:right w:val="none" w:sz="0" w:space="0" w:color="auto"/>
      </w:divBdr>
    </w:div>
    <w:div w:id="341395970">
      <w:bodyDiv w:val="1"/>
      <w:marLeft w:val="0"/>
      <w:marRight w:val="0"/>
      <w:marTop w:val="0"/>
      <w:marBottom w:val="0"/>
      <w:divBdr>
        <w:top w:val="none" w:sz="0" w:space="0" w:color="auto"/>
        <w:left w:val="none" w:sz="0" w:space="0" w:color="auto"/>
        <w:bottom w:val="none" w:sz="0" w:space="0" w:color="auto"/>
        <w:right w:val="none" w:sz="0" w:space="0" w:color="auto"/>
      </w:divBdr>
      <w:divsChild>
        <w:div w:id="284429583">
          <w:marLeft w:val="446"/>
          <w:marRight w:val="0"/>
          <w:marTop w:val="0"/>
          <w:marBottom w:val="0"/>
          <w:divBdr>
            <w:top w:val="none" w:sz="0" w:space="0" w:color="auto"/>
            <w:left w:val="none" w:sz="0" w:space="0" w:color="auto"/>
            <w:bottom w:val="none" w:sz="0" w:space="0" w:color="auto"/>
            <w:right w:val="none" w:sz="0" w:space="0" w:color="auto"/>
          </w:divBdr>
        </w:div>
        <w:div w:id="404106586">
          <w:marLeft w:val="446"/>
          <w:marRight w:val="0"/>
          <w:marTop w:val="0"/>
          <w:marBottom w:val="0"/>
          <w:divBdr>
            <w:top w:val="none" w:sz="0" w:space="0" w:color="auto"/>
            <w:left w:val="none" w:sz="0" w:space="0" w:color="auto"/>
            <w:bottom w:val="none" w:sz="0" w:space="0" w:color="auto"/>
            <w:right w:val="none" w:sz="0" w:space="0" w:color="auto"/>
          </w:divBdr>
        </w:div>
        <w:div w:id="1997957318">
          <w:marLeft w:val="446"/>
          <w:marRight w:val="0"/>
          <w:marTop w:val="0"/>
          <w:marBottom w:val="0"/>
          <w:divBdr>
            <w:top w:val="none" w:sz="0" w:space="0" w:color="auto"/>
            <w:left w:val="none" w:sz="0" w:space="0" w:color="auto"/>
            <w:bottom w:val="none" w:sz="0" w:space="0" w:color="auto"/>
            <w:right w:val="none" w:sz="0" w:space="0" w:color="auto"/>
          </w:divBdr>
        </w:div>
        <w:div w:id="1284537347">
          <w:marLeft w:val="446"/>
          <w:marRight w:val="0"/>
          <w:marTop w:val="0"/>
          <w:marBottom w:val="0"/>
          <w:divBdr>
            <w:top w:val="none" w:sz="0" w:space="0" w:color="auto"/>
            <w:left w:val="none" w:sz="0" w:space="0" w:color="auto"/>
            <w:bottom w:val="none" w:sz="0" w:space="0" w:color="auto"/>
            <w:right w:val="none" w:sz="0" w:space="0" w:color="auto"/>
          </w:divBdr>
        </w:div>
        <w:div w:id="2073235157">
          <w:marLeft w:val="446"/>
          <w:marRight w:val="0"/>
          <w:marTop w:val="0"/>
          <w:marBottom w:val="0"/>
          <w:divBdr>
            <w:top w:val="none" w:sz="0" w:space="0" w:color="auto"/>
            <w:left w:val="none" w:sz="0" w:space="0" w:color="auto"/>
            <w:bottom w:val="none" w:sz="0" w:space="0" w:color="auto"/>
            <w:right w:val="none" w:sz="0" w:space="0" w:color="auto"/>
          </w:divBdr>
        </w:div>
      </w:divsChild>
    </w:div>
    <w:div w:id="387922701">
      <w:bodyDiv w:val="1"/>
      <w:marLeft w:val="0"/>
      <w:marRight w:val="0"/>
      <w:marTop w:val="0"/>
      <w:marBottom w:val="0"/>
      <w:divBdr>
        <w:top w:val="none" w:sz="0" w:space="0" w:color="auto"/>
        <w:left w:val="none" w:sz="0" w:space="0" w:color="auto"/>
        <w:bottom w:val="none" w:sz="0" w:space="0" w:color="auto"/>
        <w:right w:val="none" w:sz="0" w:space="0" w:color="auto"/>
      </w:divBdr>
      <w:divsChild>
        <w:div w:id="369768302">
          <w:marLeft w:val="446"/>
          <w:marRight w:val="0"/>
          <w:marTop w:val="0"/>
          <w:marBottom w:val="0"/>
          <w:divBdr>
            <w:top w:val="none" w:sz="0" w:space="0" w:color="auto"/>
            <w:left w:val="none" w:sz="0" w:space="0" w:color="auto"/>
            <w:bottom w:val="none" w:sz="0" w:space="0" w:color="auto"/>
            <w:right w:val="none" w:sz="0" w:space="0" w:color="auto"/>
          </w:divBdr>
        </w:div>
        <w:div w:id="882596901">
          <w:marLeft w:val="446"/>
          <w:marRight w:val="0"/>
          <w:marTop w:val="0"/>
          <w:marBottom w:val="0"/>
          <w:divBdr>
            <w:top w:val="none" w:sz="0" w:space="0" w:color="auto"/>
            <w:left w:val="none" w:sz="0" w:space="0" w:color="auto"/>
            <w:bottom w:val="none" w:sz="0" w:space="0" w:color="auto"/>
            <w:right w:val="none" w:sz="0" w:space="0" w:color="auto"/>
          </w:divBdr>
        </w:div>
        <w:div w:id="186213916">
          <w:marLeft w:val="446"/>
          <w:marRight w:val="0"/>
          <w:marTop w:val="0"/>
          <w:marBottom w:val="0"/>
          <w:divBdr>
            <w:top w:val="none" w:sz="0" w:space="0" w:color="auto"/>
            <w:left w:val="none" w:sz="0" w:space="0" w:color="auto"/>
            <w:bottom w:val="none" w:sz="0" w:space="0" w:color="auto"/>
            <w:right w:val="none" w:sz="0" w:space="0" w:color="auto"/>
          </w:divBdr>
        </w:div>
        <w:div w:id="620838857">
          <w:marLeft w:val="446"/>
          <w:marRight w:val="0"/>
          <w:marTop w:val="0"/>
          <w:marBottom w:val="0"/>
          <w:divBdr>
            <w:top w:val="none" w:sz="0" w:space="0" w:color="auto"/>
            <w:left w:val="none" w:sz="0" w:space="0" w:color="auto"/>
            <w:bottom w:val="none" w:sz="0" w:space="0" w:color="auto"/>
            <w:right w:val="none" w:sz="0" w:space="0" w:color="auto"/>
          </w:divBdr>
        </w:div>
        <w:div w:id="1527909661">
          <w:marLeft w:val="446"/>
          <w:marRight w:val="0"/>
          <w:marTop w:val="0"/>
          <w:marBottom w:val="0"/>
          <w:divBdr>
            <w:top w:val="none" w:sz="0" w:space="0" w:color="auto"/>
            <w:left w:val="none" w:sz="0" w:space="0" w:color="auto"/>
            <w:bottom w:val="none" w:sz="0" w:space="0" w:color="auto"/>
            <w:right w:val="none" w:sz="0" w:space="0" w:color="auto"/>
          </w:divBdr>
        </w:div>
      </w:divsChild>
    </w:div>
    <w:div w:id="686174410">
      <w:bodyDiv w:val="1"/>
      <w:marLeft w:val="0"/>
      <w:marRight w:val="0"/>
      <w:marTop w:val="0"/>
      <w:marBottom w:val="0"/>
      <w:divBdr>
        <w:top w:val="none" w:sz="0" w:space="0" w:color="auto"/>
        <w:left w:val="none" w:sz="0" w:space="0" w:color="auto"/>
        <w:bottom w:val="none" w:sz="0" w:space="0" w:color="auto"/>
        <w:right w:val="none" w:sz="0" w:space="0" w:color="auto"/>
      </w:divBdr>
    </w:div>
    <w:div w:id="706418517">
      <w:bodyDiv w:val="1"/>
      <w:marLeft w:val="0"/>
      <w:marRight w:val="0"/>
      <w:marTop w:val="0"/>
      <w:marBottom w:val="0"/>
      <w:divBdr>
        <w:top w:val="none" w:sz="0" w:space="0" w:color="auto"/>
        <w:left w:val="none" w:sz="0" w:space="0" w:color="auto"/>
        <w:bottom w:val="none" w:sz="0" w:space="0" w:color="auto"/>
        <w:right w:val="none" w:sz="0" w:space="0" w:color="auto"/>
      </w:divBdr>
    </w:div>
    <w:div w:id="832138282">
      <w:bodyDiv w:val="1"/>
      <w:marLeft w:val="0"/>
      <w:marRight w:val="0"/>
      <w:marTop w:val="0"/>
      <w:marBottom w:val="0"/>
      <w:divBdr>
        <w:top w:val="none" w:sz="0" w:space="0" w:color="auto"/>
        <w:left w:val="none" w:sz="0" w:space="0" w:color="auto"/>
        <w:bottom w:val="none" w:sz="0" w:space="0" w:color="auto"/>
        <w:right w:val="none" w:sz="0" w:space="0" w:color="auto"/>
      </w:divBdr>
    </w:div>
    <w:div w:id="846099203">
      <w:bodyDiv w:val="1"/>
      <w:marLeft w:val="0"/>
      <w:marRight w:val="0"/>
      <w:marTop w:val="0"/>
      <w:marBottom w:val="0"/>
      <w:divBdr>
        <w:top w:val="none" w:sz="0" w:space="0" w:color="auto"/>
        <w:left w:val="none" w:sz="0" w:space="0" w:color="auto"/>
        <w:bottom w:val="none" w:sz="0" w:space="0" w:color="auto"/>
        <w:right w:val="none" w:sz="0" w:space="0" w:color="auto"/>
      </w:divBdr>
    </w:div>
    <w:div w:id="888763915">
      <w:bodyDiv w:val="1"/>
      <w:marLeft w:val="0"/>
      <w:marRight w:val="0"/>
      <w:marTop w:val="0"/>
      <w:marBottom w:val="0"/>
      <w:divBdr>
        <w:top w:val="none" w:sz="0" w:space="0" w:color="auto"/>
        <w:left w:val="none" w:sz="0" w:space="0" w:color="auto"/>
        <w:bottom w:val="none" w:sz="0" w:space="0" w:color="auto"/>
        <w:right w:val="none" w:sz="0" w:space="0" w:color="auto"/>
      </w:divBdr>
    </w:div>
    <w:div w:id="959532568">
      <w:bodyDiv w:val="1"/>
      <w:marLeft w:val="0"/>
      <w:marRight w:val="0"/>
      <w:marTop w:val="0"/>
      <w:marBottom w:val="0"/>
      <w:divBdr>
        <w:top w:val="none" w:sz="0" w:space="0" w:color="auto"/>
        <w:left w:val="none" w:sz="0" w:space="0" w:color="auto"/>
        <w:bottom w:val="none" w:sz="0" w:space="0" w:color="auto"/>
        <w:right w:val="none" w:sz="0" w:space="0" w:color="auto"/>
      </w:divBdr>
    </w:div>
    <w:div w:id="1006976248">
      <w:bodyDiv w:val="1"/>
      <w:marLeft w:val="0"/>
      <w:marRight w:val="0"/>
      <w:marTop w:val="0"/>
      <w:marBottom w:val="0"/>
      <w:divBdr>
        <w:top w:val="none" w:sz="0" w:space="0" w:color="auto"/>
        <w:left w:val="none" w:sz="0" w:space="0" w:color="auto"/>
        <w:bottom w:val="none" w:sz="0" w:space="0" w:color="auto"/>
        <w:right w:val="none" w:sz="0" w:space="0" w:color="auto"/>
      </w:divBdr>
    </w:div>
    <w:div w:id="1185166431">
      <w:bodyDiv w:val="1"/>
      <w:marLeft w:val="0"/>
      <w:marRight w:val="0"/>
      <w:marTop w:val="0"/>
      <w:marBottom w:val="0"/>
      <w:divBdr>
        <w:top w:val="none" w:sz="0" w:space="0" w:color="auto"/>
        <w:left w:val="none" w:sz="0" w:space="0" w:color="auto"/>
        <w:bottom w:val="none" w:sz="0" w:space="0" w:color="auto"/>
        <w:right w:val="none" w:sz="0" w:space="0" w:color="auto"/>
      </w:divBdr>
    </w:div>
    <w:div w:id="1279601181">
      <w:bodyDiv w:val="1"/>
      <w:marLeft w:val="0"/>
      <w:marRight w:val="0"/>
      <w:marTop w:val="0"/>
      <w:marBottom w:val="0"/>
      <w:divBdr>
        <w:top w:val="none" w:sz="0" w:space="0" w:color="auto"/>
        <w:left w:val="none" w:sz="0" w:space="0" w:color="auto"/>
        <w:bottom w:val="none" w:sz="0" w:space="0" w:color="auto"/>
        <w:right w:val="none" w:sz="0" w:space="0" w:color="auto"/>
      </w:divBdr>
    </w:div>
    <w:div w:id="1305156300">
      <w:bodyDiv w:val="1"/>
      <w:marLeft w:val="0"/>
      <w:marRight w:val="0"/>
      <w:marTop w:val="0"/>
      <w:marBottom w:val="0"/>
      <w:divBdr>
        <w:top w:val="none" w:sz="0" w:space="0" w:color="auto"/>
        <w:left w:val="none" w:sz="0" w:space="0" w:color="auto"/>
        <w:bottom w:val="none" w:sz="0" w:space="0" w:color="auto"/>
        <w:right w:val="none" w:sz="0" w:space="0" w:color="auto"/>
      </w:divBdr>
    </w:div>
    <w:div w:id="1444838187">
      <w:bodyDiv w:val="1"/>
      <w:marLeft w:val="0"/>
      <w:marRight w:val="0"/>
      <w:marTop w:val="0"/>
      <w:marBottom w:val="0"/>
      <w:divBdr>
        <w:top w:val="none" w:sz="0" w:space="0" w:color="auto"/>
        <w:left w:val="none" w:sz="0" w:space="0" w:color="auto"/>
        <w:bottom w:val="none" w:sz="0" w:space="0" w:color="auto"/>
        <w:right w:val="none" w:sz="0" w:space="0" w:color="auto"/>
      </w:divBdr>
    </w:div>
    <w:div w:id="1668896392">
      <w:bodyDiv w:val="1"/>
      <w:marLeft w:val="0"/>
      <w:marRight w:val="0"/>
      <w:marTop w:val="0"/>
      <w:marBottom w:val="0"/>
      <w:divBdr>
        <w:top w:val="none" w:sz="0" w:space="0" w:color="auto"/>
        <w:left w:val="none" w:sz="0" w:space="0" w:color="auto"/>
        <w:bottom w:val="none" w:sz="0" w:space="0" w:color="auto"/>
        <w:right w:val="none" w:sz="0" w:space="0" w:color="auto"/>
      </w:divBdr>
    </w:div>
    <w:div w:id="1690914472">
      <w:bodyDiv w:val="1"/>
      <w:marLeft w:val="0"/>
      <w:marRight w:val="0"/>
      <w:marTop w:val="0"/>
      <w:marBottom w:val="0"/>
      <w:divBdr>
        <w:top w:val="none" w:sz="0" w:space="0" w:color="auto"/>
        <w:left w:val="none" w:sz="0" w:space="0" w:color="auto"/>
        <w:bottom w:val="none" w:sz="0" w:space="0" w:color="auto"/>
        <w:right w:val="none" w:sz="0" w:space="0" w:color="auto"/>
      </w:divBdr>
    </w:div>
    <w:div w:id="1691905931">
      <w:bodyDiv w:val="1"/>
      <w:marLeft w:val="0"/>
      <w:marRight w:val="0"/>
      <w:marTop w:val="0"/>
      <w:marBottom w:val="0"/>
      <w:divBdr>
        <w:top w:val="none" w:sz="0" w:space="0" w:color="auto"/>
        <w:left w:val="none" w:sz="0" w:space="0" w:color="auto"/>
        <w:bottom w:val="none" w:sz="0" w:space="0" w:color="auto"/>
        <w:right w:val="none" w:sz="0" w:space="0" w:color="auto"/>
      </w:divBdr>
    </w:div>
    <w:div w:id="1763255218">
      <w:bodyDiv w:val="1"/>
      <w:marLeft w:val="0"/>
      <w:marRight w:val="0"/>
      <w:marTop w:val="0"/>
      <w:marBottom w:val="0"/>
      <w:divBdr>
        <w:top w:val="none" w:sz="0" w:space="0" w:color="auto"/>
        <w:left w:val="none" w:sz="0" w:space="0" w:color="auto"/>
        <w:bottom w:val="none" w:sz="0" w:space="0" w:color="auto"/>
        <w:right w:val="none" w:sz="0" w:space="0" w:color="auto"/>
      </w:divBdr>
    </w:div>
    <w:div w:id="1801337653">
      <w:bodyDiv w:val="1"/>
      <w:marLeft w:val="0"/>
      <w:marRight w:val="0"/>
      <w:marTop w:val="0"/>
      <w:marBottom w:val="0"/>
      <w:divBdr>
        <w:top w:val="none" w:sz="0" w:space="0" w:color="auto"/>
        <w:left w:val="none" w:sz="0" w:space="0" w:color="auto"/>
        <w:bottom w:val="none" w:sz="0" w:space="0" w:color="auto"/>
        <w:right w:val="none" w:sz="0" w:space="0" w:color="auto"/>
      </w:divBdr>
      <w:divsChild>
        <w:div w:id="652804182">
          <w:marLeft w:val="547"/>
          <w:marRight w:val="0"/>
          <w:marTop w:val="0"/>
          <w:marBottom w:val="0"/>
          <w:divBdr>
            <w:top w:val="none" w:sz="0" w:space="0" w:color="auto"/>
            <w:left w:val="none" w:sz="0" w:space="0" w:color="auto"/>
            <w:bottom w:val="none" w:sz="0" w:space="0" w:color="auto"/>
            <w:right w:val="none" w:sz="0" w:space="0" w:color="auto"/>
          </w:divBdr>
        </w:div>
        <w:div w:id="1868523211">
          <w:marLeft w:val="547"/>
          <w:marRight w:val="0"/>
          <w:marTop w:val="0"/>
          <w:marBottom w:val="0"/>
          <w:divBdr>
            <w:top w:val="none" w:sz="0" w:space="0" w:color="auto"/>
            <w:left w:val="none" w:sz="0" w:space="0" w:color="auto"/>
            <w:bottom w:val="none" w:sz="0" w:space="0" w:color="auto"/>
            <w:right w:val="none" w:sz="0" w:space="0" w:color="auto"/>
          </w:divBdr>
        </w:div>
        <w:div w:id="65954224">
          <w:marLeft w:val="547"/>
          <w:marRight w:val="0"/>
          <w:marTop w:val="0"/>
          <w:marBottom w:val="0"/>
          <w:divBdr>
            <w:top w:val="none" w:sz="0" w:space="0" w:color="auto"/>
            <w:left w:val="none" w:sz="0" w:space="0" w:color="auto"/>
            <w:bottom w:val="none" w:sz="0" w:space="0" w:color="auto"/>
            <w:right w:val="none" w:sz="0" w:space="0" w:color="auto"/>
          </w:divBdr>
        </w:div>
        <w:div w:id="1052774989">
          <w:marLeft w:val="547"/>
          <w:marRight w:val="0"/>
          <w:marTop w:val="0"/>
          <w:marBottom w:val="0"/>
          <w:divBdr>
            <w:top w:val="none" w:sz="0" w:space="0" w:color="auto"/>
            <w:left w:val="none" w:sz="0" w:space="0" w:color="auto"/>
            <w:bottom w:val="none" w:sz="0" w:space="0" w:color="auto"/>
            <w:right w:val="none" w:sz="0" w:space="0" w:color="auto"/>
          </w:divBdr>
        </w:div>
        <w:div w:id="792020295">
          <w:marLeft w:val="547"/>
          <w:marRight w:val="0"/>
          <w:marTop w:val="0"/>
          <w:marBottom w:val="0"/>
          <w:divBdr>
            <w:top w:val="none" w:sz="0" w:space="0" w:color="auto"/>
            <w:left w:val="none" w:sz="0" w:space="0" w:color="auto"/>
            <w:bottom w:val="none" w:sz="0" w:space="0" w:color="auto"/>
            <w:right w:val="none" w:sz="0" w:space="0" w:color="auto"/>
          </w:divBdr>
        </w:div>
        <w:div w:id="131795721">
          <w:marLeft w:val="547"/>
          <w:marRight w:val="0"/>
          <w:marTop w:val="0"/>
          <w:marBottom w:val="0"/>
          <w:divBdr>
            <w:top w:val="none" w:sz="0" w:space="0" w:color="auto"/>
            <w:left w:val="none" w:sz="0" w:space="0" w:color="auto"/>
            <w:bottom w:val="none" w:sz="0" w:space="0" w:color="auto"/>
            <w:right w:val="none" w:sz="0" w:space="0" w:color="auto"/>
          </w:divBdr>
        </w:div>
        <w:div w:id="2070296883">
          <w:marLeft w:val="547"/>
          <w:marRight w:val="0"/>
          <w:marTop w:val="0"/>
          <w:marBottom w:val="0"/>
          <w:divBdr>
            <w:top w:val="none" w:sz="0" w:space="0" w:color="auto"/>
            <w:left w:val="none" w:sz="0" w:space="0" w:color="auto"/>
            <w:bottom w:val="none" w:sz="0" w:space="0" w:color="auto"/>
            <w:right w:val="none" w:sz="0" w:space="0" w:color="auto"/>
          </w:divBdr>
        </w:div>
      </w:divsChild>
    </w:div>
    <w:div w:id="1810586400">
      <w:bodyDiv w:val="1"/>
      <w:marLeft w:val="0"/>
      <w:marRight w:val="0"/>
      <w:marTop w:val="0"/>
      <w:marBottom w:val="0"/>
      <w:divBdr>
        <w:top w:val="none" w:sz="0" w:space="0" w:color="auto"/>
        <w:left w:val="none" w:sz="0" w:space="0" w:color="auto"/>
        <w:bottom w:val="none" w:sz="0" w:space="0" w:color="auto"/>
        <w:right w:val="none" w:sz="0" w:space="0" w:color="auto"/>
      </w:divBdr>
    </w:div>
    <w:div w:id="1827209402">
      <w:bodyDiv w:val="1"/>
      <w:marLeft w:val="0"/>
      <w:marRight w:val="0"/>
      <w:marTop w:val="0"/>
      <w:marBottom w:val="0"/>
      <w:divBdr>
        <w:top w:val="none" w:sz="0" w:space="0" w:color="auto"/>
        <w:left w:val="none" w:sz="0" w:space="0" w:color="auto"/>
        <w:bottom w:val="none" w:sz="0" w:space="0" w:color="auto"/>
        <w:right w:val="none" w:sz="0" w:space="0" w:color="auto"/>
      </w:divBdr>
      <w:divsChild>
        <w:div w:id="1059406021">
          <w:marLeft w:val="274"/>
          <w:marRight w:val="0"/>
          <w:marTop w:val="0"/>
          <w:marBottom w:val="0"/>
          <w:divBdr>
            <w:top w:val="none" w:sz="0" w:space="0" w:color="auto"/>
            <w:left w:val="none" w:sz="0" w:space="0" w:color="auto"/>
            <w:bottom w:val="none" w:sz="0" w:space="0" w:color="auto"/>
            <w:right w:val="none" w:sz="0" w:space="0" w:color="auto"/>
          </w:divBdr>
        </w:div>
        <w:div w:id="1665257">
          <w:marLeft w:val="274"/>
          <w:marRight w:val="0"/>
          <w:marTop w:val="0"/>
          <w:marBottom w:val="0"/>
          <w:divBdr>
            <w:top w:val="none" w:sz="0" w:space="0" w:color="auto"/>
            <w:left w:val="none" w:sz="0" w:space="0" w:color="auto"/>
            <w:bottom w:val="none" w:sz="0" w:space="0" w:color="auto"/>
            <w:right w:val="none" w:sz="0" w:space="0" w:color="auto"/>
          </w:divBdr>
        </w:div>
      </w:divsChild>
    </w:div>
    <w:div w:id="1871533694">
      <w:bodyDiv w:val="1"/>
      <w:marLeft w:val="0"/>
      <w:marRight w:val="0"/>
      <w:marTop w:val="0"/>
      <w:marBottom w:val="0"/>
      <w:divBdr>
        <w:top w:val="none" w:sz="0" w:space="0" w:color="auto"/>
        <w:left w:val="none" w:sz="0" w:space="0" w:color="auto"/>
        <w:bottom w:val="none" w:sz="0" w:space="0" w:color="auto"/>
        <w:right w:val="none" w:sz="0" w:space="0" w:color="auto"/>
      </w:divBdr>
    </w:div>
    <w:div w:id="1891306203">
      <w:bodyDiv w:val="1"/>
      <w:marLeft w:val="0"/>
      <w:marRight w:val="0"/>
      <w:marTop w:val="0"/>
      <w:marBottom w:val="0"/>
      <w:divBdr>
        <w:top w:val="none" w:sz="0" w:space="0" w:color="auto"/>
        <w:left w:val="none" w:sz="0" w:space="0" w:color="auto"/>
        <w:bottom w:val="none" w:sz="0" w:space="0" w:color="auto"/>
        <w:right w:val="none" w:sz="0" w:space="0" w:color="auto"/>
      </w:divBdr>
      <w:divsChild>
        <w:div w:id="556862545">
          <w:marLeft w:val="0"/>
          <w:marRight w:val="0"/>
          <w:marTop w:val="0"/>
          <w:marBottom w:val="0"/>
          <w:divBdr>
            <w:top w:val="none" w:sz="0" w:space="0" w:color="auto"/>
            <w:left w:val="none" w:sz="0" w:space="0" w:color="auto"/>
            <w:bottom w:val="none" w:sz="0" w:space="0" w:color="auto"/>
            <w:right w:val="none" w:sz="0" w:space="0" w:color="auto"/>
          </w:divBdr>
        </w:div>
        <w:div w:id="2087874978">
          <w:marLeft w:val="0"/>
          <w:marRight w:val="0"/>
          <w:marTop w:val="0"/>
          <w:marBottom w:val="300"/>
          <w:divBdr>
            <w:top w:val="none" w:sz="0" w:space="0" w:color="auto"/>
            <w:left w:val="none" w:sz="0" w:space="0" w:color="auto"/>
            <w:bottom w:val="none" w:sz="0" w:space="0" w:color="auto"/>
            <w:right w:val="none" w:sz="0" w:space="0" w:color="auto"/>
          </w:divBdr>
        </w:div>
      </w:divsChild>
    </w:div>
    <w:div w:id="1895845165">
      <w:bodyDiv w:val="1"/>
      <w:marLeft w:val="0"/>
      <w:marRight w:val="0"/>
      <w:marTop w:val="0"/>
      <w:marBottom w:val="0"/>
      <w:divBdr>
        <w:top w:val="none" w:sz="0" w:space="0" w:color="auto"/>
        <w:left w:val="none" w:sz="0" w:space="0" w:color="auto"/>
        <w:bottom w:val="none" w:sz="0" w:space="0" w:color="auto"/>
        <w:right w:val="none" w:sz="0" w:space="0" w:color="auto"/>
      </w:divBdr>
      <w:divsChild>
        <w:div w:id="80951927">
          <w:marLeft w:val="446"/>
          <w:marRight w:val="0"/>
          <w:marTop w:val="0"/>
          <w:marBottom w:val="0"/>
          <w:divBdr>
            <w:top w:val="none" w:sz="0" w:space="0" w:color="auto"/>
            <w:left w:val="none" w:sz="0" w:space="0" w:color="auto"/>
            <w:bottom w:val="none" w:sz="0" w:space="0" w:color="auto"/>
            <w:right w:val="none" w:sz="0" w:space="0" w:color="auto"/>
          </w:divBdr>
        </w:div>
        <w:div w:id="1943369795">
          <w:marLeft w:val="446"/>
          <w:marRight w:val="0"/>
          <w:marTop w:val="0"/>
          <w:marBottom w:val="0"/>
          <w:divBdr>
            <w:top w:val="none" w:sz="0" w:space="0" w:color="auto"/>
            <w:left w:val="none" w:sz="0" w:space="0" w:color="auto"/>
            <w:bottom w:val="none" w:sz="0" w:space="0" w:color="auto"/>
            <w:right w:val="none" w:sz="0" w:space="0" w:color="auto"/>
          </w:divBdr>
        </w:div>
        <w:div w:id="1926569225">
          <w:marLeft w:val="446"/>
          <w:marRight w:val="0"/>
          <w:marTop w:val="0"/>
          <w:marBottom w:val="0"/>
          <w:divBdr>
            <w:top w:val="none" w:sz="0" w:space="0" w:color="auto"/>
            <w:left w:val="none" w:sz="0" w:space="0" w:color="auto"/>
            <w:bottom w:val="none" w:sz="0" w:space="0" w:color="auto"/>
            <w:right w:val="none" w:sz="0" w:space="0" w:color="auto"/>
          </w:divBdr>
        </w:div>
        <w:div w:id="782460755">
          <w:marLeft w:val="446"/>
          <w:marRight w:val="0"/>
          <w:marTop w:val="0"/>
          <w:marBottom w:val="0"/>
          <w:divBdr>
            <w:top w:val="none" w:sz="0" w:space="0" w:color="auto"/>
            <w:left w:val="none" w:sz="0" w:space="0" w:color="auto"/>
            <w:bottom w:val="none" w:sz="0" w:space="0" w:color="auto"/>
            <w:right w:val="none" w:sz="0" w:space="0" w:color="auto"/>
          </w:divBdr>
        </w:div>
        <w:div w:id="607740321">
          <w:marLeft w:val="446"/>
          <w:marRight w:val="0"/>
          <w:marTop w:val="0"/>
          <w:marBottom w:val="0"/>
          <w:divBdr>
            <w:top w:val="none" w:sz="0" w:space="0" w:color="auto"/>
            <w:left w:val="none" w:sz="0" w:space="0" w:color="auto"/>
            <w:bottom w:val="none" w:sz="0" w:space="0" w:color="auto"/>
            <w:right w:val="none" w:sz="0" w:space="0" w:color="auto"/>
          </w:divBdr>
        </w:div>
      </w:divsChild>
    </w:div>
    <w:div w:id="1943225381">
      <w:bodyDiv w:val="1"/>
      <w:marLeft w:val="0"/>
      <w:marRight w:val="0"/>
      <w:marTop w:val="0"/>
      <w:marBottom w:val="0"/>
      <w:divBdr>
        <w:top w:val="none" w:sz="0" w:space="0" w:color="auto"/>
        <w:left w:val="none" w:sz="0" w:space="0" w:color="auto"/>
        <w:bottom w:val="none" w:sz="0" w:space="0" w:color="auto"/>
        <w:right w:val="none" w:sz="0" w:space="0" w:color="auto"/>
      </w:divBdr>
      <w:divsChild>
        <w:div w:id="2101639947">
          <w:marLeft w:val="274"/>
          <w:marRight w:val="0"/>
          <w:marTop w:val="0"/>
          <w:marBottom w:val="0"/>
          <w:divBdr>
            <w:top w:val="none" w:sz="0" w:space="0" w:color="auto"/>
            <w:left w:val="none" w:sz="0" w:space="0" w:color="auto"/>
            <w:bottom w:val="none" w:sz="0" w:space="0" w:color="auto"/>
            <w:right w:val="none" w:sz="0" w:space="0" w:color="auto"/>
          </w:divBdr>
        </w:div>
      </w:divsChild>
    </w:div>
    <w:div w:id="2088267041">
      <w:bodyDiv w:val="1"/>
      <w:marLeft w:val="0"/>
      <w:marRight w:val="0"/>
      <w:marTop w:val="0"/>
      <w:marBottom w:val="0"/>
      <w:divBdr>
        <w:top w:val="none" w:sz="0" w:space="0" w:color="auto"/>
        <w:left w:val="none" w:sz="0" w:space="0" w:color="auto"/>
        <w:bottom w:val="none" w:sz="0" w:space="0" w:color="auto"/>
        <w:right w:val="none" w:sz="0" w:space="0" w:color="auto"/>
      </w:divBdr>
    </w:div>
    <w:div w:id="2114088691">
      <w:bodyDiv w:val="1"/>
      <w:marLeft w:val="0"/>
      <w:marRight w:val="0"/>
      <w:marTop w:val="0"/>
      <w:marBottom w:val="0"/>
      <w:divBdr>
        <w:top w:val="none" w:sz="0" w:space="0" w:color="auto"/>
        <w:left w:val="none" w:sz="0" w:space="0" w:color="auto"/>
        <w:bottom w:val="none" w:sz="0" w:space="0" w:color="auto"/>
        <w:right w:val="none" w:sz="0" w:space="0" w:color="auto"/>
      </w:divBdr>
      <w:divsChild>
        <w:div w:id="421032674">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5F2ACE-5CFF-7040-9290-36659F76E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5745</Words>
  <Characters>31026</Characters>
  <Application>Microsoft Office Word</Application>
  <DocSecurity>0</DocSecurity>
  <Lines>258</Lines>
  <Paragraphs>73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Pereira Orlandi</dc:creator>
  <cp:lastModifiedBy>Microsoft Office User</cp:lastModifiedBy>
  <cp:revision>2</cp:revision>
  <cp:lastPrinted>2019-12-16T18:19:00Z</cp:lastPrinted>
  <dcterms:created xsi:type="dcterms:W3CDTF">2022-01-19T17:43:00Z</dcterms:created>
  <dcterms:modified xsi:type="dcterms:W3CDTF">2022-01-19T17:43:00Z</dcterms:modified>
</cp:coreProperties>
</file>